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4C30BFCC" w14:textId="77777777" w:rsidTr="00F320AA">
        <w:trPr>
          <w:cantSplit/>
        </w:trPr>
        <w:tc>
          <w:tcPr>
            <w:tcW w:w="1418" w:type="dxa"/>
            <w:vAlign w:val="center"/>
          </w:tcPr>
          <w:p w14:paraId="0A0BB139" w14:textId="77777777" w:rsidR="00F320AA" w:rsidRPr="00DF23FC" w:rsidRDefault="00F320AA" w:rsidP="00F320AA">
            <w:pPr>
              <w:spacing w:before="0"/>
              <w:rPr>
                <w:rFonts w:ascii="Verdana" w:hAnsi="Verdana"/>
                <w:position w:val="6"/>
              </w:rPr>
            </w:pPr>
            <w:r>
              <w:rPr>
                <w:noProof/>
                <w:lang w:val="en-US"/>
              </w:rPr>
              <w:drawing>
                <wp:inline distT="0" distB="0" distL="0" distR="0" wp14:anchorId="2AC6725E" wp14:editId="1A1E49F5">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D9A85C9"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C0B650F" w14:textId="77777777" w:rsidR="00F320AA" w:rsidRDefault="00EB0812" w:rsidP="00F320AA">
            <w:pPr>
              <w:spacing w:before="0" w:line="240" w:lineRule="atLeast"/>
            </w:pPr>
            <w:r>
              <w:rPr>
                <w:noProof/>
              </w:rPr>
              <w:drawing>
                <wp:inline distT="0" distB="0" distL="0" distR="0" wp14:anchorId="1707EC43" wp14:editId="25FF78EB">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566D22A8" w14:textId="77777777">
        <w:trPr>
          <w:cantSplit/>
        </w:trPr>
        <w:tc>
          <w:tcPr>
            <w:tcW w:w="6911" w:type="dxa"/>
            <w:gridSpan w:val="2"/>
            <w:tcBorders>
              <w:bottom w:val="single" w:sz="12" w:space="0" w:color="auto"/>
            </w:tcBorders>
          </w:tcPr>
          <w:p w14:paraId="053ADCAA"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3E301A48" w14:textId="77777777" w:rsidR="00A066F1" w:rsidRPr="00617BE4" w:rsidRDefault="00A066F1" w:rsidP="00A066F1">
            <w:pPr>
              <w:spacing w:before="0" w:line="240" w:lineRule="atLeast"/>
              <w:rPr>
                <w:rFonts w:ascii="Verdana" w:hAnsi="Verdana"/>
                <w:szCs w:val="24"/>
              </w:rPr>
            </w:pPr>
          </w:p>
        </w:tc>
      </w:tr>
      <w:tr w:rsidR="00A066F1" w:rsidRPr="00C324A8" w14:paraId="020BD3DA" w14:textId="77777777">
        <w:trPr>
          <w:cantSplit/>
        </w:trPr>
        <w:tc>
          <w:tcPr>
            <w:tcW w:w="6911" w:type="dxa"/>
            <w:gridSpan w:val="2"/>
            <w:tcBorders>
              <w:top w:val="single" w:sz="12" w:space="0" w:color="auto"/>
            </w:tcBorders>
          </w:tcPr>
          <w:p w14:paraId="33D77374"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B74FC9C" w14:textId="3C4D5279" w:rsidR="00A066F1" w:rsidRPr="00B7014B" w:rsidRDefault="00B7014B" w:rsidP="00A066F1">
            <w:pPr>
              <w:spacing w:before="0" w:line="240" w:lineRule="atLeast"/>
              <w:rPr>
                <w:rFonts w:ascii="Verdana" w:hAnsi="Verdana"/>
                <w:sz w:val="20"/>
                <w:lang w:val="en-US"/>
              </w:rPr>
            </w:pPr>
            <w:r w:rsidRPr="00B7014B">
              <w:rPr>
                <w:rFonts w:ascii="Verdana" w:hAnsi="Verdana"/>
                <w:b/>
                <w:sz w:val="20"/>
                <w:lang w:val="en-US"/>
              </w:rPr>
              <w:t xml:space="preserve">Doc. </w:t>
            </w:r>
            <w:proofErr w:type="gramStart"/>
            <w:r w:rsidRPr="00B7014B">
              <w:rPr>
                <w:rFonts w:ascii="Verdana" w:hAnsi="Verdana"/>
                <w:b/>
                <w:sz w:val="20"/>
                <w:lang w:val="en-US"/>
              </w:rPr>
              <w:t>CPG(</w:t>
            </w:r>
            <w:proofErr w:type="gramEnd"/>
            <w:r w:rsidRPr="00B7014B">
              <w:rPr>
                <w:rFonts w:ascii="Verdana" w:hAnsi="Verdana"/>
                <w:b/>
                <w:sz w:val="20"/>
                <w:lang w:val="en-US"/>
              </w:rPr>
              <w:t>23)0</w:t>
            </w:r>
            <w:r w:rsidR="00932045">
              <w:rPr>
                <w:rFonts w:ascii="Verdana" w:hAnsi="Verdana"/>
                <w:b/>
                <w:sz w:val="20"/>
                <w:lang w:val="en-US"/>
              </w:rPr>
              <w:t>60</w:t>
            </w:r>
            <w:r w:rsidRPr="00B7014B">
              <w:rPr>
                <w:rFonts w:ascii="Verdana" w:hAnsi="Verdana"/>
                <w:b/>
                <w:sz w:val="20"/>
                <w:lang w:val="en-US"/>
              </w:rPr>
              <w:t xml:space="preserve"> ANNEX V-11A</w:t>
            </w:r>
          </w:p>
        </w:tc>
      </w:tr>
      <w:tr w:rsidR="00A066F1" w:rsidRPr="00C324A8" w14:paraId="0ECDB926" w14:textId="77777777">
        <w:trPr>
          <w:cantSplit/>
          <w:trHeight w:val="23"/>
        </w:trPr>
        <w:tc>
          <w:tcPr>
            <w:tcW w:w="6911" w:type="dxa"/>
            <w:gridSpan w:val="2"/>
            <w:shd w:val="clear" w:color="auto" w:fill="auto"/>
          </w:tcPr>
          <w:p w14:paraId="1ACB0A52"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7A57A123" w14:textId="74F576C6" w:rsidR="00A066F1" w:rsidRPr="00841216" w:rsidRDefault="007074C9" w:rsidP="00AA666F">
            <w:pPr>
              <w:tabs>
                <w:tab w:val="left" w:pos="851"/>
              </w:tabs>
              <w:spacing w:before="0" w:line="240" w:lineRule="atLeast"/>
              <w:rPr>
                <w:rFonts w:ascii="Verdana" w:hAnsi="Verdana"/>
                <w:sz w:val="20"/>
              </w:rPr>
            </w:pPr>
            <w:r>
              <w:rPr>
                <w:rFonts w:ascii="Verdana" w:hAnsi="Verdana"/>
                <w:b/>
                <w:sz w:val="20"/>
              </w:rPr>
              <w:t xml:space="preserve">Addendum 1 to </w:t>
            </w:r>
            <w:r w:rsidR="00E55816">
              <w:rPr>
                <w:rFonts w:ascii="Verdana" w:hAnsi="Verdana"/>
                <w:b/>
                <w:sz w:val="20"/>
              </w:rPr>
              <w:t>Addendum 11 to</w:t>
            </w:r>
            <w:r w:rsidR="00E55816">
              <w:rPr>
                <w:rFonts w:ascii="Verdana" w:hAnsi="Verdana"/>
                <w:b/>
                <w:sz w:val="20"/>
              </w:rPr>
              <w:br/>
              <w:t xml:space="preserve">Document </w:t>
            </w:r>
            <w:r w:rsidR="00EF0029">
              <w:rPr>
                <w:rFonts w:ascii="Verdana" w:hAnsi="Verdana"/>
                <w:b/>
                <w:sz w:val="20"/>
              </w:rPr>
              <w:t>XXXX</w:t>
            </w:r>
            <w:r w:rsidR="00A066F1" w:rsidRPr="00841216">
              <w:rPr>
                <w:rFonts w:ascii="Verdana" w:hAnsi="Verdana"/>
                <w:b/>
                <w:sz w:val="20"/>
              </w:rPr>
              <w:t>-</w:t>
            </w:r>
            <w:r w:rsidR="005E10C9" w:rsidRPr="00841216">
              <w:rPr>
                <w:rFonts w:ascii="Verdana" w:hAnsi="Verdana"/>
                <w:b/>
                <w:sz w:val="20"/>
              </w:rPr>
              <w:t>E</w:t>
            </w:r>
          </w:p>
        </w:tc>
      </w:tr>
      <w:tr w:rsidR="00A066F1" w:rsidRPr="00C324A8" w14:paraId="2437BB79" w14:textId="77777777">
        <w:trPr>
          <w:cantSplit/>
          <w:trHeight w:val="23"/>
        </w:trPr>
        <w:tc>
          <w:tcPr>
            <w:tcW w:w="6911" w:type="dxa"/>
            <w:gridSpan w:val="2"/>
            <w:shd w:val="clear" w:color="auto" w:fill="auto"/>
          </w:tcPr>
          <w:p w14:paraId="05449CFB"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3447092C"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24 August 2023</w:t>
            </w:r>
          </w:p>
        </w:tc>
      </w:tr>
      <w:tr w:rsidR="00A066F1" w:rsidRPr="00C324A8" w14:paraId="727D124A" w14:textId="77777777">
        <w:trPr>
          <w:cantSplit/>
          <w:trHeight w:val="23"/>
        </w:trPr>
        <w:tc>
          <w:tcPr>
            <w:tcW w:w="6911" w:type="dxa"/>
            <w:gridSpan w:val="2"/>
            <w:shd w:val="clear" w:color="auto" w:fill="auto"/>
          </w:tcPr>
          <w:p w14:paraId="091FC64F"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230784C4"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E615E9F" w14:textId="77777777" w:rsidTr="00025864">
        <w:trPr>
          <w:cantSplit/>
          <w:trHeight w:val="23"/>
        </w:trPr>
        <w:tc>
          <w:tcPr>
            <w:tcW w:w="10031" w:type="dxa"/>
            <w:gridSpan w:val="4"/>
            <w:shd w:val="clear" w:color="auto" w:fill="auto"/>
          </w:tcPr>
          <w:p w14:paraId="43339ED6" w14:textId="77777777" w:rsidR="00A066F1" w:rsidRPr="00C324A8" w:rsidRDefault="00A066F1" w:rsidP="00A066F1">
            <w:pPr>
              <w:tabs>
                <w:tab w:val="left" w:pos="993"/>
              </w:tabs>
              <w:spacing w:before="0"/>
              <w:rPr>
                <w:rFonts w:ascii="Verdana" w:hAnsi="Verdana"/>
                <w:b/>
                <w:sz w:val="20"/>
              </w:rPr>
            </w:pPr>
          </w:p>
        </w:tc>
      </w:tr>
      <w:tr w:rsidR="00E55816" w:rsidRPr="00C324A8" w14:paraId="547F94D6" w14:textId="77777777" w:rsidTr="00025864">
        <w:trPr>
          <w:cantSplit/>
          <w:trHeight w:val="23"/>
        </w:trPr>
        <w:tc>
          <w:tcPr>
            <w:tcW w:w="10031" w:type="dxa"/>
            <w:gridSpan w:val="4"/>
            <w:shd w:val="clear" w:color="auto" w:fill="auto"/>
          </w:tcPr>
          <w:p w14:paraId="6877BC4C" w14:textId="77777777" w:rsidR="00E55816" w:rsidRDefault="00884D60" w:rsidP="00E55816">
            <w:pPr>
              <w:pStyle w:val="Source"/>
            </w:pPr>
            <w:r>
              <w:t>European Common Proposals</w:t>
            </w:r>
          </w:p>
        </w:tc>
      </w:tr>
      <w:tr w:rsidR="00E55816" w:rsidRPr="00C324A8" w14:paraId="1C0D3E8D" w14:textId="77777777" w:rsidTr="00025864">
        <w:trPr>
          <w:cantSplit/>
          <w:trHeight w:val="23"/>
        </w:trPr>
        <w:tc>
          <w:tcPr>
            <w:tcW w:w="10031" w:type="dxa"/>
            <w:gridSpan w:val="4"/>
            <w:shd w:val="clear" w:color="auto" w:fill="auto"/>
          </w:tcPr>
          <w:p w14:paraId="3D7DBECB" w14:textId="77777777" w:rsidR="00E55816" w:rsidRDefault="007D5320" w:rsidP="00E55816">
            <w:pPr>
              <w:pStyle w:val="Title1"/>
            </w:pPr>
            <w:r>
              <w:t>Proposals for the work of the conference</w:t>
            </w:r>
          </w:p>
        </w:tc>
      </w:tr>
      <w:tr w:rsidR="00E55816" w:rsidRPr="00C324A8" w14:paraId="0C20AAAD" w14:textId="77777777" w:rsidTr="00025864">
        <w:trPr>
          <w:cantSplit/>
          <w:trHeight w:val="23"/>
        </w:trPr>
        <w:tc>
          <w:tcPr>
            <w:tcW w:w="10031" w:type="dxa"/>
            <w:gridSpan w:val="4"/>
            <w:shd w:val="clear" w:color="auto" w:fill="auto"/>
          </w:tcPr>
          <w:p w14:paraId="432561AB" w14:textId="77777777" w:rsidR="00E55816" w:rsidRDefault="00E55816" w:rsidP="00E55816">
            <w:pPr>
              <w:pStyle w:val="Title2"/>
            </w:pPr>
          </w:p>
        </w:tc>
      </w:tr>
      <w:tr w:rsidR="00A538A6" w:rsidRPr="00C324A8" w14:paraId="2D05FBF4" w14:textId="77777777" w:rsidTr="00025864">
        <w:trPr>
          <w:cantSplit/>
          <w:trHeight w:val="23"/>
        </w:trPr>
        <w:tc>
          <w:tcPr>
            <w:tcW w:w="10031" w:type="dxa"/>
            <w:gridSpan w:val="4"/>
            <w:shd w:val="clear" w:color="auto" w:fill="auto"/>
          </w:tcPr>
          <w:p w14:paraId="5C40623F" w14:textId="77777777" w:rsidR="00A538A6" w:rsidRDefault="004B13CB" w:rsidP="004B13CB">
            <w:pPr>
              <w:pStyle w:val="Agendaitem"/>
            </w:pPr>
            <w:r>
              <w:t>Agenda item 1.11</w:t>
            </w:r>
          </w:p>
        </w:tc>
      </w:tr>
    </w:tbl>
    <w:bookmarkEnd w:id="5"/>
    <w:bookmarkEnd w:id="6"/>
    <w:p w14:paraId="599F9D26" w14:textId="77777777" w:rsidR="00187BD9" w:rsidRPr="008B51E8" w:rsidRDefault="004360CE" w:rsidP="008B51E8">
      <w:r>
        <w:rPr>
          <w:bCs/>
        </w:rPr>
        <w:t>1.11</w:t>
      </w:r>
      <w:r>
        <w:rPr>
          <w:b/>
        </w:rPr>
        <w:tab/>
      </w:r>
      <w:r>
        <w:t xml:space="preserve">to </w:t>
      </w:r>
      <w:r>
        <w:rPr>
          <w:lang w:eastAsia="zh-CN"/>
        </w:rPr>
        <w:t>consider</w:t>
      </w:r>
      <w:r>
        <w:t xml:space="preserve"> possible regulatory actions to support the modernization of the Global Maritime Distress and Safety System (GMDSS) and the implementation of e</w:t>
      </w:r>
      <w:r>
        <w:noBreakHyphen/>
        <w:t xml:space="preserve">navigation, in accordance with Resolution </w:t>
      </w:r>
      <w:r>
        <w:rPr>
          <w:b/>
        </w:rPr>
        <w:t>361 (Rev.WRC</w:t>
      </w:r>
      <w:r>
        <w:rPr>
          <w:b/>
        </w:rPr>
        <w:noBreakHyphen/>
        <w:t>19)</w:t>
      </w:r>
      <w:r>
        <w:t>;</w:t>
      </w:r>
    </w:p>
    <w:p w14:paraId="2D7D8EB1" w14:textId="3B8714CF" w:rsidR="001D42C9" w:rsidRDefault="001D42C9" w:rsidP="001D42C9">
      <w:pPr>
        <w:jc w:val="center"/>
        <w:rPr>
          <w:b/>
        </w:rPr>
      </w:pPr>
      <w:r w:rsidRPr="009C11A2">
        <w:rPr>
          <w:b/>
        </w:rPr>
        <w:t xml:space="preserve">Part </w:t>
      </w:r>
      <w:r>
        <w:rPr>
          <w:b/>
        </w:rPr>
        <w:t>A</w:t>
      </w:r>
      <w:r w:rsidRPr="009C11A2">
        <w:rPr>
          <w:b/>
        </w:rPr>
        <w:t xml:space="preserve">: </w:t>
      </w:r>
      <w:r>
        <w:rPr>
          <w:b/>
          <w:bCs/>
        </w:rPr>
        <w:t>G</w:t>
      </w:r>
      <w:r w:rsidRPr="006E0DBB">
        <w:rPr>
          <w:b/>
          <w:bCs/>
        </w:rPr>
        <w:t>lobal maritime distress and safety system modernization</w:t>
      </w:r>
    </w:p>
    <w:p w14:paraId="70039DCB" w14:textId="77777777" w:rsidR="007D627E" w:rsidRPr="00B7014B" w:rsidRDefault="007D627E" w:rsidP="007D627E">
      <w:pPr>
        <w:pStyle w:val="Headingb"/>
        <w:rPr>
          <w:lang w:val="en-US"/>
        </w:rPr>
      </w:pPr>
      <w:r w:rsidRPr="00B7014B">
        <w:rPr>
          <w:lang w:val="en-US"/>
        </w:rPr>
        <w:t>Introduction</w:t>
      </w:r>
    </w:p>
    <w:p w14:paraId="55C96237" w14:textId="77777777" w:rsidR="007D627E" w:rsidRPr="006E0DBB" w:rsidRDefault="007D627E" w:rsidP="007D627E">
      <w:pPr>
        <w:rPr>
          <w:b/>
          <w:iCs/>
        </w:rPr>
      </w:pPr>
      <w:r w:rsidRPr="006E0DBB">
        <w:rPr>
          <w:iCs/>
        </w:rPr>
        <w:t>Resolution</w:t>
      </w:r>
      <w:r w:rsidRPr="006E0DBB">
        <w:rPr>
          <w:b/>
          <w:iCs/>
        </w:rPr>
        <w:t xml:space="preserve"> 361 (Rev.WRC-19)</w:t>
      </w:r>
      <w:r w:rsidRPr="006E0DBB">
        <w:rPr>
          <w:iCs/>
        </w:rPr>
        <w:t xml:space="preserve"> </w:t>
      </w:r>
      <w:r w:rsidRPr="006E0DBB">
        <w:rPr>
          <w:i/>
        </w:rPr>
        <w:t>resolves to</w:t>
      </w:r>
      <w:r w:rsidRPr="006E0DBB">
        <w:rPr>
          <w:b/>
          <w:i/>
        </w:rPr>
        <w:t xml:space="preserve"> </w:t>
      </w:r>
      <w:r w:rsidRPr="006E0DBB">
        <w:rPr>
          <w:i/>
        </w:rPr>
        <w:t>invite the 2023 World Radiocommunication Conference</w:t>
      </w:r>
    </w:p>
    <w:p w14:paraId="29C9C05B" w14:textId="77777777" w:rsidR="007D627E" w:rsidRPr="006E0DBB" w:rsidRDefault="007D627E" w:rsidP="007D627E">
      <w:r w:rsidRPr="006E0DBB">
        <w:t>1</w:t>
      </w:r>
      <w:r w:rsidRPr="006E0DBB">
        <w:tab/>
        <w:t>to consider possible regulatory actions, based on ITU Radiocommunication Sector (ITU</w:t>
      </w:r>
      <w:r w:rsidRPr="006E0DBB">
        <w:rPr>
          <w:rFonts w:eastAsia="MS Mincho"/>
          <w:lang w:eastAsia="ja-JP"/>
        </w:rPr>
        <w:noBreakHyphen/>
      </w:r>
      <w:r w:rsidRPr="006E0DBB">
        <w:t>R) studies, taking into consideration the activities of IMO, as well as information and requirements provided by IMO, to support GMDSS modernization;</w:t>
      </w:r>
    </w:p>
    <w:p w14:paraId="010097F1" w14:textId="77777777" w:rsidR="0074174D" w:rsidRDefault="0074174D" w:rsidP="007D627E">
      <w:pPr>
        <w:rPr>
          <w:iCs/>
        </w:rPr>
      </w:pPr>
    </w:p>
    <w:p w14:paraId="3BE53DDF" w14:textId="1ECDEB21" w:rsidR="007D627E" w:rsidRPr="006E0DBB" w:rsidRDefault="007D627E" w:rsidP="007D627E">
      <w:pPr>
        <w:rPr>
          <w:iCs/>
        </w:rPr>
      </w:pPr>
      <w:r w:rsidRPr="006E0DBB">
        <w:rPr>
          <w:iCs/>
        </w:rPr>
        <w:t>CEPT supports regulatory actions needed to implement the</w:t>
      </w:r>
      <w:r w:rsidR="001D42C9" w:rsidRPr="001D42C9">
        <w:t xml:space="preserve"> </w:t>
      </w:r>
      <w:r w:rsidR="001D42C9">
        <w:rPr>
          <w:iCs/>
        </w:rPr>
        <w:t>g</w:t>
      </w:r>
      <w:r w:rsidR="001D42C9" w:rsidRPr="001D42C9">
        <w:rPr>
          <w:iCs/>
        </w:rPr>
        <w:t xml:space="preserve">lobal maritime distress and safety system </w:t>
      </w:r>
      <w:r w:rsidR="001D42C9">
        <w:rPr>
          <w:iCs/>
        </w:rPr>
        <w:t>(</w:t>
      </w:r>
      <w:r w:rsidR="001D42C9" w:rsidRPr="006E0DBB">
        <w:rPr>
          <w:iCs/>
        </w:rPr>
        <w:t>GMDSS</w:t>
      </w:r>
      <w:r w:rsidR="00B00D58">
        <w:rPr>
          <w:iCs/>
        </w:rPr>
        <w:t>)</w:t>
      </w:r>
      <w:r w:rsidR="001D42C9" w:rsidRPr="006E0DBB">
        <w:rPr>
          <w:iCs/>
        </w:rPr>
        <w:t xml:space="preserve"> </w:t>
      </w:r>
      <w:r w:rsidR="001D42C9" w:rsidRPr="001D42C9">
        <w:rPr>
          <w:iCs/>
        </w:rPr>
        <w:t>modernization</w:t>
      </w:r>
      <w:r w:rsidRPr="006E0DBB">
        <w:rPr>
          <w:iCs/>
        </w:rPr>
        <w:t xml:space="preserve"> in the Radio Regulation based on decisions taken in IMO.</w:t>
      </w:r>
    </w:p>
    <w:p w14:paraId="6483738B" w14:textId="77777777" w:rsidR="007D627E" w:rsidRPr="006E0DBB" w:rsidRDefault="007D627E" w:rsidP="007D627E">
      <w:pPr>
        <w:rPr>
          <w:iCs/>
        </w:rPr>
      </w:pPr>
      <w:r w:rsidRPr="006E0DBB">
        <w:rPr>
          <w:iCs/>
        </w:rPr>
        <w:t>CEPT supports in particular:</w:t>
      </w:r>
    </w:p>
    <w:p w14:paraId="21F48C0A" w14:textId="79E8979B" w:rsidR="007D627E" w:rsidRPr="007D627E" w:rsidRDefault="007D627E" w:rsidP="007D627E">
      <w:pPr>
        <w:pStyle w:val="enumlev1"/>
        <w:numPr>
          <w:ilvl w:val="0"/>
          <w:numId w:val="4"/>
        </w:numPr>
      </w:pPr>
      <w:r w:rsidRPr="007D627E">
        <w:t>the removal of narrow band direct printing from the GMDSS and introduction of an automatic connection system for MF and selected HF bands;</w:t>
      </w:r>
    </w:p>
    <w:p w14:paraId="3DAD2EBB" w14:textId="77777777" w:rsidR="007D627E" w:rsidRPr="007D627E" w:rsidRDefault="007D627E" w:rsidP="007D627E">
      <w:pPr>
        <w:pStyle w:val="enumlev1"/>
        <w:numPr>
          <w:ilvl w:val="0"/>
          <w:numId w:val="4"/>
        </w:numPr>
      </w:pPr>
      <w:r w:rsidRPr="007D627E">
        <w:t>the introduction of NAVDAT as a component of the GMDSS;</w:t>
      </w:r>
    </w:p>
    <w:p w14:paraId="37E68045" w14:textId="77777777" w:rsidR="007D627E" w:rsidRPr="007D627E" w:rsidRDefault="007D627E" w:rsidP="007D627E">
      <w:pPr>
        <w:pStyle w:val="enumlev1"/>
        <w:numPr>
          <w:ilvl w:val="0"/>
          <w:numId w:val="4"/>
        </w:numPr>
      </w:pPr>
      <w:r w:rsidRPr="007D627E">
        <w:t>to accommodate Automatic Identification System - search and rescue transmitters (AIS-SARTs) as homing equipment for survival craft stations, as an alternative to Radar-SARTs;</w:t>
      </w:r>
    </w:p>
    <w:p w14:paraId="20D3A3B8" w14:textId="21D7C5D9" w:rsidR="007D627E" w:rsidRPr="007D627E" w:rsidRDefault="007D627E" w:rsidP="007D627E">
      <w:pPr>
        <w:pStyle w:val="enumlev1"/>
        <w:numPr>
          <w:ilvl w:val="0"/>
          <w:numId w:val="4"/>
        </w:numPr>
      </w:pPr>
      <w:bookmarkStart w:id="7" w:name="_Hlk143767473"/>
      <w:r w:rsidRPr="007D627E">
        <w:t xml:space="preserve">to accommodate Automatic Identification System homing signals provided by EPIRBs (EPIRB-AIS) as an alternative to EPIRBs sending signals on </w:t>
      </w:r>
      <w:r w:rsidR="00FF05AE">
        <w:t>frequencies</w:t>
      </w:r>
      <w:r w:rsidRPr="007D627E">
        <w:t>121.5 MHz and 243 MHz</w:t>
      </w:r>
      <w:r>
        <w:t>;</w:t>
      </w:r>
    </w:p>
    <w:bookmarkEnd w:id="7"/>
    <w:p w14:paraId="723C9CB6" w14:textId="77777777" w:rsidR="007D627E" w:rsidRPr="007D627E" w:rsidRDefault="007D627E" w:rsidP="007D627E">
      <w:pPr>
        <w:pStyle w:val="enumlev1"/>
        <w:numPr>
          <w:ilvl w:val="0"/>
          <w:numId w:val="4"/>
        </w:numPr>
      </w:pPr>
      <w:r w:rsidRPr="007D627E">
        <w:t>the removal of satellite EPIRBs operating in the frequency band 1645.5–1646.5 MHz (Earth-to-space) from the GMDSS in the Radio Regulations.</w:t>
      </w:r>
    </w:p>
    <w:p w14:paraId="1A54EE47" w14:textId="77777777" w:rsidR="007D627E" w:rsidRPr="001D42C9" w:rsidRDefault="007D627E" w:rsidP="007D627E">
      <w:pPr>
        <w:pStyle w:val="Headingb"/>
        <w:rPr>
          <w:lang w:val="en-US"/>
        </w:rPr>
      </w:pPr>
      <w:r w:rsidRPr="001D42C9">
        <w:rPr>
          <w:lang w:val="en-US"/>
        </w:rPr>
        <w:lastRenderedPageBreak/>
        <w:t>Proposals</w:t>
      </w:r>
    </w:p>
    <w:p w14:paraId="0DB32218" w14:textId="1F1D2582" w:rsidR="00187BD9" w:rsidRDefault="00187BD9" w:rsidP="009735C7"/>
    <w:p w14:paraId="2C2FACF1" w14:textId="77777777" w:rsidR="00E240A1" w:rsidRPr="003C04F1" w:rsidRDefault="004360CE" w:rsidP="007F1392">
      <w:pPr>
        <w:pStyle w:val="ArtNo"/>
        <w:spacing w:before="0"/>
      </w:pPr>
      <w:bookmarkStart w:id="8" w:name="_Toc42842383"/>
      <w:r w:rsidRPr="003C04F1">
        <w:t xml:space="preserve">ARTICLE </w:t>
      </w:r>
      <w:r w:rsidRPr="003C04F1">
        <w:rPr>
          <w:rStyle w:val="href"/>
          <w:rFonts w:eastAsiaTheme="majorEastAsia"/>
          <w:color w:val="000000"/>
        </w:rPr>
        <w:t>5</w:t>
      </w:r>
      <w:bookmarkEnd w:id="8"/>
    </w:p>
    <w:p w14:paraId="3C0A5232" w14:textId="77777777" w:rsidR="00E240A1" w:rsidRPr="003C04F1" w:rsidRDefault="004360CE" w:rsidP="007F1392">
      <w:pPr>
        <w:pStyle w:val="Arttitle"/>
      </w:pPr>
      <w:bookmarkStart w:id="9" w:name="_Toc327956583"/>
      <w:bookmarkStart w:id="10" w:name="_Toc42842384"/>
      <w:r w:rsidRPr="003C04F1">
        <w:t>Frequency allocations</w:t>
      </w:r>
      <w:bookmarkEnd w:id="9"/>
      <w:bookmarkEnd w:id="10"/>
    </w:p>
    <w:p w14:paraId="73002E4A" w14:textId="77777777" w:rsidR="00E240A1" w:rsidRPr="003C04F1" w:rsidRDefault="004360CE"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68FCBCD3" w14:textId="211F77F3" w:rsidR="002939D9" w:rsidRDefault="004360CE">
      <w:pPr>
        <w:pStyle w:val="Proposal"/>
      </w:pPr>
      <w:r>
        <w:t>MOD</w:t>
      </w:r>
      <w:r>
        <w:tab/>
        <w:t>EUR/</w:t>
      </w:r>
      <w:r w:rsidR="00EF0029">
        <w:t>XXXX</w:t>
      </w:r>
      <w:r w:rsidR="001B6E04">
        <w:t>A11A1/</w:t>
      </w:r>
      <w:r>
        <w:t>1</w:t>
      </w:r>
    </w:p>
    <w:p w14:paraId="42E4D2E1" w14:textId="77777777" w:rsidR="00E240A1" w:rsidRPr="003C04F1" w:rsidRDefault="004360CE" w:rsidP="007F1392">
      <w:pPr>
        <w:pStyle w:val="Tabletitle"/>
      </w:pPr>
      <w:r w:rsidRPr="003C04F1">
        <w:t>495-1 800 kHz</w:t>
      </w:r>
    </w:p>
    <w:tbl>
      <w:tblPr>
        <w:tblW w:w="9304" w:type="dxa"/>
        <w:jc w:val="center"/>
        <w:tblLayout w:type="fixed"/>
        <w:tblCellMar>
          <w:left w:w="107" w:type="dxa"/>
          <w:right w:w="107" w:type="dxa"/>
        </w:tblCellMar>
        <w:tblLook w:val="04A0" w:firstRow="1" w:lastRow="0" w:firstColumn="1" w:lastColumn="0" w:noHBand="0" w:noVBand="1"/>
      </w:tblPr>
      <w:tblGrid>
        <w:gridCol w:w="3092"/>
        <w:gridCol w:w="3046"/>
        <w:gridCol w:w="3166"/>
      </w:tblGrid>
      <w:tr w:rsidR="007F1392" w:rsidRPr="003C04F1" w14:paraId="055544D1" w14:textId="77777777" w:rsidTr="00BA024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F7ACE9D" w14:textId="77777777" w:rsidR="00E240A1" w:rsidRPr="003C04F1" w:rsidRDefault="004360CE" w:rsidP="007F1392">
            <w:pPr>
              <w:pStyle w:val="Tablehead"/>
            </w:pPr>
            <w:r w:rsidRPr="003C04F1">
              <w:t>Allocation to services</w:t>
            </w:r>
          </w:p>
        </w:tc>
      </w:tr>
      <w:tr w:rsidR="007F1392" w:rsidRPr="003C04F1" w14:paraId="60D6B634" w14:textId="77777777" w:rsidTr="00BA024F">
        <w:trPr>
          <w:cantSplit/>
          <w:jc w:val="center"/>
        </w:trPr>
        <w:tc>
          <w:tcPr>
            <w:tcW w:w="3092" w:type="dxa"/>
            <w:tcBorders>
              <w:top w:val="single" w:sz="4" w:space="0" w:color="auto"/>
              <w:left w:val="single" w:sz="6" w:space="0" w:color="auto"/>
              <w:bottom w:val="single" w:sz="6" w:space="0" w:color="auto"/>
              <w:right w:val="single" w:sz="6" w:space="0" w:color="auto"/>
            </w:tcBorders>
            <w:hideMark/>
          </w:tcPr>
          <w:p w14:paraId="333DA8FE" w14:textId="77777777" w:rsidR="00E240A1" w:rsidRPr="003C04F1" w:rsidRDefault="004360CE" w:rsidP="007F1392">
            <w:pPr>
              <w:pStyle w:val="Tablehead"/>
            </w:pPr>
            <w:r w:rsidRPr="003C04F1">
              <w:t>Region 1</w:t>
            </w:r>
          </w:p>
        </w:tc>
        <w:tc>
          <w:tcPr>
            <w:tcW w:w="3046" w:type="dxa"/>
            <w:tcBorders>
              <w:top w:val="single" w:sz="4" w:space="0" w:color="auto"/>
              <w:left w:val="single" w:sz="6" w:space="0" w:color="auto"/>
              <w:bottom w:val="single" w:sz="6" w:space="0" w:color="auto"/>
              <w:right w:val="single" w:sz="6" w:space="0" w:color="auto"/>
            </w:tcBorders>
            <w:hideMark/>
          </w:tcPr>
          <w:p w14:paraId="5F88F269" w14:textId="77777777" w:rsidR="00E240A1" w:rsidRPr="003C04F1" w:rsidRDefault="004360CE" w:rsidP="007F1392">
            <w:pPr>
              <w:pStyle w:val="Tablehead"/>
            </w:pPr>
            <w:r w:rsidRPr="003C04F1">
              <w:t>Region 2</w:t>
            </w:r>
          </w:p>
        </w:tc>
        <w:tc>
          <w:tcPr>
            <w:tcW w:w="3166" w:type="dxa"/>
            <w:tcBorders>
              <w:top w:val="single" w:sz="4" w:space="0" w:color="auto"/>
              <w:left w:val="single" w:sz="6" w:space="0" w:color="auto"/>
              <w:bottom w:val="single" w:sz="6" w:space="0" w:color="auto"/>
              <w:right w:val="single" w:sz="6" w:space="0" w:color="auto"/>
            </w:tcBorders>
            <w:hideMark/>
          </w:tcPr>
          <w:p w14:paraId="23C893B1" w14:textId="77777777" w:rsidR="00E240A1" w:rsidRPr="003C04F1" w:rsidRDefault="004360CE" w:rsidP="007F1392">
            <w:pPr>
              <w:pStyle w:val="Tablehead"/>
            </w:pPr>
            <w:r w:rsidRPr="003C04F1">
              <w:t>Region 3</w:t>
            </w:r>
          </w:p>
        </w:tc>
      </w:tr>
      <w:tr w:rsidR="008B15AF" w:rsidRPr="00932045" w14:paraId="5D2F00D9" w14:textId="77777777" w:rsidTr="00BA024F">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14:paraId="2818DEFB" w14:textId="2B5DDC5A" w:rsidR="00E240A1" w:rsidRPr="00B7014B" w:rsidRDefault="004360CE" w:rsidP="007F1392">
            <w:pPr>
              <w:pStyle w:val="TableTextS5"/>
              <w:tabs>
                <w:tab w:val="clear" w:pos="170"/>
                <w:tab w:val="clear" w:pos="567"/>
                <w:tab w:val="clear" w:pos="737"/>
              </w:tabs>
              <w:spacing w:before="30" w:after="30"/>
              <w:rPr>
                <w:color w:val="000000"/>
                <w:lang w:val="it-IT"/>
              </w:rPr>
            </w:pPr>
            <w:r w:rsidRPr="00B7014B">
              <w:rPr>
                <w:rStyle w:val="Tablefreq"/>
                <w:lang w:val="it-IT"/>
              </w:rPr>
              <w:t>495-505</w:t>
            </w:r>
            <w:r w:rsidRPr="00B7014B">
              <w:rPr>
                <w:lang w:val="it-IT"/>
              </w:rPr>
              <w:tab/>
            </w:r>
            <w:r w:rsidRPr="00B7014B">
              <w:rPr>
                <w:color w:val="000000"/>
                <w:lang w:val="it-IT"/>
              </w:rPr>
              <w:t xml:space="preserve">MARITIME MOBILE  </w:t>
            </w:r>
            <w:r w:rsidRPr="00B7014B">
              <w:rPr>
                <w:rStyle w:val="Artref"/>
                <w:lang w:val="it-IT"/>
              </w:rPr>
              <w:t>5.82C</w:t>
            </w:r>
            <w:ins w:id="11" w:author="CEPT" w:date="2023-08-24T11:12:00Z">
              <w:r w:rsidR="001D42C9" w:rsidRPr="00B7014B">
                <w:rPr>
                  <w:rStyle w:val="Artref"/>
                  <w:lang w:val="it-IT"/>
                </w:rPr>
                <w:t xml:space="preserve">  ADD 5.A111</w:t>
              </w:r>
            </w:ins>
          </w:p>
        </w:tc>
      </w:tr>
    </w:tbl>
    <w:p w14:paraId="02F08274" w14:textId="3EFF19B7" w:rsidR="002939D9" w:rsidRPr="00B7014B" w:rsidRDefault="002939D9">
      <w:pPr>
        <w:pStyle w:val="Reasons"/>
        <w:rPr>
          <w:lang w:val="it-IT"/>
        </w:rPr>
      </w:pPr>
    </w:p>
    <w:p w14:paraId="5FC95F33" w14:textId="504B42D4" w:rsidR="002939D9" w:rsidRDefault="004360CE">
      <w:pPr>
        <w:pStyle w:val="Proposal"/>
      </w:pPr>
      <w:r>
        <w:t>MOD</w:t>
      </w:r>
      <w:r>
        <w:tab/>
        <w:t>EUR/</w:t>
      </w:r>
      <w:r w:rsidR="00EF0029">
        <w:t>XXXX</w:t>
      </w:r>
      <w:r w:rsidR="001B6E04">
        <w:t>A11A1/</w:t>
      </w:r>
      <w:r>
        <w:t>2</w:t>
      </w:r>
    </w:p>
    <w:p w14:paraId="4B56172C" w14:textId="77777777" w:rsidR="00E240A1" w:rsidRPr="003C04F1" w:rsidRDefault="004360CE" w:rsidP="007F1392">
      <w:pPr>
        <w:pStyle w:val="Tabletitle"/>
        <w:spacing w:before="120"/>
      </w:pPr>
      <w:r w:rsidRPr="003C04F1">
        <w:t>1 800-2 194 kHz</w:t>
      </w:r>
    </w:p>
    <w:tbl>
      <w:tblPr>
        <w:tblW w:w="9299" w:type="dxa"/>
        <w:jc w:val="center"/>
        <w:tblLayout w:type="fixed"/>
        <w:tblCellMar>
          <w:left w:w="0" w:type="dxa"/>
          <w:right w:w="0" w:type="dxa"/>
        </w:tblCellMar>
        <w:tblLook w:val="04A0" w:firstRow="1" w:lastRow="0" w:firstColumn="1" w:lastColumn="0" w:noHBand="0" w:noVBand="1"/>
      </w:tblPr>
      <w:tblGrid>
        <w:gridCol w:w="3100"/>
        <w:gridCol w:w="3099"/>
        <w:gridCol w:w="3100"/>
      </w:tblGrid>
      <w:tr w:rsidR="007F1392" w:rsidRPr="003C04F1" w14:paraId="33FCDC2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0C3D631" w14:textId="77777777" w:rsidR="00E240A1" w:rsidRPr="003C04F1" w:rsidRDefault="004360CE" w:rsidP="007F1392">
            <w:pPr>
              <w:pStyle w:val="Tablehead"/>
            </w:pPr>
            <w:r w:rsidRPr="003C04F1">
              <w:t>Allocation to services</w:t>
            </w:r>
          </w:p>
        </w:tc>
      </w:tr>
      <w:tr w:rsidR="007F1392" w:rsidRPr="003C04F1" w14:paraId="416433A6" w14:textId="77777777" w:rsidTr="007F1392">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0696D9E1" w14:textId="77777777" w:rsidR="00E240A1" w:rsidRPr="003C04F1" w:rsidRDefault="004360CE" w:rsidP="007F1392">
            <w:pPr>
              <w:pStyle w:val="Tablehead"/>
            </w:pPr>
            <w:r w:rsidRPr="003C04F1">
              <w:t>Region 1</w:t>
            </w:r>
          </w:p>
        </w:tc>
        <w:tc>
          <w:tcPr>
            <w:tcW w:w="3099" w:type="dxa"/>
            <w:tcBorders>
              <w:top w:val="single" w:sz="4" w:space="0" w:color="auto"/>
              <w:left w:val="single" w:sz="4" w:space="0" w:color="auto"/>
              <w:bottom w:val="single" w:sz="4" w:space="0" w:color="auto"/>
              <w:right w:val="single" w:sz="4" w:space="0" w:color="auto"/>
            </w:tcBorders>
            <w:hideMark/>
          </w:tcPr>
          <w:p w14:paraId="64313D11" w14:textId="77777777" w:rsidR="00E240A1" w:rsidRPr="003C04F1" w:rsidRDefault="004360CE" w:rsidP="007F1392">
            <w:pPr>
              <w:pStyle w:val="Tablehead"/>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14:paraId="50009515" w14:textId="77777777" w:rsidR="00E240A1" w:rsidRPr="003C04F1" w:rsidRDefault="004360CE" w:rsidP="007F1392">
            <w:pPr>
              <w:pStyle w:val="Tablehead"/>
            </w:pPr>
            <w:r w:rsidRPr="003C04F1">
              <w:t>Region 3</w:t>
            </w:r>
          </w:p>
        </w:tc>
      </w:tr>
      <w:tr w:rsidR="007F1392" w:rsidRPr="003C04F1" w14:paraId="6091D0F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0" w:type="dxa"/>
            </w:tcMar>
            <w:hideMark/>
          </w:tcPr>
          <w:p w14:paraId="7B8D01FC" w14:textId="77777777" w:rsidR="00E240A1" w:rsidRPr="003C04F1" w:rsidRDefault="004360CE" w:rsidP="005A172F">
            <w:pPr>
              <w:pStyle w:val="TableTextS5"/>
              <w:rPr>
                <w:color w:val="000000"/>
              </w:rPr>
            </w:pPr>
            <w:r w:rsidRPr="003C04F1">
              <w:rPr>
                <w:rStyle w:val="Tablefreq"/>
              </w:rPr>
              <w:t>2 173.5-2 190.5</w:t>
            </w:r>
            <w:r w:rsidRPr="003C04F1">
              <w:rPr>
                <w:color w:val="000000"/>
              </w:rPr>
              <w:tab/>
              <w:t>MOBILE (distress and calling)</w:t>
            </w:r>
          </w:p>
          <w:p w14:paraId="6B922491" w14:textId="6F797B9B" w:rsidR="00E240A1" w:rsidRPr="003C04F1" w:rsidRDefault="004360CE" w:rsidP="005A172F">
            <w:pPr>
              <w:pStyle w:val="TableTextS5"/>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5.108</w:t>
            </w:r>
            <w:r w:rsidRPr="003C04F1">
              <w:rPr>
                <w:color w:val="000000"/>
              </w:rPr>
              <w:t xml:space="preserve">  </w:t>
            </w:r>
            <w:r w:rsidRPr="003C04F1">
              <w:rPr>
                <w:rStyle w:val="Artref"/>
                <w:color w:val="000000"/>
              </w:rPr>
              <w:t>5.109</w:t>
            </w:r>
            <w:r w:rsidRPr="003C04F1">
              <w:rPr>
                <w:color w:val="000000"/>
              </w:rPr>
              <w:t xml:space="preserve">  </w:t>
            </w:r>
            <w:ins w:id="12" w:author="CEPT" w:date="2023-08-24T11:13:00Z">
              <w:r w:rsidR="001D42C9">
                <w:rPr>
                  <w:color w:val="000000"/>
                </w:rPr>
                <w:t xml:space="preserve">MOD </w:t>
              </w:r>
            </w:ins>
            <w:r w:rsidRPr="003C04F1">
              <w:rPr>
                <w:rStyle w:val="Artref"/>
                <w:color w:val="000000"/>
              </w:rPr>
              <w:t>5.110</w:t>
            </w:r>
            <w:r w:rsidRPr="003C04F1">
              <w:rPr>
                <w:color w:val="000000"/>
              </w:rPr>
              <w:t xml:space="preserve">  </w:t>
            </w:r>
            <w:r w:rsidRPr="003C04F1">
              <w:rPr>
                <w:rStyle w:val="Artref"/>
                <w:color w:val="000000"/>
              </w:rPr>
              <w:t>5.111</w:t>
            </w:r>
          </w:p>
        </w:tc>
      </w:tr>
    </w:tbl>
    <w:p w14:paraId="7CB83D8F" w14:textId="66FABDA8" w:rsidR="002939D9" w:rsidRDefault="002939D9">
      <w:pPr>
        <w:pStyle w:val="Reasons"/>
      </w:pPr>
    </w:p>
    <w:p w14:paraId="6F093EDD" w14:textId="76792F42" w:rsidR="002939D9" w:rsidRDefault="004360CE">
      <w:pPr>
        <w:pStyle w:val="Proposal"/>
      </w:pPr>
      <w:r>
        <w:t>MOD</w:t>
      </w:r>
      <w:r>
        <w:tab/>
        <w:t>EUR/</w:t>
      </w:r>
      <w:r w:rsidR="00EF0029">
        <w:t>XXXX</w:t>
      </w:r>
      <w:r w:rsidR="001B6E04">
        <w:t>A11A1/</w:t>
      </w:r>
      <w:r w:rsidR="00EF0029">
        <w:t>3</w:t>
      </w:r>
    </w:p>
    <w:p w14:paraId="50BD8731" w14:textId="77777777" w:rsidR="00E240A1" w:rsidRPr="003C04F1" w:rsidRDefault="004360CE" w:rsidP="007F1392">
      <w:pPr>
        <w:pStyle w:val="Tabletitle"/>
        <w:spacing w:before="240"/>
      </w:pPr>
      <w:r w:rsidRPr="003C04F1">
        <w:t>3 230-5 003 kHz</w:t>
      </w:r>
    </w:p>
    <w:tbl>
      <w:tblPr>
        <w:tblW w:w="9304" w:type="dxa"/>
        <w:jc w:val="center"/>
        <w:tblLayout w:type="fixed"/>
        <w:tblCellMar>
          <w:left w:w="107" w:type="dxa"/>
          <w:right w:w="107" w:type="dxa"/>
        </w:tblCellMar>
        <w:tblLook w:val="04A0" w:firstRow="1" w:lastRow="0" w:firstColumn="1" w:lastColumn="0" w:noHBand="0" w:noVBand="1"/>
      </w:tblPr>
      <w:tblGrid>
        <w:gridCol w:w="3100"/>
        <w:gridCol w:w="3102"/>
        <w:gridCol w:w="3102"/>
      </w:tblGrid>
      <w:tr w:rsidR="007F1392" w:rsidRPr="003C04F1" w14:paraId="79E240C4"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1F833A7" w14:textId="77777777" w:rsidR="00E240A1" w:rsidRPr="003C04F1" w:rsidRDefault="004360CE" w:rsidP="007F1392">
            <w:pPr>
              <w:pStyle w:val="Tablehead"/>
            </w:pPr>
            <w:r w:rsidRPr="003C04F1">
              <w:t>Allocation to services</w:t>
            </w:r>
          </w:p>
        </w:tc>
      </w:tr>
      <w:tr w:rsidR="007F1392" w:rsidRPr="003C04F1" w14:paraId="268675D3" w14:textId="77777777" w:rsidTr="007F1392">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77DB9AC2" w14:textId="77777777" w:rsidR="00E240A1" w:rsidRPr="003C04F1" w:rsidRDefault="004360CE" w:rsidP="007F1392">
            <w:pPr>
              <w:pStyle w:val="Tablehead"/>
            </w:pPr>
            <w:r w:rsidRPr="003C04F1">
              <w:t>Region 1</w:t>
            </w:r>
          </w:p>
        </w:tc>
        <w:tc>
          <w:tcPr>
            <w:tcW w:w="3102" w:type="dxa"/>
            <w:tcBorders>
              <w:top w:val="single" w:sz="4" w:space="0" w:color="auto"/>
              <w:left w:val="single" w:sz="6" w:space="0" w:color="auto"/>
              <w:bottom w:val="single" w:sz="6" w:space="0" w:color="auto"/>
              <w:right w:val="single" w:sz="6" w:space="0" w:color="auto"/>
            </w:tcBorders>
            <w:hideMark/>
          </w:tcPr>
          <w:p w14:paraId="3ECCF28C" w14:textId="77777777" w:rsidR="00E240A1" w:rsidRPr="003C04F1" w:rsidRDefault="004360CE" w:rsidP="007F1392">
            <w:pPr>
              <w:pStyle w:val="Tablehead"/>
            </w:pPr>
            <w:r w:rsidRPr="003C04F1">
              <w:t>Region 2</w:t>
            </w:r>
          </w:p>
        </w:tc>
        <w:tc>
          <w:tcPr>
            <w:tcW w:w="3102" w:type="dxa"/>
            <w:tcBorders>
              <w:top w:val="single" w:sz="4" w:space="0" w:color="auto"/>
              <w:left w:val="single" w:sz="6" w:space="0" w:color="auto"/>
              <w:bottom w:val="single" w:sz="6" w:space="0" w:color="auto"/>
              <w:right w:val="single" w:sz="6" w:space="0" w:color="auto"/>
            </w:tcBorders>
            <w:hideMark/>
          </w:tcPr>
          <w:p w14:paraId="5781B841" w14:textId="77777777" w:rsidR="00E240A1" w:rsidRPr="003C04F1" w:rsidRDefault="004360CE" w:rsidP="007F1392">
            <w:pPr>
              <w:pStyle w:val="Tablehead"/>
            </w:pPr>
            <w:r w:rsidRPr="003C04F1">
              <w:t>Region 3</w:t>
            </w:r>
          </w:p>
        </w:tc>
      </w:tr>
      <w:tr w:rsidR="007F1392" w:rsidRPr="003C04F1" w14:paraId="140566E3" w14:textId="77777777" w:rsidTr="007F139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50A7EA5" w14:textId="07BD422B" w:rsidR="00E240A1" w:rsidRPr="003C04F1" w:rsidRDefault="004360CE" w:rsidP="002714E0">
            <w:pPr>
              <w:pStyle w:val="TableTextS5"/>
              <w:tabs>
                <w:tab w:val="clear" w:pos="170"/>
              </w:tabs>
              <w:spacing w:before="20" w:after="20"/>
              <w:ind w:left="3007" w:hanging="3007"/>
              <w:rPr>
                <w:color w:val="000000"/>
              </w:rPr>
            </w:pPr>
            <w:r w:rsidRPr="003C04F1">
              <w:rPr>
                <w:rStyle w:val="Tablefreq"/>
              </w:rPr>
              <w:t>4 063-4 438</w:t>
            </w:r>
            <w:r w:rsidRPr="003C04F1">
              <w:tab/>
            </w:r>
            <w:r w:rsidRPr="003C04F1">
              <w:rPr>
                <w:color w:val="000000"/>
              </w:rPr>
              <w:t xml:space="preserve">MARITIME MOBILE  </w:t>
            </w:r>
            <w:r w:rsidRPr="003C04F1">
              <w:rPr>
                <w:rStyle w:val="Artref"/>
                <w:color w:val="000000"/>
              </w:rPr>
              <w:t>5.79A</w:t>
            </w:r>
            <w:r w:rsidRPr="003C04F1">
              <w:rPr>
                <w:color w:val="000000"/>
              </w:rPr>
              <w:t xml:space="preserve">  </w:t>
            </w:r>
            <w:r w:rsidRPr="003C04F1">
              <w:rPr>
                <w:rStyle w:val="Artref"/>
                <w:color w:val="000000"/>
              </w:rPr>
              <w:t>5.109</w:t>
            </w:r>
            <w:r w:rsidRPr="003C04F1">
              <w:rPr>
                <w:color w:val="000000"/>
              </w:rPr>
              <w:t xml:space="preserve">  </w:t>
            </w:r>
            <w:ins w:id="13" w:author="CEPT" w:date="2023-08-24T11:15:00Z">
              <w:r w:rsidR="001D42C9">
                <w:rPr>
                  <w:color w:val="000000"/>
                </w:rPr>
                <w:t xml:space="preserve">MOD </w:t>
              </w:r>
            </w:ins>
            <w:r w:rsidRPr="003C04F1">
              <w:rPr>
                <w:rStyle w:val="Artref"/>
                <w:color w:val="000000"/>
              </w:rPr>
              <w:t>5.110</w:t>
            </w:r>
            <w:r w:rsidRPr="003C04F1">
              <w:rPr>
                <w:color w:val="000000"/>
              </w:rPr>
              <w:t xml:space="preserve">  </w:t>
            </w:r>
            <w:r w:rsidRPr="003C04F1">
              <w:rPr>
                <w:rStyle w:val="Artref"/>
                <w:color w:val="000000"/>
              </w:rPr>
              <w:t>5.130</w:t>
            </w:r>
            <w:r w:rsidRPr="003C04F1">
              <w:rPr>
                <w:color w:val="000000"/>
              </w:rPr>
              <w:t xml:space="preserve">  </w:t>
            </w:r>
            <w:r w:rsidRPr="003C04F1">
              <w:rPr>
                <w:rStyle w:val="Artref"/>
                <w:color w:val="000000"/>
              </w:rPr>
              <w:t>5.131</w:t>
            </w:r>
            <w:r w:rsidRPr="003C04F1">
              <w:rPr>
                <w:color w:val="000000"/>
              </w:rPr>
              <w:t xml:space="preserve">  </w:t>
            </w:r>
            <w:ins w:id="14" w:author="ITU" w:date="2023-08-25T17:42:00Z">
              <w:r w:rsidR="00AD46FE">
                <w:rPr>
                  <w:color w:val="000000"/>
                </w:rPr>
                <w:br/>
              </w:r>
              <w:r w:rsidR="00AD46FE" w:rsidRPr="00B00D58">
                <w:rPr>
                  <w:color w:val="000000"/>
                </w:rPr>
                <w:tab/>
              </w:r>
            </w:ins>
            <w:ins w:id="15" w:author="CEPT" w:date="2023-08-24T15:42:00Z">
              <w:r w:rsidR="00605EC6">
                <w:rPr>
                  <w:color w:val="000000"/>
                </w:rPr>
                <w:t xml:space="preserve">MOD </w:t>
              </w:r>
            </w:ins>
            <w:r w:rsidRPr="003C04F1">
              <w:rPr>
                <w:rStyle w:val="Artref"/>
                <w:color w:val="000000"/>
              </w:rPr>
              <w:t>5.132</w:t>
            </w:r>
            <w:ins w:id="16" w:author="CEPT" w:date="2023-08-24T11:16:00Z">
              <w:r w:rsidR="00D822DD">
                <w:rPr>
                  <w:rStyle w:val="Artref"/>
                  <w:color w:val="000000"/>
                </w:rPr>
                <w:t xml:space="preserve">  ADD 5.A111</w:t>
              </w:r>
            </w:ins>
          </w:p>
          <w:p w14:paraId="0EA967F2" w14:textId="77777777" w:rsidR="00E240A1" w:rsidRPr="003C04F1" w:rsidRDefault="004360CE" w:rsidP="007F1392">
            <w:pPr>
              <w:pStyle w:val="TableTextS5"/>
              <w:spacing w:before="20" w:after="2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5.128</w:t>
            </w:r>
          </w:p>
        </w:tc>
      </w:tr>
    </w:tbl>
    <w:p w14:paraId="7FC9D8BA" w14:textId="6EB2B12C" w:rsidR="002939D9" w:rsidRDefault="002939D9">
      <w:pPr>
        <w:pStyle w:val="Reasons"/>
      </w:pPr>
    </w:p>
    <w:p w14:paraId="726A8C73" w14:textId="630794A2" w:rsidR="002939D9" w:rsidRDefault="004360CE">
      <w:pPr>
        <w:pStyle w:val="Proposal"/>
      </w:pPr>
      <w:r>
        <w:t>MOD</w:t>
      </w:r>
      <w:r>
        <w:tab/>
        <w:t>EUR/</w:t>
      </w:r>
      <w:r w:rsidR="00EF0029">
        <w:t>XXXX</w:t>
      </w:r>
      <w:r w:rsidR="001B6E04">
        <w:t>A11A1/</w:t>
      </w:r>
      <w:r w:rsidR="00EF0029">
        <w:t>4</w:t>
      </w:r>
    </w:p>
    <w:p w14:paraId="7C9B1A73" w14:textId="77777777" w:rsidR="00E240A1" w:rsidRPr="003C04F1" w:rsidRDefault="004360CE" w:rsidP="007F1392">
      <w:pPr>
        <w:pStyle w:val="Tabletitle"/>
      </w:pPr>
      <w:r w:rsidRPr="003C04F1">
        <w:t>5 003-7 000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3C04F1" w14:paraId="2EA7566B"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552A596" w14:textId="77777777" w:rsidR="00E240A1" w:rsidRPr="003C04F1" w:rsidRDefault="004360CE" w:rsidP="007F1392">
            <w:pPr>
              <w:pStyle w:val="Tablehead"/>
            </w:pPr>
            <w:r w:rsidRPr="003C04F1">
              <w:t>Allocation to services</w:t>
            </w:r>
          </w:p>
        </w:tc>
      </w:tr>
      <w:tr w:rsidR="007F1392" w:rsidRPr="003C04F1" w14:paraId="3828EC39" w14:textId="77777777" w:rsidTr="007F1392">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64AB0210" w14:textId="77777777" w:rsidR="00E240A1" w:rsidRPr="003C04F1" w:rsidRDefault="004360CE" w:rsidP="007F1392">
            <w:pPr>
              <w:pStyle w:val="Tablehead"/>
            </w:pPr>
            <w:r w:rsidRPr="003C04F1">
              <w:t>Region 1</w:t>
            </w:r>
          </w:p>
        </w:tc>
        <w:tc>
          <w:tcPr>
            <w:tcW w:w="3100" w:type="dxa"/>
            <w:tcBorders>
              <w:top w:val="single" w:sz="4" w:space="0" w:color="auto"/>
              <w:left w:val="single" w:sz="6" w:space="0" w:color="auto"/>
              <w:bottom w:val="single" w:sz="4" w:space="0" w:color="auto"/>
              <w:right w:val="single" w:sz="6" w:space="0" w:color="auto"/>
            </w:tcBorders>
            <w:hideMark/>
          </w:tcPr>
          <w:p w14:paraId="0F7B0CB0" w14:textId="77777777" w:rsidR="00E240A1" w:rsidRPr="003C04F1" w:rsidRDefault="004360CE" w:rsidP="007F1392">
            <w:pPr>
              <w:pStyle w:val="Tablehead"/>
            </w:pPr>
            <w:r w:rsidRPr="003C04F1">
              <w:t>Region 2</w:t>
            </w:r>
          </w:p>
        </w:tc>
        <w:tc>
          <w:tcPr>
            <w:tcW w:w="3100" w:type="dxa"/>
            <w:tcBorders>
              <w:top w:val="single" w:sz="4" w:space="0" w:color="auto"/>
              <w:left w:val="single" w:sz="6" w:space="0" w:color="auto"/>
              <w:bottom w:val="single" w:sz="4" w:space="0" w:color="auto"/>
              <w:right w:val="single" w:sz="6" w:space="0" w:color="auto"/>
            </w:tcBorders>
            <w:hideMark/>
          </w:tcPr>
          <w:p w14:paraId="7EA26C7D" w14:textId="77777777" w:rsidR="00E240A1" w:rsidRPr="003C04F1" w:rsidRDefault="004360CE" w:rsidP="007F1392">
            <w:pPr>
              <w:pStyle w:val="Tablehead"/>
            </w:pPr>
            <w:r w:rsidRPr="003C04F1">
              <w:t>Region 3</w:t>
            </w:r>
          </w:p>
        </w:tc>
      </w:tr>
      <w:tr w:rsidR="007F1392" w:rsidRPr="003C04F1" w14:paraId="10C7348B"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A21E106" w14:textId="40C29FCE" w:rsidR="00E240A1" w:rsidRPr="003C04F1" w:rsidRDefault="004360CE" w:rsidP="00D822DD">
            <w:pPr>
              <w:pStyle w:val="TableTextS5"/>
              <w:tabs>
                <w:tab w:val="clear" w:pos="170"/>
                <w:tab w:val="left" w:pos="314"/>
              </w:tabs>
              <w:spacing w:line="200" w:lineRule="exact"/>
              <w:ind w:left="3007" w:hanging="3007"/>
              <w:rPr>
                <w:color w:val="000000"/>
              </w:rPr>
            </w:pPr>
            <w:r w:rsidRPr="003C04F1">
              <w:rPr>
                <w:rStyle w:val="Tablefreq"/>
              </w:rPr>
              <w:t>6 200-6 525</w:t>
            </w:r>
            <w:r w:rsidRPr="003C04F1">
              <w:rPr>
                <w:color w:val="000000"/>
              </w:rPr>
              <w:tab/>
              <w:t xml:space="preserve">MARITIME MOBILE  </w:t>
            </w:r>
            <w:r w:rsidRPr="003C04F1">
              <w:rPr>
                <w:rStyle w:val="Artref"/>
                <w:color w:val="000000"/>
              </w:rPr>
              <w:t>5.109</w:t>
            </w:r>
            <w:r w:rsidRPr="003C04F1">
              <w:rPr>
                <w:color w:val="000000"/>
              </w:rPr>
              <w:t xml:space="preserve">  </w:t>
            </w:r>
            <w:ins w:id="17" w:author="CEPT" w:date="2023-08-24T11:20:00Z">
              <w:r w:rsidR="00D822DD">
                <w:rPr>
                  <w:color w:val="000000"/>
                </w:rPr>
                <w:t xml:space="preserve">MOD </w:t>
              </w:r>
            </w:ins>
            <w:r w:rsidRPr="003C04F1">
              <w:rPr>
                <w:rStyle w:val="Artref"/>
                <w:color w:val="000000"/>
              </w:rPr>
              <w:t>5.110</w:t>
            </w:r>
            <w:r w:rsidRPr="003C04F1">
              <w:rPr>
                <w:color w:val="000000"/>
              </w:rPr>
              <w:t xml:space="preserve">  </w:t>
            </w:r>
            <w:r w:rsidRPr="003C04F1">
              <w:rPr>
                <w:rStyle w:val="Artref"/>
                <w:color w:val="000000"/>
              </w:rPr>
              <w:t>5.130</w:t>
            </w:r>
            <w:r w:rsidRPr="003C04F1">
              <w:rPr>
                <w:color w:val="000000"/>
              </w:rPr>
              <w:t xml:space="preserve">  </w:t>
            </w:r>
            <w:ins w:id="18" w:author="CEPT" w:date="2023-08-24T11:20:00Z">
              <w:r w:rsidR="00D822DD">
                <w:rPr>
                  <w:color w:val="000000"/>
                </w:rPr>
                <w:t xml:space="preserve">MOD </w:t>
              </w:r>
            </w:ins>
            <w:r w:rsidRPr="003C04F1">
              <w:rPr>
                <w:rStyle w:val="Artref"/>
                <w:color w:val="000000"/>
              </w:rPr>
              <w:t>5.13</w:t>
            </w:r>
            <w:r w:rsidRPr="00AD46FE">
              <w:rPr>
                <w:rStyle w:val="Artref"/>
                <w:color w:val="000000"/>
              </w:rPr>
              <w:t>2</w:t>
            </w:r>
            <w:ins w:id="19" w:author="CEPT" w:date="2023-08-24T11:20:00Z">
              <w:r w:rsidR="00D822DD" w:rsidRPr="00B00D58">
                <w:rPr>
                  <w:rStyle w:val="Artref"/>
                  <w:color w:val="000000"/>
                </w:rPr>
                <w:t xml:space="preserve">  </w:t>
              </w:r>
            </w:ins>
            <w:ins w:id="20" w:author="ITU" w:date="2023-08-25T17:42:00Z">
              <w:r w:rsidR="00AD46FE" w:rsidRPr="00B00D58">
                <w:rPr>
                  <w:rStyle w:val="Artref"/>
                  <w:color w:val="000000"/>
                </w:rPr>
                <w:br/>
              </w:r>
              <w:r w:rsidR="00AD46FE" w:rsidRPr="00B00D58">
                <w:rPr>
                  <w:color w:val="000000"/>
                </w:rPr>
                <w:tab/>
              </w:r>
            </w:ins>
            <w:ins w:id="21" w:author="CEPT" w:date="2023-08-24T11:20:00Z">
              <w:r w:rsidR="00D822DD">
                <w:rPr>
                  <w:rStyle w:val="Artref"/>
                  <w:color w:val="000000"/>
                </w:rPr>
                <w:t>ADD 5.B111</w:t>
              </w:r>
            </w:ins>
          </w:p>
          <w:p w14:paraId="10C28078" w14:textId="77777777" w:rsidR="00E240A1" w:rsidRPr="003C04F1" w:rsidRDefault="004360CE" w:rsidP="007F1392">
            <w:pPr>
              <w:pStyle w:val="TableTextS5"/>
              <w:spacing w:line="200" w:lineRule="exact"/>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5.137</w:t>
            </w:r>
          </w:p>
        </w:tc>
      </w:tr>
    </w:tbl>
    <w:p w14:paraId="7AB251D0" w14:textId="7F65E99E" w:rsidR="002939D9" w:rsidRDefault="002939D9">
      <w:pPr>
        <w:pStyle w:val="Reasons"/>
      </w:pPr>
    </w:p>
    <w:p w14:paraId="25F9A49B" w14:textId="41D7323D" w:rsidR="002939D9" w:rsidRDefault="004360CE">
      <w:pPr>
        <w:pStyle w:val="Proposal"/>
      </w:pPr>
      <w:r>
        <w:lastRenderedPageBreak/>
        <w:t>MOD</w:t>
      </w:r>
      <w:r>
        <w:tab/>
        <w:t>EUR/</w:t>
      </w:r>
      <w:r w:rsidR="00EF0029">
        <w:t>XXXX</w:t>
      </w:r>
      <w:r w:rsidR="001B6E04">
        <w:t>A11A1/</w:t>
      </w:r>
      <w:r w:rsidR="00EF0029">
        <w:t>5</w:t>
      </w:r>
    </w:p>
    <w:p w14:paraId="752C9483" w14:textId="77777777" w:rsidR="00E240A1" w:rsidRPr="003C04F1" w:rsidRDefault="004360CE" w:rsidP="007F1392">
      <w:pPr>
        <w:pStyle w:val="Tabletitle"/>
        <w:spacing w:before="240"/>
      </w:pPr>
      <w:r w:rsidRPr="003C04F1">
        <w:t>7 450-13 360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3C04F1" w14:paraId="2452415C"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A4A6D5C" w14:textId="77777777" w:rsidR="00E240A1" w:rsidRPr="003C04F1" w:rsidRDefault="004360CE" w:rsidP="007F1392">
            <w:pPr>
              <w:pStyle w:val="Tablehead"/>
            </w:pPr>
            <w:r w:rsidRPr="003C04F1">
              <w:t>Allocation to services</w:t>
            </w:r>
          </w:p>
        </w:tc>
      </w:tr>
      <w:tr w:rsidR="007F1392" w:rsidRPr="003C04F1" w14:paraId="124FC27F"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2A21F39" w14:textId="77777777" w:rsidR="00E240A1" w:rsidRPr="003C04F1" w:rsidRDefault="004360CE" w:rsidP="007F1392">
            <w:pPr>
              <w:pStyle w:val="Tablehead"/>
            </w:pPr>
            <w:r w:rsidRPr="003C04F1">
              <w:t>Region 1</w:t>
            </w:r>
          </w:p>
        </w:tc>
        <w:tc>
          <w:tcPr>
            <w:tcW w:w="3100" w:type="dxa"/>
            <w:tcBorders>
              <w:top w:val="single" w:sz="4" w:space="0" w:color="auto"/>
              <w:left w:val="single" w:sz="4" w:space="0" w:color="auto"/>
              <w:bottom w:val="single" w:sz="4" w:space="0" w:color="auto"/>
              <w:right w:val="single" w:sz="4" w:space="0" w:color="auto"/>
            </w:tcBorders>
            <w:hideMark/>
          </w:tcPr>
          <w:p w14:paraId="2094750C" w14:textId="77777777" w:rsidR="00E240A1" w:rsidRPr="003C04F1" w:rsidRDefault="004360CE" w:rsidP="007F1392">
            <w:pPr>
              <w:pStyle w:val="Tablehead"/>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14:paraId="7A5B0EB2" w14:textId="77777777" w:rsidR="00E240A1" w:rsidRPr="003C04F1" w:rsidRDefault="004360CE" w:rsidP="007F1392">
            <w:pPr>
              <w:pStyle w:val="Tablehead"/>
            </w:pPr>
            <w:r w:rsidRPr="003C04F1">
              <w:t>Region 3</w:t>
            </w:r>
          </w:p>
        </w:tc>
      </w:tr>
      <w:tr w:rsidR="007F1392" w:rsidRPr="003C04F1" w14:paraId="7ED9CDE2"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C1C7EE5" w14:textId="4F6D5D0F" w:rsidR="00E240A1" w:rsidRPr="003C04F1" w:rsidRDefault="004360CE" w:rsidP="002714E0">
            <w:pPr>
              <w:pStyle w:val="TableTextS5"/>
              <w:tabs>
                <w:tab w:val="clear" w:pos="170"/>
                <w:tab w:val="left" w:pos="314"/>
              </w:tabs>
              <w:spacing w:before="20" w:after="20"/>
              <w:ind w:left="3007" w:hanging="3007"/>
              <w:rPr>
                <w:color w:val="000000"/>
              </w:rPr>
            </w:pPr>
            <w:r w:rsidRPr="003C04F1">
              <w:rPr>
                <w:rStyle w:val="Tablefreq"/>
              </w:rPr>
              <w:t>8 195-8 815</w:t>
            </w:r>
            <w:r w:rsidRPr="003C04F1">
              <w:rPr>
                <w:color w:val="000000"/>
              </w:rPr>
              <w:tab/>
              <w:t xml:space="preserve">MARITIME MOBILE  </w:t>
            </w:r>
            <w:r w:rsidRPr="003C04F1">
              <w:rPr>
                <w:rStyle w:val="Artref"/>
                <w:color w:val="000000"/>
              </w:rPr>
              <w:t>5.109</w:t>
            </w:r>
            <w:r w:rsidRPr="003C04F1">
              <w:rPr>
                <w:color w:val="000000"/>
              </w:rPr>
              <w:t xml:space="preserve">  </w:t>
            </w:r>
            <w:ins w:id="22" w:author="CEPT" w:date="2023-08-24T11:21:00Z">
              <w:r w:rsidR="00D822DD">
                <w:rPr>
                  <w:color w:val="000000"/>
                </w:rPr>
                <w:t xml:space="preserve">MOD </w:t>
              </w:r>
            </w:ins>
            <w:r w:rsidRPr="003C04F1">
              <w:rPr>
                <w:rStyle w:val="Artref"/>
                <w:color w:val="000000"/>
              </w:rPr>
              <w:t>5.110</w:t>
            </w:r>
            <w:r w:rsidRPr="003C04F1">
              <w:rPr>
                <w:color w:val="000000"/>
              </w:rPr>
              <w:t xml:space="preserve">  </w:t>
            </w:r>
            <w:ins w:id="23" w:author="CEPT" w:date="2023-08-24T11:21:00Z">
              <w:r w:rsidR="00D822DD">
                <w:rPr>
                  <w:color w:val="000000"/>
                </w:rPr>
                <w:t xml:space="preserve">MOD </w:t>
              </w:r>
            </w:ins>
            <w:r w:rsidRPr="003C04F1">
              <w:rPr>
                <w:rStyle w:val="Artref"/>
                <w:color w:val="000000"/>
              </w:rPr>
              <w:t>5.132</w:t>
            </w:r>
            <w:r w:rsidRPr="003C04F1">
              <w:rPr>
                <w:color w:val="000000"/>
              </w:rPr>
              <w:t xml:space="preserve">  </w:t>
            </w:r>
            <w:r w:rsidRPr="003C04F1">
              <w:rPr>
                <w:rStyle w:val="Artref"/>
                <w:color w:val="000000"/>
              </w:rPr>
              <w:t>5.145</w:t>
            </w:r>
            <w:ins w:id="24" w:author="CEPT" w:date="2023-08-24T11:21:00Z">
              <w:r w:rsidR="00D822DD">
                <w:rPr>
                  <w:rStyle w:val="Artref"/>
                  <w:color w:val="000000"/>
                </w:rPr>
                <w:t xml:space="preserve">  </w:t>
              </w:r>
            </w:ins>
            <w:ins w:id="25" w:author="ITU" w:date="2023-08-25T17:43:00Z">
              <w:r w:rsidR="00AD46FE">
                <w:rPr>
                  <w:rStyle w:val="Artref"/>
                  <w:color w:val="000000"/>
                </w:rPr>
                <w:br/>
              </w:r>
              <w:r w:rsidR="00AD46FE" w:rsidRPr="00B00D58">
                <w:rPr>
                  <w:color w:val="000000"/>
                </w:rPr>
                <w:tab/>
              </w:r>
            </w:ins>
            <w:ins w:id="26" w:author="CEPT" w:date="2023-08-24T11:21:00Z">
              <w:r w:rsidR="00D822DD">
                <w:rPr>
                  <w:rStyle w:val="Artref"/>
                  <w:color w:val="000000"/>
                </w:rPr>
                <w:t>ADD 5.B111</w:t>
              </w:r>
            </w:ins>
          </w:p>
          <w:p w14:paraId="6C3D184A" w14:textId="77777777" w:rsidR="00E240A1" w:rsidRPr="003C04F1" w:rsidRDefault="004360CE" w:rsidP="007F1392">
            <w:pPr>
              <w:pStyle w:val="TableTextS5"/>
              <w:spacing w:before="20" w:after="20"/>
              <w:rPr>
                <w:b/>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5.111</w:t>
            </w:r>
          </w:p>
        </w:tc>
      </w:tr>
      <w:tr w:rsidR="007F1392" w:rsidRPr="003C04F1" w14:paraId="47C1A4D8"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4BC52D0" w14:textId="151BA929" w:rsidR="00E240A1" w:rsidRPr="003C04F1" w:rsidRDefault="00D822DD" w:rsidP="007F1392">
            <w:pPr>
              <w:pStyle w:val="TableTextS5"/>
              <w:spacing w:before="20" w:after="20"/>
              <w:rPr>
                <w:b/>
                <w:color w:val="000000"/>
              </w:rPr>
            </w:pPr>
            <w:r>
              <w:rPr>
                <w:rStyle w:val="Tablefreq"/>
              </w:rPr>
              <w:t>…</w:t>
            </w:r>
          </w:p>
        </w:tc>
      </w:tr>
      <w:tr w:rsidR="007F1392" w:rsidRPr="003C04F1" w14:paraId="7191E3BA"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90AE221" w14:textId="1B26E565" w:rsidR="00E240A1" w:rsidRPr="003C04F1" w:rsidRDefault="004360CE" w:rsidP="002714E0">
            <w:pPr>
              <w:pStyle w:val="TableTextS5"/>
              <w:tabs>
                <w:tab w:val="clear" w:pos="170"/>
              </w:tabs>
              <w:spacing w:before="20" w:after="20"/>
              <w:ind w:left="3007" w:hanging="3007"/>
              <w:rPr>
                <w:color w:val="000000"/>
              </w:rPr>
            </w:pPr>
            <w:r w:rsidRPr="003C04F1">
              <w:rPr>
                <w:rStyle w:val="Tablefreq"/>
              </w:rPr>
              <w:t>12 230-13 200</w:t>
            </w:r>
            <w:r w:rsidRPr="003C04F1">
              <w:rPr>
                <w:color w:val="000000"/>
              </w:rPr>
              <w:tab/>
              <w:t xml:space="preserve">MARITIME </w:t>
            </w:r>
            <w:proofErr w:type="gramStart"/>
            <w:r w:rsidRPr="003C04F1">
              <w:rPr>
                <w:color w:val="000000"/>
              </w:rPr>
              <w:t xml:space="preserve">MOBILE  </w:t>
            </w:r>
            <w:r w:rsidRPr="003C04F1">
              <w:rPr>
                <w:rStyle w:val="Artref"/>
                <w:color w:val="000000"/>
              </w:rPr>
              <w:t>5.109</w:t>
            </w:r>
            <w:proofErr w:type="gramEnd"/>
            <w:r w:rsidRPr="003C04F1">
              <w:rPr>
                <w:color w:val="000000"/>
              </w:rPr>
              <w:t xml:space="preserve">  </w:t>
            </w:r>
            <w:ins w:id="27" w:author="CEPT" w:date="2023-08-24T11:23:00Z">
              <w:r w:rsidR="00D822DD">
                <w:rPr>
                  <w:color w:val="000000"/>
                </w:rPr>
                <w:t xml:space="preserve">MOD </w:t>
              </w:r>
            </w:ins>
            <w:r w:rsidRPr="003C04F1">
              <w:rPr>
                <w:rStyle w:val="Artref"/>
                <w:color w:val="000000"/>
              </w:rPr>
              <w:t>5.110</w:t>
            </w:r>
            <w:r w:rsidRPr="003C04F1">
              <w:rPr>
                <w:color w:val="000000"/>
              </w:rPr>
              <w:t xml:space="preserve">  </w:t>
            </w:r>
            <w:ins w:id="28" w:author="CEPT" w:date="2023-08-24T11:23:00Z">
              <w:r w:rsidR="00D822DD">
                <w:rPr>
                  <w:color w:val="000000"/>
                </w:rPr>
                <w:t xml:space="preserve">MOD </w:t>
              </w:r>
            </w:ins>
            <w:r w:rsidRPr="003C04F1">
              <w:rPr>
                <w:rStyle w:val="Artref"/>
                <w:color w:val="000000"/>
              </w:rPr>
              <w:t>5.132</w:t>
            </w:r>
            <w:r w:rsidRPr="003C04F1">
              <w:rPr>
                <w:color w:val="000000"/>
              </w:rPr>
              <w:t xml:space="preserve">  </w:t>
            </w:r>
            <w:r w:rsidRPr="003C04F1">
              <w:rPr>
                <w:rStyle w:val="Artref"/>
                <w:color w:val="000000"/>
              </w:rPr>
              <w:t>5.145</w:t>
            </w:r>
            <w:ins w:id="29" w:author="CEPT" w:date="2023-08-24T11:24:00Z">
              <w:r w:rsidR="00D822DD">
                <w:rPr>
                  <w:rStyle w:val="Artref"/>
                  <w:color w:val="000000"/>
                </w:rPr>
                <w:t xml:space="preserve">  </w:t>
              </w:r>
            </w:ins>
            <w:ins w:id="30" w:author="ITU" w:date="2023-08-25T17:43:00Z">
              <w:r w:rsidR="00AD46FE">
                <w:rPr>
                  <w:rStyle w:val="Artref"/>
                  <w:color w:val="000000"/>
                </w:rPr>
                <w:br/>
              </w:r>
              <w:r w:rsidR="00AD46FE" w:rsidRPr="00B00D58">
                <w:rPr>
                  <w:color w:val="000000"/>
                </w:rPr>
                <w:tab/>
              </w:r>
            </w:ins>
            <w:ins w:id="31" w:author="CEPT" w:date="2023-08-24T11:24:00Z">
              <w:r w:rsidR="00D822DD">
                <w:rPr>
                  <w:rStyle w:val="Artref"/>
                  <w:color w:val="000000"/>
                </w:rPr>
                <w:t>ADD 5.B111</w:t>
              </w:r>
            </w:ins>
          </w:p>
        </w:tc>
      </w:tr>
    </w:tbl>
    <w:p w14:paraId="4BB6B94C" w14:textId="0F1A097D" w:rsidR="002939D9" w:rsidRDefault="002939D9">
      <w:pPr>
        <w:pStyle w:val="Reasons"/>
      </w:pPr>
    </w:p>
    <w:p w14:paraId="3BEF645D" w14:textId="13625369" w:rsidR="002939D9" w:rsidRDefault="004360CE">
      <w:pPr>
        <w:pStyle w:val="Proposal"/>
      </w:pPr>
      <w:r>
        <w:t>MOD</w:t>
      </w:r>
      <w:r>
        <w:tab/>
        <w:t>EUR/</w:t>
      </w:r>
      <w:r w:rsidR="00EF0029">
        <w:t>XXXX</w:t>
      </w:r>
      <w:r w:rsidR="001B6E04">
        <w:t>A11A1/</w:t>
      </w:r>
      <w:r w:rsidR="00EF0029">
        <w:t>6</w:t>
      </w:r>
    </w:p>
    <w:p w14:paraId="69EA0FC3" w14:textId="77777777" w:rsidR="00E240A1" w:rsidRPr="003C04F1" w:rsidRDefault="004360CE" w:rsidP="007F1392">
      <w:pPr>
        <w:pStyle w:val="Tabletitle"/>
      </w:pPr>
      <w:r w:rsidRPr="003C04F1">
        <w:t>13 360-18 030 kHz</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7F1392" w:rsidRPr="003C04F1" w14:paraId="600269B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36B8CB9" w14:textId="77777777" w:rsidR="00E240A1" w:rsidRPr="003C04F1" w:rsidRDefault="004360CE" w:rsidP="007F1392">
            <w:pPr>
              <w:pStyle w:val="Tablehead"/>
            </w:pPr>
            <w:r w:rsidRPr="003C04F1">
              <w:t>Allocation to services</w:t>
            </w:r>
          </w:p>
        </w:tc>
      </w:tr>
      <w:tr w:rsidR="007F1392" w:rsidRPr="003C04F1" w14:paraId="2DE3104C"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579EDA36" w14:textId="77777777" w:rsidR="00E240A1" w:rsidRPr="003C04F1" w:rsidRDefault="004360CE" w:rsidP="007F1392">
            <w:pPr>
              <w:pStyle w:val="Tablehead"/>
            </w:pPr>
            <w:r w:rsidRPr="003C04F1">
              <w:t>Region 1</w:t>
            </w:r>
          </w:p>
        </w:tc>
        <w:tc>
          <w:tcPr>
            <w:tcW w:w="3100" w:type="dxa"/>
            <w:tcBorders>
              <w:top w:val="single" w:sz="4" w:space="0" w:color="auto"/>
              <w:left w:val="single" w:sz="4" w:space="0" w:color="auto"/>
              <w:bottom w:val="single" w:sz="4" w:space="0" w:color="auto"/>
              <w:right w:val="single" w:sz="4" w:space="0" w:color="auto"/>
            </w:tcBorders>
            <w:hideMark/>
          </w:tcPr>
          <w:p w14:paraId="04263B10" w14:textId="77777777" w:rsidR="00E240A1" w:rsidRPr="003C04F1" w:rsidRDefault="004360CE" w:rsidP="007F1392">
            <w:pPr>
              <w:pStyle w:val="Tablehead"/>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14:paraId="49B48870" w14:textId="77777777" w:rsidR="00E240A1" w:rsidRPr="003C04F1" w:rsidRDefault="004360CE" w:rsidP="007F1392">
            <w:pPr>
              <w:pStyle w:val="Tablehead"/>
            </w:pPr>
            <w:r w:rsidRPr="003C04F1">
              <w:t>Region 3</w:t>
            </w:r>
          </w:p>
        </w:tc>
      </w:tr>
      <w:tr w:rsidR="007F1392" w:rsidRPr="003C04F1" w14:paraId="786B8599" w14:textId="77777777" w:rsidTr="007F1392">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551742D3" w14:textId="4C98D117" w:rsidR="00E240A1" w:rsidRPr="003C04F1" w:rsidRDefault="004360CE" w:rsidP="002714E0">
            <w:pPr>
              <w:pStyle w:val="TableTextS5"/>
              <w:tabs>
                <w:tab w:val="clear" w:pos="170"/>
              </w:tabs>
              <w:spacing w:before="10" w:after="10"/>
              <w:ind w:left="3007" w:hanging="3007"/>
              <w:rPr>
                <w:color w:val="000000"/>
              </w:rPr>
            </w:pPr>
            <w:r w:rsidRPr="003C04F1">
              <w:rPr>
                <w:rStyle w:val="Tablefreq"/>
              </w:rPr>
              <w:t>16 360-17 410</w:t>
            </w:r>
            <w:r w:rsidRPr="003C04F1">
              <w:rPr>
                <w:color w:val="000000"/>
              </w:rPr>
              <w:tab/>
              <w:t xml:space="preserve">MARITIME MOBILE  </w:t>
            </w:r>
            <w:r w:rsidRPr="003C04F1">
              <w:rPr>
                <w:rStyle w:val="Artref"/>
                <w:color w:val="000000"/>
              </w:rPr>
              <w:t>5.109</w:t>
            </w:r>
            <w:r w:rsidRPr="003C04F1">
              <w:rPr>
                <w:color w:val="000000"/>
              </w:rPr>
              <w:t xml:space="preserve">  </w:t>
            </w:r>
            <w:ins w:id="32" w:author="CEPT" w:date="2023-08-24T11:25:00Z">
              <w:r w:rsidR="00D822DD">
                <w:rPr>
                  <w:color w:val="000000"/>
                </w:rPr>
                <w:t xml:space="preserve">MOD </w:t>
              </w:r>
            </w:ins>
            <w:r w:rsidRPr="003C04F1">
              <w:rPr>
                <w:rStyle w:val="Artref"/>
                <w:color w:val="000000"/>
              </w:rPr>
              <w:t>5.110</w:t>
            </w:r>
            <w:r w:rsidRPr="003C04F1">
              <w:rPr>
                <w:color w:val="000000"/>
              </w:rPr>
              <w:t xml:space="preserve">  </w:t>
            </w:r>
            <w:ins w:id="33" w:author="CEPT" w:date="2023-08-24T11:25:00Z">
              <w:r w:rsidR="002714E0">
                <w:rPr>
                  <w:color w:val="000000"/>
                </w:rPr>
                <w:t xml:space="preserve">MOD </w:t>
              </w:r>
            </w:ins>
            <w:r w:rsidRPr="003C04F1">
              <w:rPr>
                <w:rStyle w:val="Artref"/>
                <w:color w:val="000000"/>
              </w:rPr>
              <w:t>5.132</w:t>
            </w:r>
            <w:r w:rsidRPr="003C04F1">
              <w:rPr>
                <w:color w:val="000000"/>
              </w:rPr>
              <w:t xml:space="preserve">  </w:t>
            </w:r>
            <w:r w:rsidRPr="003C04F1">
              <w:rPr>
                <w:rStyle w:val="Artref"/>
                <w:color w:val="000000"/>
              </w:rPr>
              <w:t>5.145</w:t>
            </w:r>
            <w:ins w:id="34" w:author="CEPT" w:date="2023-08-24T11:25:00Z">
              <w:r w:rsidR="00D822DD">
                <w:rPr>
                  <w:rStyle w:val="Artref"/>
                  <w:color w:val="000000"/>
                </w:rPr>
                <w:t xml:space="preserve">  </w:t>
              </w:r>
            </w:ins>
            <w:ins w:id="35" w:author="ITU" w:date="2023-08-25T17:43:00Z">
              <w:r w:rsidR="00AD46FE">
                <w:rPr>
                  <w:rStyle w:val="Artref"/>
                  <w:color w:val="000000"/>
                </w:rPr>
                <w:br/>
              </w:r>
              <w:r w:rsidR="00AD46FE" w:rsidRPr="00B00D58">
                <w:rPr>
                  <w:color w:val="000000"/>
                </w:rPr>
                <w:tab/>
              </w:r>
            </w:ins>
            <w:ins w:id="36" w:author="CEPT" w:date="2023-08-24T11:25:00Z">
              <w:r w:rsidR="002714E0" w:rsidRPr="00B00D58">
                <w:rPr>
                  <w:rStyle w:val="Artref"/>
                  <w:color w:val="000000"/>
                </w:rPr>
                <w:t>AD</w:t>
              </w:r>
              <w:r w:rsidR="002714E0">
                <w:rPr>
                  <w:rStyle w:val="Artref"/>
                  <w:color w:val="000000"/>
                </w:rPr>
                <w:t>D 5.B111</w:t>
              </w:r>
            </w:ins>
          </w:p>
        </w:tc>
      </w:tr>
    </w:tbl>
    <w:p w14:paraId="53F00303" w14:textId="38B3F1C8" w:rsidR="002939D9" w:rsidRDefault="002939D9">
      <w:pPr>
        <w:pStyle w:val="Reasons"/>
      </w:pPr>
    </w:p>
    <w:p w14:paraId="39B06D85" w14:textId="6B898B1E" w:rsidR="002939D9" w:rsidRDefault="004360CE">
      <w:pPr>
        <w:pStyle w:val="Proposal"/>
      </w:pPr>
      <w:r>
        <w:t>MOD</w:t>
      </w:r>
      <w:r>
        <w:tab/>
        <w:t>EUR/</w:t>
      </w:r>
      <w:r w:rsidR="00EF0029">
        <w:t>XXXX</w:t>
      </w:r>
      <w:r w:rsidR="001B6E04">
        <w:t>A11A1/</w:t>
      </w:r>
      <w:r w:rsidR="00EF0029">
        <w:t>7</w:t>
      </w:r>
    </w:p>
    <w:p w14:paraId="40666294" w14:textId="77777777" w:rsidR="00E240A1" w:rsidRPr="003C04F1" w:rsidRDefault="004360CE" w:rsidP="007F1392">
      <w:pPr>
        <w:pStyle w:val="Tabletitle"/>
      </w:pPr>
      <w:r w:rsidRPr="003C04F1">
        <w:t>18 030-23 350 kHz</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7F1392" w:rsidRPr="003C04F1" w14:paraId="70033933"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2E0AABF" w14:textId="77777777" w:rsidR="00E240A1" w:rsidRPr="003C04F1" w:rsidRDefault="004360CE" w:rsidP="007F1392">
            <w:pPr>
              <w:pStyle w:val="Tablehead"/>
            </w:pPr>
            <w:r w:rsidRPr="003C04F1">
              <w:t>Allocation to services</w:t>
            </w:r>
          </w:p>
        </w:tc>
      </w:tr>
      <w:tr w:rsidR="007F1392" w:rsidRPr="003C04F1" w14:paraId="0F5BB1FB"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6B6553C" w14:textId="77777777" w:rsidR="00E240A1" w:rsidRPr="003C04F1" w:rsidRDefault="004360CE" w:rsidP="007F1392">
            <w:pPr>
              <w:pStyle w:val="Tablehead"/>
            </w:pPr>
            <w:r w:rsidRPr="003C04F1">
              <w:t>Region 1</w:t>
            </w:r>
          </w:p>
        </w:tc>
        <w:tc>
          <w:tcPr>
            <w:tcW w:w="3100" w:type="dxa"/>
            <w:tcBorders>
              <w:top w:val="single" w:sz="4" w:space="0" w:color="auto"/>
              <w:left w:val="single" w:sz="4" w:space="0" w:color="auto"/>
              <w:bottom w:val="single" w:sz="4" w:space="0" w:color="auto"/>
              <w:right w:val="single" w:sz="4" w:space="0" w:color="auto"/>
            </w:tcBorders>
            <w:hideMark/>
          </w:tcPr>
          <w:p w14:paraId="5BF0B470" w14:textId="77777777" w:rsidR="00E240A1" w:rsidRPr="003C04F1" w:rsidRDefault="004360CE" w:rsidP="007F1392">
            <w:pPr>
              <w:pStyle w:val="Tablehead"/>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14:paraId="3C471E21" w14:textId="77777777" w:rsidR="00E240A1" w:rsidRPr="003C04F1" w:rsidRDefault="004360CE" w:rsidP="007F1392">
            <w:pPr>
              <w:pStyle w:val="Tablehead"/>
            </w:pPr>
            <w:r w:rsidRPr="003C04F1">
              <w:t>Region 3</w:t>
            </w:r>
          </w:p>
        </w:tc>
      </w:tr>
      <w:tr w:rsidR="007F1392" w:rsidRPr="003C04F1" w14:paraId="66A91A79"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AF36651" w14:textId="5DF1C225" w:rsidR="00E240A1" w:rsidRPr="003C04F1" w:rsidRDefault="004360CE" w:rsidP="007F1392">
            <w:pPr>
              <w:pStyle w:val="TableTextS5"/>
              <w:rPr>
                <w:color w:val="000000"/>
              </w:rPr>
            </w:pPr>
            <w:r w:rsidRPr="003C04F1">
              <w:rPr>
                <w:rStyle w:val="Tablefreq"/>
              </w:rPr>
              <w:t>19 680-19 800</w:t>
            </w:r>
            <w:r w:rsidRPr="003C04F1">
              <w:rPr>
                <w:color w:val="000000"/>
              </w:rPr>
              <w:tab/>
              <w:t xml:space="preserve">MARITIME MOBILE  </w:t>
            </w:r>
            <w:ins w:id="37" w:author="CEPT" w:date="2023-08-24T11:27:00Z">
              <w:r w:rsidR="002714E0">
                <w:rPr>
                  <w:color w:val="000000"/>
                </w:rPr>
                <w:t xml:space="preserve">MOD </w:t>
              </w:r>
            </w:ins>
            <w:r w:rsidRPr="003C04F1">
              <w:rPr>
                <w:rStyle w:val="Artref"/>
                <w:color w:val="000000"/>
              </w:rPr>
              <w:t>5.132</w:t>
            </w:r>
          </w:p>
        </w:tc>
      </w:tr>
      <w:tr w:rsidR="007F1392" w:rsidRPr="003C04F1" w14:paraId="6B7750CF"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0698747" w14:textId="295C1BA5" w:rsidR="00E240A1" w:rsidRPr="003C04F1" w:rsidRDefault="002714E0" w:rsidP="007F1392">
            <w:pPr>
              <w:pStyle w:val="TableTextS5"/>
              <w:rPr>
                <w:color w:val="000000"/>
              </w:rPr>
            </w:pPr>
            <w:r>
              <w:rPr>
                <w:rStyle w:val="Tablefreq"/>
              </w:rPr>
              <w:t>…</w:t>
            </w:r>
          </w:p>
        </w:tc>
      </w:tr>
      <w:tr w:rsidR="007F1392" w:rsidRPr="003C04F1" w14:paraId="3A897BE0"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C757739" w14:textId="7FA465ED" w:rsidR="00E240A1" w:rsidRPr="003C04F1" w:rsidRDefault="004360CE" w:rsidP="007F1392">
            <w:pPr>
              <w:pStyle w:val="TableTextS5"/>
              <w:rPr>
                <w:color w:val="000000"/>
              </w:rPr>
            </w:pPr>
            <w:r w:rsidRPr="003C04F1">
              <w:rPr>
                <w:rStyle w:val="Tablefreq"/>
              </w:rPr>
              <w:t>22 000-22 855</w:t>
            </w:r>
            <w:r w:rsidRPr="003C04F1">
              <w:rPr>
                <w:color w:val="000000"/>
              </w:rPr>
              <w:tab/>
              <w:t xml:space="preserve">MARITIME MOBILE  </w:t>
            </w:r>
            <w:ins w:id="38" w:author="CEPT" w:date="2023-08-24T11:27:00Z">
              <w:r w:rsidR="002714E0">
                <w:rPr>
                  <w:color w:val="000000"/>
                </w:rPr>
                <w:t xml:space="preserve">MOD </w:t>
              </w:r>
            </w:ins>
            <w:r w:rsidRPr="003C04F1">
              <w:rPr>
                <w:rStyle w:val="Artref"/>
                <w:color w:val="000000"/>
              </w:rPr>
              <w:t>5.132</w:t>
            </w:r>
            <w:ins w:id="39" w:author="CEPT" w:date="2023-08-24T11:27:00Z">
              <w:r w:rsidR="002714E0">
                <w:rPr>
                  <w:rStyle w:val="Artref"/>
                  <w:color w:val="000000"/>
                </w:rPr>
                <w:t xml:space="preserve">  ADD 5.B111</w:t>
              </w:r>
            </w:ins>
          </w:p>
          <w:p w14:paraId="216BAAF0" w14:textId="77777777" w:rsidR="00E240A1" w:rsidRPr="003C04F1" w:rsidRDefault="004360CE" w:rsidP="007F1392">
            <w:pPr>
              <w:pStyle w:val="TableTextS5"/>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5.156</w:t>
            </w:r>
          </w:p>
        </w:tc>
      </w:tr>
    </w:tbl>
    <w:p w14:paraId="77650DD8" w14:textId="43978A23" w:rsidR="002939D9" w:rsidRDefault="002939D9">
      <w:pPr>
        <w:pStyle w:val="Reasons"/>
      </w:pPr>
    </w:p>
    <w:p w14:paraId="7AD12036" w14:textId="37B24AE7" w:rsidR="002939D9" w:rsidRDefault="004360CE">
      <w:pPr>
        <w:pStyle w:val="Proposal"/>
      </w:pPr>
      <w:r>
        <w:t>MOD</w:t>
      </w:r>
      <w:r>
        <w:tab/>
        <w:t>EUR/</w:t>
      </w:r>
      <w:r w:rsidR="00EF0029">
        <w:t>XXXX</w:t>
      </w:r>
      <w:r w:rsidR="001B6E04">
        <w:t>A11A1/</w:t>
      </w:r>
      <w:r w:rsidR="00EF0029">
        <w:t>8</w:t>
      </w:r>
    </w:p>
    <w:p w14:paraId="43CDBB6B" w14:textId="77777777" w:rsidR="00E240A1" w:rsidRPr="003C04F1" w:rsidRDefault="004360CE" w:rsidP="007F1392">
      <w:pPr>
        <w:pStyle w:val="Tabletitle"/>
      </w:pPr>
      <w:r w:rsidRPr="003C04F1">
        <w:t>23 350-27 500 kHz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F1392" w:rsidRPr="003C04F1" w14:paraId="5FF4A561"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69BBED4" w14:textId="77777777" w:rsidR="00E240A1" w:rsidRPr="003C04F1" w:rsidRDefault="004360CE" w:rsidP="007F1392">
            <w:pPr>
              <w:pStyle w:val="Tablehead"/>
            </w:pPr>
            <w:r w:rsidRPr="003C04F1">
              <w:t>Allocation to services</w:t>
            </w:r>
          </w:p>
        </w:tc>
      </w:tr>
      <w:tr w:rsidR="007F1392" w:rsidRPr="003C04F1" w14:paraId="24A8E613" w14:textId="77777777" w:rsidTr="007F1392">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47795653" w14:textId="77777777" w:rsidR="00E240A1" w:rsidRPr="003C04F1" w:rsidRDefault="004360CE" w:rsidP="007F1392">
            <w:pPr>
              <w:pStyle w:val="Tablehead"/>
            </w:pPr>
            <w:r w:rsidRPr="003C04F1">
              <w:t>Region 1</w:t>
            </w:r>
          </w:p>
        </w:tc>
        <w:tc>
          <w:tcPr>
            <w:tcW w:w="3100" w:type="dxa"/>
            <w:tcBorders>
              <w:top w:val="single" w:sz="4" w:space="0" w:color="auto"/>
              <w:left w:val="single" w:sz="4" w:space="0" w:color="auto"/>
              <w:bottom w:val="single" w:sz="4" w:space="0" w:color="auto"/>
              <w:right w:val="single" w:sz="4" w:space="0" w:color="auto"/>
            </w:tcBorders>
            <w:hideMark/>
          </w:tcPr>
          <w:p w14:paraId="14F19110" w14:textId="77777777" w:rsidR="00E240A1" w:rsidRPr="003C04F1" w:rsidRDefault="004360CE" w:rsidP="007F1392">
            <w:pPr>
              <w:pStyle w:val="Tablehead"/>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14:paraId="1256BD4D" w14:textId="77777777" w:rsidR="00E240A1" w:rsidRPr="003C04F1" w:rsidRDefault="004360CE" w:rsidP="007F1392">
            <w:pPr>
              <w:pStyle w:val="Tablehead"/>
            </w:pPr>
            <w:r w:rsidRPr="003C04F1">
              <w:t>Region 3</w:t>
            </w:r>
          </w:p>
        </w:tc>
      </w:tr>
      <w:tr w:rsidR="007F1392" w:rsidRPr="003C04F1" w14:paraId="670576B6"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F2DB1AA" w14:textId="26615567" w:rsidR="00E240A1" w:rsidRPr="003C04F1" w:rsidRDefault="004360CE" w:rsidP="007F1392">
            <w:pPr>
              <w:pStyle w:val="TableTextS5"/>
              <w:spacing w:after="0"/>
              <w:rPr>
                <w:color w:val="000000"/>
              </w:rPr>
            </w:pPr>
            <w:r w:rsidRPr="003C04F1">
              <w:rPr>
                <w:rStyle w:val="Tablefreq"/>
              </w:rPr>
              <w:t>26 100-26 175</w:t>
            </w:r>
            <w:r w:rsidRPr="003C04F1">
              <w:rPr>
                <w:color w:val="000000"/>
              </w:rPr>
              <w:tab/>
              <w:t xml:space="preserve">MARITIME MOBILE  </w:t>
            </w:r>
            <w:ins w:id="40" w:author="CEPT" w:date="2023-08-24T11:28:00Z">
              <w:r w:rsidR="002714E0">
                <w:rPr>
                  <w:color w:val="000000"/>
                </w:rPr>
                <w:t xml:space="preserve">MOD </w:t>
              </w:r>
            </w:ins>
            <w:r w:rsidRPr="003C04F1">
              <w:rPr>
                <w:rStyle w:val="Artref"/>
                <w:color w:val="000000"/>
              </w:rPr>
              <w:t>5.132</w:t>
            </w:r>
          </w:p>
        </w:tc>
      </w:tr>
    </w:tbl>
    <w:p w14:paraId="7C7D5C7E" w14:textId="61253A0B" w:rsidR="002939D9" w:rsidRDefault="002939D9">
      <w:pPr>
        <w:pStyle w:val="Reasons"/>
      </w:pPr>
    </w:p>
    <w:p w14:paraId="705239D1" w14:textId="1623B682" w:rsidR="002939D9" w:rsidRDefault="004360CE">
      <w:pPr>
        <w:pStyle w:val="Proposal"/>
      </w:pPr>
      <w:r>
        <w:lastRenderedPageBreak/>
        <w:t>MOD</w:t>
      </w:r>
      <w:r>
        <w:tab/>
        <w:t>EUR/</w:t>
      </w:r>
      <w:r w:rsidR="00EF0029">
        <w:t>XXXX</w:t>
      </w:r>
      <w:r w:rsidR="001B6E04">
        <w:t>A11A1/</w:t>
      </w:r>
      <w:r w:rsidR="00EF0029">
        <w:t>9</w:t>
      </w:r>
    </w:p>
    <w:p w14:paraId="1D81046F" w14:textId="77777777" w:rsidR="00E240A1" w:rsidRPr="003C04F1" w:rsidRDefault="004360CE" w:rsidP="007F1392">
      <w:pPr>
        <w:pStyle w:val="Tabletitle"/>
      </w:pPr>
      <w:r w:rsidRPr="003C04F1">
        <w:t>161.9375-223 MHz</w:t>
      </w:r>
    </w:p>
    <w:tbl>
      <w:tblPr>
        <w:tblW w:w="9356" w:type="dxa"/>
        <w:jc w:val="center"/>
        <w:tblLayout w:type="fixed"/>
        <w:tblCellMar>
          <w:left w:w="107" w:type="dxa"/>
          <w:right w:w="107" w:type="dxa"/>
        </w:tblCellMar>
        <w:tblLook w:val="04A0" w:firstRow="1" w:lastRow="0" w:firstColumn="1" w:lastColumn="0" w:noHBand="0" w:noVBand="1"/>
      </w:tblPr>
      <w:tblGrid>
        <w:gridCol w:w="3146"/>
        <w:gridCol w:w="3086"/>
        <w:gridCol w:w="3124"/>
      </w:tblGrid>
      <w:tr w:rsidR="007F1392" w:rsidRPr="003C04F1" w14:paraId="37217E97" w14:textId="77777777" w:rsidTr="007F1392">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7993D363" w14:textId="77777777" w:rsidR="00E240A1" w:rsidRPr="003C04F1" w:rsidRDefault="004360CE" w:rsidP="007F1392">
            <w:pPr>
              <w:pStyle w:val="Tablehead"/>
            </w:pPr>
            <w:r w:rsidRPr="003C04F1">
              <w:t>Allocation to services</w:t>
            </w:r>
          </w:p>
        </w:tc>
      </w:tr>
      <w:tr w:rsidR="007F1392" w:rsidRPr="003C04F1" w14:paraId="63706838" w14:textId="77777777" w:rsidTr="007F1392">
        <w:trPr>
          <w:cantSplit/>
          <w:jc w:val="center"/>
        </w:trPr>
        <w:tc>
          <w:tcPr>
            <w:tcW w:w="3146" w:type="dxa"/>
            <w:tcBorders>
              <w:top w:val="single" w:sz="4" w:space="0" w:color="auto"/>
              <w:left w:val="single" w:sz="4" w:space="0" w:color="auto"/>
              <w:bottom w:val="single" w:sz="4" w:space="0" w:color="auto"/>
              <w:right w:val="single" w:sz="6" w:space="0" w:color="auto"/>
            </w:tcBorders>
            <w:hideMark/>
          </w:tcPr>
          <w:p w14:paraId="1B0249FD" w14:textId="77777777" w:rsidR="00E240A1" w:rsidRPr="003C04F1" w:rsidRDefault="004360CE" w:rsidP="007F1392">
            <w:pPr>
              <w:pStyle w:val="Tablehead"/>
            </w:pPr>
            <w:r w:rsidRPr="003C04F1">
              <w:t>Region 1</w:t>
            </w:r>
          </w:p>
        </w:tc>
        <w:tc>
          <w:tcPr>
            <w:tcW w:w="3086" w:type="dxa"/>
            <w:tcBorders>
              <w:top w:val="single" w:sz="4" w:space="0" w:color="auto"/>
              <w:left w:val="single" w:sz="6" w:space="0" w:color="auto"/>
              <w:bottom w:val="single" w:sz="4" w:space="0" w:color="auto"/>
              <w:right w:val="single" w:sz="6" w:space="0" w:color="auto"/>
            </w:tcBorders>
            <w:hideMark/>
          </w:tcPr>
          <w:p w14:paraId="41DD2E4D" w14:textId="77777777" w:rsidR="00E240A1" w:rsidRPr="003C04F1" w:rsidRDefault="004360CE" w:rsidP="007F1392">
            <w:pPr>
              <w:pStyle w:val="Tablehead"/>
            </w:pPr>
            <w:r w:rsidRPr="003C04F1">
              <w:t>Region 2</w:t>
            </w:r>
          </w:p>
        </w:tc>
        <w:tc>
          <w:tcPr>
            <w:tcW w:w="3124" w:type="dxa"/>
            <w:tcBorders>
              <w:top w:val="single" w:sz="4" w:space="0" w:color="auto"/>
              <w:left w:val="single" w:sz="6" w:space="0" w:color="auto"/>
              <w:bottom w:val="single" w:sz="4" w:space="0" w:color="auto"/>
              <w:right w:val="single" w:sz="4" w:space="0" w:color="auto"/>
            </w:tcBorders>
            <w:hideMark/>
          </w:tcPr>
          <w:p w14:paraId="5D460D13" w14:textId="77777777" w:rsidR="00E240A1" w:rsidRPr="003C04F1" w:rsidRDefault="004360CE" w:rsidP="007F1392">
            <w:pPr>
              <w:pStyle w:val="Tablehead"/>
            </w:pPr>
            <w:r w:rsidRPr="003C04F1">
              <w:t>Region 3</w:t>
            </w:r>
          </w:p>
        </w:tc>
      </w:tr>
      <w:tr w:rsidR="007F1392" w:rsidRPr="003C04F1" w14:paraId="35585E18" w14:textId="77777777" w:rsidTr="007F1392">
        <w:trPr>
          <w:cantSplit/>
          <w:jc w:val="center"/>
        </w:trPr>
        <w:tc>
          <w:tcPr>
            <w:tcW w:w="3146" w:type="dxa"/>
            <w:tcBorders>
              <w:top w:val="single" w:sz="4" w:space="0" w:color="auto"/>
              <w:left w:val="single" w:sz="4" w:space="0" w:color="auto"/>
              <w:right w:val="single" w:sz="6" w:space="0" w:color="auto"/>
            </w:tcBorders>
          </w:tcPr>
          <w:p w14:paraId="1F41B2EE" w14:textId="77777777" w:rsidR="00E240A1" w:rsidRPr="003C04F1" w:rsidRDefault="004360CE" w:rsidP="007F1392">
            <w:pPr>
              <w:pStyle w:val="TableTextS5"/>
              <w:keepNext/>
              <w:spacing w:before="12" w:after="12"/>
              <w:rPr>
                <w:rStyle w:val="Tablefreq"/>
              </w:rPr>
            </w:pPr>
            <w:r w:rsidRPr="003C04F1">
              <w:rPr>
                <w:rStyle w:val="Tablefreq"/>
              </w:rPr>
              <w:t>161.9625-161.9875</w:t>
            </w:r>
          </w:p>
          <w:p w14:paraId="367A12BA" w14:textId="77777777" w:rsidR="00E240A1" w:rsidRPr="003C04F1" w:rsidRDefault="004360CE" w:rsidP="007F1392">
            <w:pPr>
              <w:pStyle w:val="TableTextS5"/>
              <w:keepNext/>
              <w:spacing w:before="12" w:after="12"/>
              <w:rPr>
                <w:color w:val="000000"/>
              </w:rPr>
            </w:pPr>
            <w:r w:rsidRPr="003C04F1">
              <w:rPr>
                <w:color w:val="000000"/>
              </w:rPr>
              <w:t>FIXED</w:t>
            </w:r>
          </w:p>
          <w:p w14:paraId="042D413E" w14:textId="77777777" w:rsidR="00E240A1" w:rsidRPr="003C04F1" w:rsidRDefault="004360CE" w:rsidP="00571B82">
            <w:pPr>
              <w:pStyle w:val="TableTextS5"/>
              <w:keepNext/>
              <w:spacing w:before="12" w:after="12"/>
              <w:rPr>
                <w:color w:val="000000"/>
              </w:rPr>
            </w:pPr>
            <w:r w:rsidRPr="003C04F1">
              <w:rPr>
                <w:color w:val="000000"/>
              </w:rPr>
              <w:t>MOBILE except aeronautical</w:t>
            </w:r>
            <w:r w:rsidRPr="003C04F1">
              <w:rPr>
                <w:color w:val="000000"/>
              </w:rPr>
              <w:br/>
              <w:t>mobile</w:t>
            </w:r>
          </w:p>
          <w:p w14:paraId="572C8891" w14:textId="77777777" w:rsidR="00E240A1" w:rsidRPr="003C04F1" w:rsidRDefault="004360CE" w:rsidP="00571B82">
            <w:pPr>
              <w:pStyle w:val="TableTextS5"/>
              <w:keepNext/>
              <w:spacing w:before="12" w:after="12"/>
              <w:rPr>
                <w:color w:val="000000"/>
              </w:rPr>
            </w:pPr>
            <w:r w:rsidRPr="003C04F1">
              <w:rPr>
                <w:color w:val="000000"/>
              </w:rPr>
              <w:t xml:space="preserve">Mobile-satellite (Earth-to-space)  </w:t>
            </w:r>
            <w:r w:rsidRPr="003C04F1">
              <w:rPr>
                <w:rStyle w:val="Artref"/>
              </w:rPr>
              <w:t>5.228F</w:t>
            </w:r>
          </w:p>
        </w:tc>
        <w:tc>
          <w:tcPr>
            <w:tcW w:w="3086" w:type="dxa"/>
            <w:tcBorders>
              <w:top w:val="single" w:sz="4" w:space="0" w:color="auto"/>
              <w:left w:val="single" w:sz="6" w:space="0" w:color="auto"/>
              <w:right w:val="single" w:sz="6" w:space="0" w:color="auto"/>
            </w:tcBorders>
          </w:tcPr>
          <w:p w14:paraId="6280007C" w14:textId="77777777" w:rsidR="00E240A1" w:rsidRPr="003C04F1" w:rsidRDefault="004360CE" w:rsidP="007F1392">
            <w:pPr>
              <w:pStyle w:val="TableTextS5"/>
              <w:keepNext/>
              <w:spacing w:before="12" w:after="12"/>
              <w:rPr>
                <w:rStyle w:val="Tablefreq"/>
              </w:rPr>
            </w:pPr>
            <w:r w:rsidRPr="003C04F1">
              <w:rPr>
                <w:rStyle w:val="Tablefreq"/>
              </w:rPr>
              <w:t>161.9625-161.9875</w:t>
            </w:r>
          </w:p>
          <w:p w14:paraId="639F7EC5" w14:textId="77777777" w:rsidR="00E240A1" w:rsidRPr="003C04F1" w:rsidRDefault="004360CE" w:rsidP="007F1392">
            <w:pPr>
              <w:pStyle w:val="TableTextS5"/>
              <w:keepNext/>
              <w:spacing w:before="12" w:after="12"/>
              <w:rPr>
                <w:color w:val="000000"/>
              </w:rPr>
            </w:pPr>
            <w:r w:rsidRPr="003C04F1">
              <w:rPr>
                <w:color w:val="000000"/>
              </w:rPr>
              <w:t>AERONAUTICAL MOBILE (OR)</w:t>
            </w:r>
          </w:p>
          <w:p w14:paraId="78CF30B7" w14:textId="77777777" w:rsidR="00E240A1" w:rsidRPr="003C04F1" w:rsidRDefault="004360CE" w:rsidP="007F1392">
            <w:pPr>
              <w:pStyle w:val="TableTextS5"/>
              <w:keepNext/>
              <w:spacing w:before="12" w:after="12"/>
              <w:rPr>
                <w:color w:val="000000"/>
              </w:rPr>
            </w:pPr>
            <w:r w:rsidRPr="003C04F1">
              <w:rPr>
                <w:color w:val="000000"/>
              </w:rPr>
              <w:t>MARITIME MOBILE</w:t>
            </w:r>
          </w:p>
          <w:p w14:paraId="3F8CE4ED" w14:textId="77777777" w:rsidR="00E240A1" w:rsidRPr="003C04F1" w:rsidRDefault="004360CE" w:rsidP="00571B82">
            <w:pPr>
              <w:pStyle w:val="TableTextS5"/>
              <w:keepNext/>
              <w:spacing w:before="12" w:after="12"/>
              <w:rPr>
                <w:color w:val="000000"/>
              </w:rPr>
            </w:pPr>
            <w:r w:rsidRPr="003C04F1">
              <w:rPr>
                <w:color w:val="000000"/>
              </w:rPr>
              <w:t>MOBILE-SATELITE (Earth-to-space)</w:t>
            </w:r>
          </w:p>
        </w:tc>
        <w:tc>
          <w:tcPr>
            <w:tcW w:w="3124" w:type="dxa"/>
            <w:tcBorders>
              <w:top w:val="single" w:sz="4" w:space="0" w:color="auto"/>
              <w:left w:val="single" w:sz="6" w:space="0" w:color="auto"/>
              <w:right w:val="single" w:sz="4" w:space="0" w:color="auto"/>
            </w:tcBorders>
          </w:tcPr>
          <w:p w14:paraId="1B372919" w14:textId="77777777" w:rsidR="00E240A1" w:rsidRPr="003C04F1" w:rsidRDefault="004360CE" w:rsidP="007F1392">
            <w:pPr>
              <w:pStyle w:val="TableTextS5"/>
              <w:keepNext/>
              <w:spacing w:before="12" w:after="12"/>
              <w:rPr>
                <w:rStyle w:val="Tablefreq"/>
              </w:rPr>
            </w:pPr>
            <w:r w:rsidRPr="003C04F1">
              <w:rPr>
                <w:rStyle w:val="Tablefreq"/>
              </w:rPr>
              <w:t>161.9625-161.9875</w:t>
            </w:r>
          </w:p>
          <w:p w14:paraId="2E30651F" w14:textId="77777777" w:rsidR="00E240A1" w:rsidRPr="003C04F1" w:rsidRDefault="004360CE" w:rsidP="007F1392">
            <w:pPr>
              <w:pStyle w:val="TableTextS5"/>
              <w:keepNext/>
              <w:tabs>
                <w:tab w:val="clear" w:pos="170"/>
                <w:tab w:val="left" w:pos="459"/>
              </w:tabs>
              <w:spacing w:before="12" w:after="12"/>
              <w:rPr>
                <w:color w:val="000000"/>
              </w:rPr>
            </w:pPr>
            <w:r w:rsidRPr="003C04F1">
              <w:rPr>
                <w:color w:val="000000"/>
              </w:rPr>
              <w:t>MARITIME MOBILE</w:t>
            </w:r>
          </w:p>
          <w:p w14:paraId="11A42337" w14:textId="77777777" w:rsidR="00E240A1" w:rsidRPr="003C04F1" w:rsidRDefault="004360CE" w:rsidP="007F1392">
            <w:pPr>
              <w:pStyle w:val="TableTextS5"/>
              <w:keepNext/>
              <w:spacing w:before="12" w:after="12"/>
              <w:rPr>
                <w:color w:val="000000"/>
              </w:rPr>
            </w:pPr>
            <w:r w:rsidRPr="003C04F1">
              <w:rPr>
                <w:color w:val="000000"/>
              </w:rPr>
              <w:t xml:space="preserve">Aeronautical mobile (OR)  </w:t>
            </w:r>
            <w:r w:rsidRPr="003C04F1">
              <w:rPr>
                <w:rStyle w:val="Artref"/>
              </w:rPr>
              <w:t>5.228E</w:t>
            </w:r>
          </w:p>
          <w:p w14:paraId="60E7BD5C" w14:textId="77777777" w:rsidR="00E240A1" w:rsidRPr="003C04F1" w:rsidRDefault="004360CE" w:rsidP="00571B82">
            <w:pPr>
              <w:pStyle w:val="TableTextS5"/>
              <w:keepNext/>
              <w:spacing w:before="12" w:after="12"/>
              <w:rPr>
                <w:color w:val="000000"/>
              </w:rPr>
            </w:pPr>
            <w:r w:rsidRPr="003C04F1">
              <w:rPr>
                <w:color w:val="000000"/>
              </w:rPr>
              <w:t xml:space="preserve">Mobile-satellite (Earth-to-space)  </w:t>
            </w:r>
            <w:r w:rsidRPr="003C04F1">
              <w:rPr>
                <w:rStyle w:val="Artref"/>
              </w:rPr>
              <w:t>5.228F</w:t>
            </w:r>
          </w:p>
        </w:tc>
      </w:tr>
      <w:tr w:rsidR="007F1392" w:rsidRPr="003C04F1" w14:paraId="4F81C038" w14:textId="77777777" w:rsidTr="007F1392">
        <w:trPr>
          <w:cantSplit/>
          <w:jc w:val="center"/>
        </w:trPr>
        <w:tc>
          <w:tcPr>
            <w:tcW w:w="3146" w:type="dxa"/>
            <w:tcBorders>
              <w:left w:val="single" w:sz="4" w:space="0" w:color="auto"/>
              <w:bottom w:val="single" w:sz="4" w:space="0" w:color="auto"/>
              <w:right w:val="single" w:sz="6" w:space="0" w:color="auto"/>
            </w:tcBorders>
          </w:tcPr>
          <w:p w14:paraId="1A1E993C" w14:textId="77777777" w:rsidR="00E240A1" w:rsidRPr="003C04F1" w:rsidRDefault="004360CE" w:rsidP="007F1392">
            <w:pPr>
              <w:pStyle w:val="TableTextS5"/>
              <w:keepNext/>
              <w:spacing w:before="12" w:after="12"/>
              <w:rPr>
                <w:rStyle w:val="Artref"/>
                <w:b/>
              </w:rPr>
            </w:pPr>
            <w:r w:rsidRPr="003C04F1">
              <w:rPr>
                <w:rStyle w:val="Artref"/>
              </w:rPr>
              <w:t>5.226  5.228A  5.228B</w:t>
            </w:r>
          </w:p>
        </w:tc>
        <w:tc>
          <w:tcPr>
            <w:tcW w:w="3086" w:type="dxa"/>
            <w:tcBorders>
              <w:left w:val="single" w:sz="6" w:space="0" w:color="auto"/>
              <w:bottom w:val="single" w:sz="4" w:space="0" w:color="auto"/>
              <w:right w:val="single" w:sz="6" w:space="0" w:color="auto"/>
            </w:tcBorders>
          </w:tcPr>
          <w:p w14:paraId="22E95676" w14:textId="22781BC1" w:rsidR="00E240A1" w:rsidRPr="003C04F1" w:rsidRDefault="002714E0" w:rsidP="007F1392">
            <w:pPr>
              <w:pStyle w:val="TableTextS5"/>
              <w:keepNext/>
              <w:spacing w:before="12" w:after="12"/>
              <w:rPr>
                <w:rStyle w:val="Artref"/>
                <w:b/>
              </w:rPr>
            </w:pPr>
            <w:ins w:id="41" w:author="CEPT" w:date="2023-08-24T11:29:00Z">
              <w:r>
                <w:rPr>
                  <w:rStyle w:val="Artref"/>
                </w:rPr>
                <w:t xml:space="preserve">MOD </w:t>
              </w:r>
            </w:ins>
            <w:r w:rsidRPr="003C04F1">
              <w:rPr>
                <w:rStyle w:val="Artref"/>
              </w:rPr>
              <w:t>5.228C  5.228D</w:t>
            </w:r>
          </w:p>
        </w:tc>
        <w:tc>
          <w:tcPr>
            <w:tcW w:w="3124" w:type="dxa"/>
            <w:tcBorders>
              <w:left w:val="single" w:sz="6" w:space="0" w:color="auto"/>
              <w:bottom w:val="single" w:sz="4" w:space="0" w:color="auto"/>
              <w:right w:val="single" w:sz="4" w:space="0" w:color="auto"/>
            </w:tcBorders>
          </w:tcPr>
          <w:p w14:paraId="6CA6A12A" w14:textId="77777777" w:rsidR="00E240A1" w:rsidRPr="003C04F1" w:rsidRDefault="004360CE" w:rsidP="007F1392">
            <w:pPr>
              <w:pStyle w:val="TableTextS5"/>
              <w:keepNext/>
              <w:spacing w:before="12" w:after="12"/>
              <w:rPr>
                <w:rStyle w:val="Artref"/>
                <w:b/>
              </w:rPr>
            </w:pPr>
            <w:r w:rsidRPr="003C04F1">
              <w:rPr>
                <w:rStyle w:val="Artref"/>
              </w:rPr>
              <w:t>5.226</w:t>
            </w:r>
          </w:p>
        </w:tc>
      </w:tr>
      <w:tr w:rsidR="007F1392" w:rsidRPr="003C04F1" w14:paraId="7B032FAA" w14:textId="77777777" w:rsidTr="007F1392">
        <w:trPr>
          <w:cantSplit/>
          <w:jc w:val="center"/>
        </w:trPr>
        <w:tc>
          <w:tcPr>
            <w:tcW w:w="3146" w:type="dxa"/>
            <w:tcBorders>
              <w:top w:val="single" w:sz="4" w:space="0" w:color="auto"/>
              <w:left w:val="single" w:sz="4" w:space="0" w:color="auto"/>
              <w:right w:val="single" w:sz="6" w:space="0" w:color="auto"/>
            </w:tcBorders>
          </w:tcPr>
          <w:p w14:paraId="3FB7F6D7" w14:textId="77777777" w:rsidR="00E240A1" w:rsidRPr="003C04F1" w:rsidRDefault="004360CE" w:rsidP="007F1392">
            <w:pPr>
              <w:pStyle w:val="TableTextS5"/>
              <w:keepNext/>
              <w:spacing w:before="12" w:after="12"/>
              <w:rPr>
                <w:rStyle w:val="Tablefreq"/>
              </w:rPr>
            </w:pPr>
            <w:r w:rsidRPr="003C04F1">
              <w:rPr>
                <w:b/>
                <w:color w:val="000000"/>
              </w:rPr>
              <w:t>161.9875-162.0125</w:t>
            </w:r>
          </w:p>
          <w:p w14:paraId="0F856F6C" w14:textId="77777777" w:rsidR="00E240A1" w:rsidRPr="003C04F1" w:rsidRDefault="004360CE" w:rsidP="007F1392">
            <w:pPr>
              <w:pStyle w:val="TableTextS5"/>
              <w:keepNext/>
              <w:spacing w:before="12" w:after="12"/>
              <w:rPr>
                <w:color w:val="000000"/>
              </w:rPr>
            </w:pPr>
            <w:r w:rsidRPr="003C04F1">
              <w:rPr>
                <w:color w:val="000000"/>
              </w:rPr>
              <w:t>FIXED</w:t>
            </w:r>
          </w:p>
          <w:p w14:paraId="0D10497F" w14:textId="77777777" w:rsidR="00E240A1" w:rsidRPr="003C04F1" w:rsidRDefault="004360CE" w:rsidP="00571B82">
            <w:pPr>
              <w:pStyle w:val="TableTextS5"/>
              <w:keepNext/>
              <w:spacing w:before="12" w:after="12"/>
              <w:rPr>
                <w:color w:val="000000"/>
              </w:rPr>
            </w:pPr>
            <w:r w:rsidRPr="003C04F1">
              <w:rPr>
                <w:color w:val="000000"/>
              </w:rPr>
              <w:t>MOBILE except aeronautical</w:t>
            </w:r>
            <w:r w:rsidRPr="003C04F1">
              <w:rPr>
                <w:color w:val="000000"/>
              </w:rPr>
              <w:br/>
              <w:t>mobile</w:t>
            </w:r>
          </w:p>
          <w:p w14:paraId="44E036A6" w14:textId="77777777" w:rsidR="00E240A1" w:rsidRPr="003C04F1" w:rsidRDefault="004360CE" w:rsidP="00571B82">
            <w:pPr>
              <w:pStyle w:val="TableTextS5"/>
              <w:keepNext/>
              <w:spacing w:before="12" w:after="12"/>
              <w:rPr>
                <w:color w:val="000000"/>
              </w:rPr>
            </w:pPr>
            <w:r w:rsidRPr="003C04F1">
              <w:rPr>
                <w:color w:val="000000"/>
              </w:rPr>
              <w:t xml:space="preserve">Maritime mobile-satellite (Earth-to-space)  </w:t>
            </w:r>
            <w:r w:rsidRPr="003C04F1">
              <w:rPr>
                <w:rStyle w:val="Artref"/>
              </w:rPr>
              <w:t>5.228AA</w:t>
            </w:r>
          </w:p>
        </w:tc>
        <w:tc>
          <w:tcPr>
            <w:tcW w:w="6210" w:type="dxa"/>
            <w:gridSpan w:val="2"/>
            <w:tcBorders>
              <w:top w:val="single" w:sz="4" w:space="0" w:color="auto"/>
              <w:left w:val="single" w:sz="6" w:space="0" w:color="auto"/>
              <w:right w:val="single" w:sz="4" w:space="0" w:color="auto"/>
            </w:tcBorders>
          </w:tcPr>
          <w:p w14:paraId="689D49E8" w14:textId="77777777" w:rsidR="00E240A1" w:rsidRPr="003C04F1" w:rsidRDefault="004360CE" w:rsidP="007F1392">
            <w:pPr>
              <w:pStyle w:val="TableTextS5"/>
              <w:keepNext/>
              <w:spacing w:before="12" w:after="12"/>
              <w:rPr>
                <w:rStyle w:val="Tablefreq"/>
              </w:rPr>
            </w:pPr>
            <w:r w:rsidRPr="003C04F1">
              <w:rPr>
                <w:b/>
                <w:color w:val="000000"/>
              </w:rPr>
              <w:t>161.9875-162.0125</w:t>
            </w:r>
          </w:p>
          <w:p w14:paraId="75292DAF" w14:textId="77777777" w:rsidR="00E240A1" w:rsidRPr="003C04F1" w:rsidRDefault="004360CE" w:rsidP="007F1392">
            <w:pPr>
              <w:pStyle w:val="TableTextS5"/>
              <w:keepNext/>
              <w:spacing w:before="12" w:after="12"/>
              <w:rPr>
                <w:color w:val="000000"/>
              </w:rPr>
            </w:pPr>
            <w:r w:rsidRPr="003C04F1">
              <w:rPr>
                <w:color w:val="000000"/>
              </w:rPr>
              <w:tab/>
            </w:r>
            <w:r w:rsidRPr="003C04F1">
              <w:rPr>
                <w:color w:val="000000"/>
              </w:rPr>
              <w:tab/>
              <w:t>FIXED</w:t>
            </w:r>
          </w:p>
          <w:p w14:paraId="47CA7BB3" w14:textId="77777777" w:rsidR="00E240A1" w:rsidRPr="003C04F1" w:rsidRDefault="004360CE" w:rsidP="007F1392">
            <w:pPr>
              <w:pStyle w:val="TableTextS5"/>
              <w:keepNext/>
              <w:spacing w:before="12" w:after="12"/>
              <w:rPr>
                <w:color w:val="000000"/>
              </w:rPr>
            </w:pPr>
            <w:r w:rsidRPr="003C04F1">
              <w:rPr>
                <w:color w:val="000000"/>
              </w:rPr>
              <w:tab/>
            </w:r>
            <w:r w:rsidRPr="003C04F1">
              <w:rPr>
                <w:color w:val="000000"/>
              </w:rPr>
              <w:tab/>
              <w:t>MOBILE</w:t>
            </w:r>
          </w:p>
          <w:p w14:paraId="3DF855DF" w14:textId="77777777" w:rsidR="00E240A1" w:rsidRPr="003C04F1" w:rsidRDefault="004360CE" w:rsidP="007F1392">
            <w:pPr>
              <w:pStyle w:val="TableTextS5"/>
              <w:keepNext/>
              <w:spacing w:before="12" w:after="12"/>
              <w:rPr>
                <w:color w:val="000000"/>
              </w:rPr>
            </w:pPr>
            <w:r w:rsidRPr="003C04F1">
              <w:rPr>
                <w:color w:val="000000"/>
              </w:rPr>
              <w:tab/>
            </w:r>
            <w:r w:rsidRPr="003C04F1">
              <w:rPr>
                <w:color w:val="000000"/>
              </w:rPr>
              <w:tab/>
              <w:t xml:space="preserve">Maritime mobile-satellite (Earth-to-space)  </w:t>
            </w:r>
            <w:r w:rsidRPr="003C04F1">
              <w:rPr>
                <w:rStyle w:val="Artref"/>
              </w:rPr>
              <w:t xml:space="preserve">5.228AA </w:t>
            </w:r>
          </w:p>
        </w:tc>
      </w:tr>
      <w:tr w:rsidR="007F1392" w:rsidRPr="003C04F1" w14:paraId="4D8D334A" w14:textId="77777777" w:rsidTr="007F1392">
        <w:trPr>
          <w:cantSplit/>
          <w:jc w:val="center"/>
        </w:trPr>
        <w:tc>
          <w:tcPr>
            <w:tcW w:w="3146" w:type="dxa"/>
            <w:tcBorders>
              <w:left w:val="single" w:sz="4" w:space="0" w:color="auto"/>
              <w:bottom w:val="single" w:sz="4" w:space="0" w:color="auto"/>
              <w:right w:val="single" w:sz="6" w:space="0" w:color="auto"/>
            </w:tcBorders>
          </w:tcPr>
          <w:p w14:paraId="44487CED" w14:textId="77777777" w:rsidR="00E240A1" w:rsidRPr="003C04F1" w:rsidRDefault="004360CE" w:rsidP="007F1392">
            <w:pPr>
              <w:pStyle w:val="TableTextS5"/>
              <w:keepNext/>
              <w:spacing w:before="12" w:after="12"/>
              <w:rPr>
                <w:rStyle w:val="Tablefreq"/>
                <w:color w:val="000000"/>
              </w:rPr>
            </w:pPr>
            <w:r w:rsidRPr="003C04F1">
              <w:rPr>
                <w:rStyle w:val="Artref"/>
                <w:color w:val="000000"/>
              </w:rPr>
              <w:t>5.226</w:t>
            </w:r>
            <w:r w:rsidRPr="003C04F1">
              <w:rPr>
                <w:color w:val="000000"/>
              </w:rPr>
              <w:t xml:space="preserve">  </w:t>
            </w:r>
            <w:r w:rsidRPr="003C04F1">
              <w:rPr>
                <w:rStyle w:val="Artref"/>
                <w:color w:val="000000"/>
              </w:rPr>
              <w:t>5.229</w:t>
            </w:r>
          </w:p>
        </w:tc>
        <w:tc>
          <w:tcPr>
            <w:tcW w:w="6210" w:type="dxa"/>
            <w:gridSpan w:val="2"/>
            <w:tcBorders>
              <w:left w:val="single" w:sz="6" w:space="0" w:color="auto"/>
              <w:bottom w:val="single" w:sz="4" w:space="0" w:color="auto"/>
              <w:right w:val="single" w:sz="4" w:space="0" w:color="auto"/>
            </w:tcBorders>
          </w:tcPr>
          <w:p w14:paraId="2BED66CB" w14:textId="77777777" w:rsidR="00E240A1" w:rsidRPr="003C04F1" w:rsidRDefault="004360CE" w:rsidP="007F1392">
            <w:pPr>
              <w:pStyle w:val="TableTextS5"/>
              <w:keepNext/>
              <w:spacing w:before="12" w:after="12"/>
              <w:rPr>
                <w:rStyle w:val="Tablefreq"/>
                <w:color w:val="000000"/>
              </w:rPr>
            </w:pPr>
            <w:r w:rsidRPr="003C04F1">
              <w:rPr>
                <w:rStyle w:val="Artref"/>
                <w:color w:val="000000"/>
              </w:rPr>
              <w:tab/>
            </w:r>
            <w:r w:rsidRPr="003C04F1">
              <w:rPr>
                <w:rStyle w:val="Artref"/>
                <w:color w:val="000000"/>
              </w:rPr>
              <w:tab/>
              <w:t>5.226</w:t>
            </w:r>
          </w:p>
        </w:tc>
      </w:tr>
      <w:tr w:rsidR="007F1392" w:rsidRPr="003C04F1" w14:paraId="43B7311B" w14:textId="77777777" w:rsidTr="007F1392">
        <w:trPr>
          <w:cantSplit/>
          <w:jc w:val="center"/>
        </w:trPr>
        <w:tc>
          <w:tcPr>
            <w:tcW w:w="3146" w:type="dxa"/>
            <w:tcBorders>
              <w:top w:val="single" w:sz="4" w:space="0" w:color="auto"/>
              <w:left w:val="single" w:sz="4" w:space="0" w:color="auto"/>
              <w:right w:val="single" w:sz="6" w:space="0" w:color="auto"/>
            </w:tcBorders>
          </w:tcPr>
          <w:p w14:paraId="3CF58AE7" w14:textId="77777777" w:rsidR="00E240A1" w:rsidRPr="003C04F1" w:rsidRDefault="004360CE" w:rsidP="007F1392">
            <w:pPr>
              <w:pStyle w:val="TableTextS5"/>
              <w:keepNext/>
              <w:keepLines/>
              <w:tabs>
                <w:tab w:val="left" w:leader="dot" w:pos="7938"/>
                <w:tab w:val="center" w:pos="9526"/>
              </w:tabs>
              <w:spacing w:before="12" w:after="12"/>
              <w:ind w:left="567" w:hanging="567"/>
              <w:rPr>
                <w:rStyle w:val="Tablefreq"/>
              </w:rPr>
            </w:pPr>
            <w:r w:rsidRPr="003C04F1">
              <w:rPr>
                <w:rStyle w:val="Tablefreq"/>
              </w:rPr>
              <w:t>162.0125-162.0375</w:t>
            </w:r>
          </w:p>
          <w:p w14:paraId="32DEA4C6" w14:textId="77777777" w:rsidR="00E240A1" w:rsidRPr="003C04F1" w:rsidRDefault="004360CE" w:rsidP="007F1392">
            <w:pPr>
              <w:pStyle w:val="TableTextS5"/>
              <w:keepNext/>
              <w:keepLines/>
              <w:tabs>
                <w:tab w:val="left" w:leader="dot" w:pos="7938"/>
                <w:tab w:val="center" w:pos="9526"/>
              </w:tabs>
              <w:spacing w:before="12" w:after="12"/>
              <w:ind w:left="567" w:hanging="567"/>
              <w:rPr>
                <w:color w:val="000000"/>
              </w:rPr>
            </w:pPr>
            <w:r w:rsidRPr="003C04F1">
              <w:rPr>
                <w:color w:val="000000"/>
              </w:rPr>
              <w:t>FIXED</w:t>
            </w:r>
          </w:p>
          <w:p w14:paraId="22640624" w14:textId="77777777" w:rsidR="00E240A1" w:rsidRPr="003C04F1" w:rsidRDefault="004360CE" w:rsidP="00571B82">
            <w:pPr>
              <w:pStyle w:val="TableTextS5"/>
              <w:keepNext/>
              <w:spacing w:before="12" w:after="12"/>
              <w:rPr>
                <w:color w:val="000000"/>
              </w:rPr>
            </w:pPr>
            <w:r w:rsidRPr="003C04F1">
              <w:rPr>
                <w:color w:val="000000"/>
              </w:rPr>
              <w:t>MOBILE except aeronautical</w:t>
            </w:r>
            <w:r w:rsidRPr="003C04F1">
              <w:rPr>
                <w:color w:val="000000"/>
              </w:rPr>
              <w:br/>
              <w:t>mobile</w:t>
            </w:r>
          </w:p>
          <w:p w14:paraId="724C4E1E" w14:textId="77777777" w:rsidR="00E240A1" w:rsidRPr="003C04F1" w:rsidRDefault="004360CE" w:rsidP="00571B82">
            <w:pPr>
              <w:pStyle w:val="TableTextS5"/>
              <w:keepNext/>
              <w:spacing w:before="12" w:after="12"/>
              <w:rPr>
                <w:color w:val="000000"/>
              </w:rPr>
            </w:pPr>
            <w:r w:rsidRPr="003C04F1">
              <w:rPr>
                <w:color w:val="000000"/>
              </w:rPr>
              <w:t xml:space="preserve">Mobile-satellite (Earth-to-space) </w:t>
            </w:r>
            <w:r w:rsidRPr="003C04F1">
              <w:rPr>
                <w:rStyle w:val="Artref"/>
              </w:rPr>
              <w:t>5.228F</w:t>
            </w:r>
          </w:p>
        </w:tc>
        <w:tc>
          <w:tcPr>
            <w:tcW w:w="3086" w:type="dxa"/>
            <w:tcBorders>
              <w:top w:val="single" w:sz="4" w:space="0" w:color="auto"/>
              <w:left w:val="single" w:sz="6" w:space="0" w:color="auto"/>
              <w:right w:val="single" w:sz="6" w:space="0" w:color="auto"/>
            </w:tcBorders>
          </w:tcPr>
          <w:p w14:paraId="745DDA31" w14:textId="77777777" w:rsidR="00E240A1" w:rsidRPr="003C04F1" w:rsidRDefault="004360CE" w:rsidP="007F1392">
            <w:pPr>
              <w:pStyle w:val="TableTextS5"/>
              <w:keepNext/>
              <w:keepLines/>
              <w:tabs>
                <w:tab w:val="left" w:leader="dot" w:pos="7938"/>
                <w:tab w:val="center" w:pos="9526"/>
              </w:tabs>
              <w:spacing w:before="12" w:after="12"/>
              <w:ind w:left="567" w:hanging="567"/>
              <w:rPr>
                <w:rStyle w:val="Tablefreq"/>
              </w:rPr>
            </w:pPr>
            <w:r w:rsidRPr="003C04F1">
              <w:rPr>
                <w:rStyle w:val="Tablefreq"/>
              </w:rPr>
              <w:t>162.0125-162.0375</w:t>
            </w:r>
          </w:p>
          <w:p w14:paraId="4F888F66" w14:textId="77777777" w:rsidR="00E240A1" w:rsidRPr="003C04F1" w:rsidRDefault="004360CE" w:rsidP="007F1392">
            <w:pPr>
              <w:pStyle w:val="TableTextS5"/>
              <w:keepNext/>
              <w:spacing w:before="12" w:after="12"/>
              <w:rPr>
                <w:color w:val="000000"/>
              </w:rPr>
            </w:pPr>
            <w:r w:rsidRPr="003C04F1">
              <w:rPr>
                <w:color w:val="000000"/>
              </w:rPr>
              <w:t>AERONAUTICAL MOBILE (OR)</w:t>
            </w:r>
          </w:p>
          <w:p w14:paraId="44F210CC" w14:textId="77777777" w:rsidR="00E240A1" w:rsidRPr="003C04F1" w:rsidRDefault="004360CE" w:rsidP="007F1392">
            <w:pPr>
              <w:pStyle w:val="TableTextS5"/>
              <w:keepNext/>
              <w:spacing w:before="12" w:after="12"/>
              <w:rPr>
                <w:color w:val="000000"/>
              </w:rPr>
            </w:pPr>
            <w:r w:rsidRPr="003C04F1">
              <w:rPr>
                <w:color w:val="000000"/>
              </w:rPr>
              <w:t>MARITIME MOBILE</w:t>
            </w:r>
          </w:p>
          <w:p w14:paraId="157B4CA9" w14:textId="77777777" w:rsidR="00E240A1" w:rsidRPr="003C04F1" w:rsidRDefault="004360CE" w:rsidP="00571B82">
            <w:pPr>
              <w:pStyle w:val="TableTextS5"/>
              <w:keepNext/>
              <w:spacing w:before="12" w:after="12"/>
              <w:rPr>
                <w:color w:val="000000"/>
              </w:rPr>
            </w:pPr>
            <w:r w:rsidRPr="003C04F1">
              <w:rPr>
                <w:color w:val="000000"/>
              </w:rPr>
              <w:t>MOBILE-SATELITE (Earth-to-space)</w:t>
            </w:r>
          </w:p>
        </w:tc>
        <w:tc>
          <w:tcPr>
            <w:tcW w:w="3124" w:type="dxa"/>
            <w:tcBorders>
              <w:top w:val="single" w:sz="4" w:space="0" w:color="auto"/>
              <w:left w:val="single" w:sz="6" w:space="0" w:color="auto"/>
              <w:right w:val="single" w:sz="4" w:space="0" w:color="auto"/>
            </w:tcBorders>
          </w:tcPr>
          <w:p w14:paraId="3638AE1C" w14:textId="77777777" w:rsidR="00E240A1" w:rsidRPr="003C04F1" w:rsidRDefault="004360CE" w:rsidP="007F1392">
            <w:pPr>
              <w:pStyle w:val="TableTextS5"/>
              <w:keepNext/>
              <w:spacing w:before="12" w:after="12"/>
              <w:rPr>
                <w:rStyle w:val="Tablefreq"/>
              </w:rPr>
            </w:pPr>
            <w:r w:rsidRPr="003C04F1">
              <w:rPr>
                <w:rStyle w:val="Tablefreq"/>
              </w:rPr>
              <w:t>162.0125-162.0375</w:t>
            </w:r>
          </w:p>
          <w:p w14:paraId="377C4349" w14:textId="77777777" w:rsidR="00E240A1" w:rsidRPr="003C04F1" w:rsidRDefault="004360CE" w:rsidP="007F1392">
            <w:pPr>
              <w:pStyle w:val="TableTextS5"/>
              <w:keepNext/>
              <w:tabs>
                <w:tab w:val="clear" w:pos="170"/>
                <w:tab w:val="left" w:pos="459"/>
              </w:tabs>
              <w:spacing w:before="12" w:after="12"/>
              <w:rPr>
                <w:color w:val="000000"/>
              </w:rPr>
            </w:pPr>
            <w:r w:rsidRPr="003C04F1">
              <w:rPr>
                <w:color w:val="000000"/>
              </w:rPr>
              <w:t>MARITIME MOBILE</w:t>
            </w:r>
          </w:p>
          <w:p w14:paraId="352E1C90" w14:textId="77777777" w:rsidR="00E240A1" w:rsidRPr="003C04F1" w:rsidRDefault="004360CE" w:rsidP="007F1392">
            <w:pPr>
              <w:pStyle w:val="TableTextS5"/>
              <w:keepNext/>
              <w:spacing w:before="12" w:after="12"/>
              <w:rPr>
                <w:color w:val="000000"/>
              </w:rPr>
            </w:pPr>
            <w:r w:rsidRPr="003C04F1">
              <w:rPr>
                <w:color w:val="000000"/>
              </w:rPr>
              <w:t xml:space="preserve">Aeronautical mobile (OR)  </w:t>
            </w:r>
            <w:r w:rsidRPr="003C04F1">
              <w:rPr>
                <w:rStyle w:val="Artref"/>
              </w:rPr>
              <w:t>5.228E</w:t>
            </w:r>
          </w:p>
          <w:p w14:paraId="450AA05F" w14:textId="77777777" w:rsidR="00E240A1" w:rsidRPr="003C04F1" w:rsidRDefault="004360CE" w:rsidP="00571B82">
            <w:pPr>
              <w:pStyle w:val="TableTextS5"/>
              <w:keepNext/>
              <w:spacing w:before="12" w:after="12"/>
              <w:rPr>
                <w:color w:val="000000"/>
              </w:rPr>
            </w:pPr>
            <w:r w:rsidRPr="003C04F1">
              <w:rPr>
                <w:color w:val="000000"/>
              </w:rPr>
              <w:t xml:space="preserve">Mobile-satellite (Earth-to-space) </w:t>
            </w:r>
            <w:r w:rsidRPr="003C04F1">
              <w:rPr>
                <w:rStyle w:val="Artref"/>
              </w:rPr>
              <w:t>5.228F</w:t>
            </w:r>
          </w:p>
        </w:tc>
      </w:tr>
      <w:tr w:rsidR="007F1392" w:rsidRPr="003C04F1" w14:paraId="380B007F" w14:textId="77777777" w:rsidTr="007F1392">
        <w:trPr>
          <w:cantSplit/>
          <w:jc w:val="center"/>
        </w:trPr>
        <w:tc>
          <w:tcPr>
            <w:tcW w:w="3146" w:type="dxa"/>
            <w:tcBorders>
              <w:left w:val="single" w:sz="4" w:space="0" w:color="auto"/>
              <w:bottom w:val="single" w:sz="4" w:space="0" w:color="auto"/>
              <w:right w:val="single" w:sz="6" w:space="0" w:color="auto"/>
            </w:tcBorders>
          </w:tcPr>
          <w:p w14:paraId="65E3B56B" w14:textId="77777777" w:rsidR="00E240A1" w:rsidRPr="003C04F1" w:rsidRDefault="004360CE" w:rsidP="007F1392">
            <w:pPr>
              <w:pStyle w:val="TableTextS5"/>
              <w:keepNext/>
              <w:spacing w:before="12" w:after="12"/>
              <w:rPr>
                <w:rStyle w:val="Tablefreq"/>
                <w:color w:val="000000"/>
              </w:rPr>
            </w:pPr>
            <w:r w:rsidRPr="003C04F1">
              <w:rPr>
                <w:rStyle w:val="Artref"/>
                <w:color w:val="000000"/>
              </w:rPr>
              <w:t>5.226</w:t>
            </w:r>
            <w:r w:rsidRPr="003C04F1">
              <w:rPr>
                <w:rStyle w:val="Artref"/>
              </w:rPr>
              <w:t xml:space="preserve">  5.228A  5.228B</w:t>
            </w:r>
            <w:r w:rsidRPr="003C04F1">
              <w:rPr>
                <w:color w:val="000000"/>
              </w:rPr>
              <w:t xml:space="preserve">  </w:t>
            </w:r>
            <w:r w:rsidRPr="003C04F1">
              <w:rPr>
                <w:rStyle w:val="Artref"/>
                <w:color w:val="000000"/>
              </w:rPr>
              <w:t>5.229</w:t>
            </w:r>
          </w:p>
        </w:tc>
        <w:tc>
          <w:tcPr>
            <w:tcW w:w="3086" w:type="dxa"/>
            <w:tcBorders>
              <w:left w:val="single" w:sz="6" w:space="0" w:color="auto"/>
              <w:bottom w:val="single" w:sz="4" w:space="0" w:color="auto"/>
              <w:right w:val="single" w:sz="6" w:space="0" w:color="auto"/>
            </w:tcBorders>
          </w:tcPr>
          <w:p w14:paraId="6BB3B730" w14:textId="7E0B0549" w:rsidR="00E240A1" w:rsidRPr="003C04F1" w:rsidRDefault="002714E0" w:rsidP="007F1392">
            <w:pPr>
              <w:pStyle w:val="TableTextS5"/>
              <w:keepNext/>
              <w:tabs>
                <w:tab w:val="clear" w:pos="170"/>
                <w:tab w:val="left" w:pos="459"/>
              </w:tabs>
              <w:spacing w:before="12" w:after="12"/>
              <w:rPr>
                <w:rStyle w:val="Tablefreq"/>
                <w:color w:val="000000"/>
              </w:rPr>
            </w:pPr>
            <w:ins w:id="42" w:author="CEPT" w:date="2023-08-24T11:29:00Z">
              <w:r>
                <w:rPr>
                  <w:rStyle w:val="Artref"/>
                </w:rPr>
                <w:t xml:space="preserve">MOD </w:t>
              </w:r>
            </w:ins>
            <w:r w:rsidRPr="003C04F1">
              <w:rPr>
                <w:rStyle w:val="Artref"/>
              </w:rPr>
              <w:t>5.228C  5.228D</w:t>
            </w:r>
          </w:p>
        </w:tc>
        <w:tc>
          <w:tcPr>
            <w:tcW w:w="3124" w:type="dxa"/>
            <w:tcBorders>
              <w:left w:val="single" w:sz="6" w:space="0" w:color="auto"/>
              <w:bottom w:val="single" w:sz="4" w:space="0" w:color="auto"/>
              <w:right w:val="single" w:sz="4" w:space="0" w:color="auto"/>
            </w:tcBorders>
          </w:tcPr>
          <w:p w14:paraId="6887AD2A" w14:textId="77777777" w:rsidR="00E240A1" w:rsidRPr="003C04F1" w:rsidRDefault="004360CE" w:rsidP="007F1392">
            <w:pPr>
              <w:pStyle w:val="TableTextS5"/>
              <w:keepNext/>
              <w:spacing w:before="12" w:after="12"/>
              <w:rPr>
                <w:rStyle w:val="Tablefreq"/>
                <w:color w:val="000000"/>
              </w:rPr>
            </w:pPr>
            <w:r w:rsidRPr="003C04F1">
              <w:rPr>
                <w:rStyle w:val="Artref"/>
              </w:rPr>
              <w:t>5.226</w:t>
            </w:r>
          </w:p>
        </w:tc>
      </w:tr>
    </w:tbl>
    <w:p w14:paraId="70B1B91B" w14:textId="1B464441" w:rsidR="002939D9" w:rsidRDefault="002939D9">
      <w:pPr>
        <w:pStyle w:val="Reasons"/>
      </w:pPr>
    </w:p>
    <w:p w14:paraId="3BEC152D" w14:textId="48396E5C" w:rsidR="002939D9" w:rsidRDefault="004360CE">
      <w:pPr>
        <w:pStyle w:val="Proposal"/>
      </w:pPr>
      <w:r>
        <w:t>MOD</w:t>
      </w:r>
      <w:r>
        <w:tab/>
        <w:t>EUR/</w:t>
      </w:r>
      <w:r w:rsidR="00EF0029">
        <w:t>XXXX</w:t>
      </w:r>
      <w:r w:rsidR="001B6E04">
        <w:t>A11A1/</w:t>
      </w:r>
      <w:r>
        <w:t>1</w:t>
      </w:r>
      <w:r w:rsidR="00EF0029">
        <w:t>0</w:t>
      </w:r>
    </w:p>
    <w:p w14:paraId="6AF5433A" w14:textId="77777777" w:rsidR="00E240A1" w:rsidRPr="003C04F1" w:rsidRDefault="004360CE" w:rsidP="007F1392">
      <w:pPr>
        <w:pStyle w:val="Tabletitle"/>
      </w:pPr>
      <w:r w:rsidRPr="003C04F1">
        <w:t>1 610-1 660 MHz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7F1392" w:rsidRPr="003C04F1" w14:paraId="2F4250E9" w14:textId="77777777" w:rsidTr="00894947">
        <w:trPr>
          <w:cantSplit/>
          <w:jc w:val="center"/>
        </w:trPr>
        <w:tc>
          <w:tcPr>
            <w:tcW w:w="9300" w:type="dxa"/>
            <w:gridSpan w:val="3"/>
            <w:tcBorders>
              <w:top w:val="single" w:sz="4" w:space="0" w:color="auto"/>
              <w:left w:val="single" w:sz="6" w:space="0" w:color="auto"/>
              <w:bottom w:val="single" w:sz="4" w:space="0" w:color="auto"/>
              <w:right w:val="single" w:sz="6" w:space="0" w:color="auto"/>
            </w:tcBorders>
            <w:hideMark/>
          </w:tcPr>
          <w:p w14:paraId="5E20E6C7" w14:textId="77777777" w:rsidR="00E240A1" w:rsidRPr="003C04F1" w:rsidRDefault="004360CE" w:rsidP="00454CF8">
            <w:pPr>
              <w:pStyle w:val="Tablehead"/>
              <w:spacing w:before="20" w:after="20"/>
            </w:pPr>
            <w:r w:rsidRPr="003C04F1">
              <w:t>Allocation to services</w:t>
            </w:r>
          </w:p>
        </w:tc>
      </w:tr>
      <w:tr w:rsidR="007F1392" w:rsidRPr="003C04F1" w14:paraId="3F0932A1" w14:textId="77777777" w:rsidTr="00894947">
        <w:trPr>
          <w:cantSplit/>
          <w:jc w:val="center"/>
        </w:trPr>
        <w:tc>
          <w:tcPr>
            <w:tcW w:w="3100" w:type="dxa"/>
            <w:tcBorders>
              <w:top w:val="single" w:sz="4" w:space="0" w:color="auto"/>
              <w:left w:val="single" w:sz="6" w:space="0" w:color="auto"/>
              <w:bottom w:val="single" w:sz="4" w:space="0" w:color="auto"/>
              <w:right w:val="single" w:sz="6" w:space="0" w:color="auto"/>
            </w:tcBorders>
            <w:hideMark/>
          </w:tcPr>
          <w:p w14:paraId="1E26D4B6" w14:textId="77777777" w:rsidR="00E240A1" w:rsidRPr="003C04F1" w:rsidRDefault="004360CE" w:rsidP="00454CF8">
            <w:pPr>
              <w:pStyle w:val="Tablehead"/>
              <w:spacing w:before="20" w:after="20"/>
            </w:pPr>
            <w:r w:rsidRPr="003C04F1">
              <w:t>Region 1</w:t>
            </w:r>
          </w:p>
        </w:tc>
        <w:tc>
          <w:tcPr>
            <w:tcW w:w="3100" w:type="dxa"/>
            <w:tcBorders>
              <w:top w:val="single" w:sz="4" w:space="0" w:color="auto"/>
              <w:left w:val="single" w:sz="6" w:space="0" w:color="auto"/>
              <w:bottom w:val="single" w:sz="4" w:space="0" w:color="auto"/>
              <w:right w:val="single" w:sz="6" w:space="0" w:color="auto"/>
            </w:tcBorders>
            <w:hideMark/>
          </w:tcPr>
          <w:p w14:paraId="52BB0A54" w14:textId="77777777" w:rsidR="00E240A1" w:rsidRPr="003C04F1" w:rsidRDefault="004360CE" w:rsidP="00454CF8">
            <w:pPr>
              <w:pStyle w:val="Tablehead"/>
              <w:spacing w:before="20" w:after="20"/>
            </w:pPr>
            <w:r w:rsidRPr="003C04F1">
              <w:t>Region 2</w:t>
            </w:r>
          </w:p>
        </w:tc>
        <w:tc>
          <w:tcPr>
            <w:tcW w:w="3100" w:type="dxa"/>
            <w:tcBorders>
              <w:top w:val="single" w:sz="4" w:space="0" w:color="auto"/>
              <w:left w:val="single" w:sz="6" w:space="0" w:color="auto"/>
              <w:bottom w:val="single" w:sz="4" w:space="0" w:color="auto"/>
              <w:right w:val="single" w:sz="6" w:space="0" w:color="auto"/>
            </w:tcBorders>
            <w:hideMark/>
          </w:tcPr>
          <w:p w14:paraId="6C882BE7" w14:textId="77777777" w:rsidR="00E240A1" w:rsidRPr="003C04F1" w:rsidRDefault="004360CE" w:rsidP="00454CF8">
            <w:pPr>
              <w:pStyle w:val="Tablehead"/>
              <w:spacing w:before="20" w:after="20"/>
            </w:pPr>
            <w:r w:rsidRPr="003C04F1">
              <w:t>Region 3</w:t>
            </w:r>
          </w:p>
        </w:tc>
      </w:tr>
      <w:tr w:rsidR="007F1392" w:rsidRPr="003C04F1" w14:paraId="600E3EF1" w14:textId="77777777" w:rsidTr="00894947">
        <w:trPr>
          <w:cantSplit/>
          <w:jc w:val="center"/>
        </w:trPr>
        <w:tc>
          <w:tcPr>
            <w:tcW w:w="9300" w:type="dxa"/>
            <w:gridSpan w:val="3"/>
            <w:tcBorders>
              <w:top w:val="single" w:sz="6" w:space="0" w:color="auto"/>
              <w:left w:val="single" w:sz="6" w:space="0" w:color="auto"/>
              <w:bottom w:val="single" w:sz="6" w:space="0" w:color="auto"/>
              <w:right w:val="single" w:sz="6" w:space="0" w:color="auto"/>
            </w:tcBorders>
            <w:hideMark/>
          </w:tcPr>
          <w:p w14:paraId="0088FFA7" w14:textId="77777777" w:rsidR="00E240A1" w:rsidRPr="003C04F1" w:rsidRDefault="004360CE" w:rsidP="00454CF8">
            <w:pPr>
              <w:pStyle w:val="TableTextS5"/>
              <w:spacing w:before="20" w:after="20"/>
              <w:rPr>
                <w:color w:val="000000"/>
              </w:rPr>
            </w:pPr>
            <w:r w:rsidRPr="003C04F1">
              <w:rPr>
                <w:rStyle w:val="Tablefreq"/>
              </w:rPr>
              <w:t>1 626.5-1 660</w:t>
            </w:r>
            <w:r w:rsidRPr="003C04F1">
              <w:rPr>
                <w:color w:val="000000"/>
              </w:rPr>
              <w:tab/>
              <w:t xml:space="preserve">MOBILE-SATELLITE (Earth-to-space)  </w:t>
            </w:r>
            <w:r w:rsidRPr="003C04F1">
              <w:rPr>
                <w:rStyle w:val="Artref"/>
                <w:color w:val="000000"/>
              </w:rPr>
              <w:t>5.351A</w:t>
            </w:r>
          </w:p>
          <w:p w14:paraId="22C44EC2" w14:textId="6E6E417E" w:rsidR="00E240A1" w:rsidRPr="003C04F1" w:rsidRDefault="004360CE" w:rsidP="00454CF8">
            <w:pPr>
              <w:pStyle w:val="TableTextS5"/>
              <w:spacing w:before="20" w:after="20"/>
              <w:ind w:left="2977" w:hanging="2977"/>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5.341</w:t>
            </w:r>
            <w:r w:rsidRPr="003C04F1">
              <w:rPr>
                <w:color w:val="000000"/>
              </w:rPr>
              <w:t xml:space="preserve">  </w:t>
            </w:r>
            <w:r w:rsidRPr="003C04F1">
              <w:rPr>
                <w:rStyle w:val="Artref"/>
                <w:color w:val="000000"/>
              </w:rPr>
              <w:t>5.351</w:t>
            </w:r>
            <w:r w:rsidRPr="003C04F1">
              <w:rPr>
                <w:color w:val="000000"/>
              </w:rPr>
              <w:t xml:space="preserve">  </w:t>
            </w:r>
            <w:r w:rsidRPr="003C04F1">
              <w:rPr>
                <w:rStyle w:val="Artref"/>
                <w:color w:val="000000"/>
              </w:rPr>
              <w:t>5.353A</w:t>
            </w:r>
            <w:r w:rsidRPr="003C04F1">
              <w:rPr>
                <w:color w:val="000000"/>
              </w:rPr>
              <w:t xml:space="preserve">  </w:t>
            </w:r>
            <w:r w:rsidRPr="003C04F1">
              <w:rPr>
                <w:rStyle w:val="Artref"/>
                <w:color w:val="000000"/>
              </w:rPr>
              <w:t>5.354</w:t>
            </w:r>
            <w:r w:rsidRPr="003C04F1">
              <w:rPr>
                <w:color w:val="000000"/>
              </w:rPr>
              <w:t xml:space="preserve">  </w:t>
            </w:r>
            <w:r w:rsidRPr="003C04F1">
              <w:rPr>
                <w:rStyle w:val="Artref"/>
                <w:color w:val="000000"/>
              </w:rPr>
              <w:t xml:space="preserve">5.355 </w:t>
            </w:r>
            <w:r w:rsidRPr="003C04F1">
              <w:rPr>
                <w:color w:val="000000"/>
              </w:rPr>
              <w:t xml:space="preserve"> </w:t>
            </w:r>
            <w:r w:rsidRPr="003C04F1">
              <w:rPr>
                <w:rStyle w:val="Artref"/>
                <w:color w:val="000000"/>
              </w:rPr>
              <w:t>5.357A</w:t>
            </w:r>
            <w:r w:rsidRPr="003C04F1">
              <w:rPr>
                <w:color w:val="000000"/>
              </w:rPr>
              <w:t xml:space="preserve">  </w:t>
            </w:r>
            <w:r w:rsidRPr="003C04F1">
              <w:rPr>
                <w:rStyle w:val="Artref"/>
                <w:color w:val="000000"/>
              </w:rPr>
              <w:t>5.359</w:t>
            </w:r>
            <w:r w:rsidRPr="003C04F1">
              <w:rPr>
                <w:color w:val="000000"/>
              </w:rPr>
              <w:t xml:space="preserve">  </w:t>
            </w:r>
            <w:r w:rsidRPr="003C04F1">
              <w:rPr>
                <w:rStyle w:val="Artref"/>
                <w:color w:val="000000"/>
              </w:rPr>
              <w:t>5.362A</w:t>
            </w:r>
            <w:r w:rsidRPr="003C04F1">
              <w:rPr>
                <w:color w:val="000000"/>
              </w:rPr>
              <w:t xml:space="preserve">  </w:t>
            </w:r>
            <w:r w:rsidRPr="003C04F1">
              <w:rPr>
                <w:rStyle w:val="Artref"/>
                <w:color w:val="000000"/>
              </w:rPr>
              <w:t>5.374</w:t>
            </w:r>
            <w:r w:rsidRPr="003C04F1">
              <w:rPr>
                <w:color w:val="000000"/>
              </w:rPr>
              <w:t xml:space="preserve">  </w:t>
            </w:r>
            <w:r w:rsidRPr="003C04F1">
              <w:rPr>
                <w:color w:val="000000"/>
              </w:rPr>
              <w:br/>
            </w:r>
            <w:ins w:id="43" w:author="CEPT" w:date="2023-08-24T11:30:00Z">
              <w:r w:rsidR="002714E0">
                <w:rPr>
                  <w:rStyle w:val="Artref"/>
                  <w:color w:val="000000"/>
                </w:rPr>
                <w:t xml:space="preserve">MOD </w:t>
              </w:r>
            </w:ins>
            <w:r w:rsidRPr="003C04F1">
              <w:rPr>
                <w:rStyle w:val="Artref"/>
                <w:color w:val="000000"/>
              </w:rPr>
              <w:t>5.375</w:t>
            </w:r>
            <w:r w:rsidRPr="003C04F1">
              <w:rPr>
                <w:color w:val="000000"/>
              </w:rPr>
              <w:t xml:space="preserve">  </w:t>
            </w:r>
            <w:r w:rsidRPr="003C04F1">
              <w:rPr>
                <w:rStyle w:val="Artref"/>
                <w:color w:val="000000"/>
              </w:rPr>
              <w:t>5.376</w:t>
            </w:r>
          </w:p>
        </w:tc>
      </w:tr>
    </w:tbl>
    <w:p w14:paraId="1D91A06C" w14:textId="1D242978" w:rsidR="002939D9" w:rsidRDefault="002939D9">
      <w:pPr>
        <w:pStyle w:val="Reasons"/>
      </w:pPr>
    </w:p>
    <w:p w14:paraId="4BA7C720" w14:textId="17FB11B8" w:rsidR="00D822DD" w:rsidRDefault="00D822DD" w:rsidP="00D822DD">
      <w:pPr>
        <w:pStyle w:val="Proposal"/>
      </w:pPr>
      <w:r>
        <w:t>MOD</w:t>
      </w:r>
      <w:r>
        <w:tab/>
        <w:t>EUR/</w:t>
      </w:r>
      <w:r w:rsidR="00EF0029">
        <w:t>XXXX</w:t>
      </w:r>
      <w:r w:rsidR="001B6E04">
        <w:t>A11A1/</w:t>
      </w:r>
      <w:r w:rsidR="00EF0029">
        <w:t>11</w:t>
      </w:r>
    </w:p>
    <w:p w14:paraId="7E8EEF90" w14:textId="66D64602" w:rsidR="00D822DD" w:rsidRPr="003C04F1" w:rsidRDefault="00D822DD" w:rsidP="00D822DD">
      <w:pPr>
        <w:pStyle w:val="Note"/>
      </w:pPr>
      <w:r w:rsidRPr="003C04F1">
        <w:rPr>
          <w:rStyle w:val="Artdef"/>
        </w:rPr>
        <w:t>5.110</w:t>
      </w:r>
      <w:r w:rsidRPr="003C04F1">
        <w:tab/>
        <w:t xml:space="preserve">The frequencies 2 174.5 kHz, 4 177.5 kHz, 6 268 kHz, 8 376.5 kHz, 12 520 kHz and 16 695 kHz are </w:t>
      </w:r>
      <w:ins w:id="44" w:author="CEPT" w:date="2023-08-24T11:33:00Z">
        <w:r w:rsidR="002714E0" w:rsidRPr="006E0DBB">
          <w:t>used for the automatic connection system as described in the most recent version of Recommendation ITU-R M.541</w:t>
        </w:r>
      </w:ins>
      <w:del w:id="45" w:author="CEPT" w:date="2023-08-24T11:33:00Z">
        <w:r w:rsidRPr="003C04F1" w:rsidDel="002714E0">
          <w:delText>international distress frequencies for narrow-band direct-printing telegraphy. The conditions for the use of these frequencies are prescribed in Article </w:delText>
        </w:r>
        <w:r w:rsidRPr="003C04F1" w:rsidDel="002714E0">
          <w:rPr>
            <w:rStyle w:val="Artref"/>
            <w:b/>
            <w:bCs/>
          </w:rPr>
          <w:delText>31</w:delText>
        </w:r>
      </w:del>
      <w:r w:rsidRPr="003C04F1">
        <w:t>.</w:t>
      </w:r>
      <w:ins w:id="46" w:author="CEPT" w:date="2023-08-24T11:33:00Z">
        <w:r w:rsidR="002714E0" w:rsidRPr="003C04F1">
          <w:rPr>
            <w:sz w:val="16"/>
          </w:rPr>
          <w:t>    (WRC</w:t>
        </w:r>
        <w:r w:rsidR="002714E0" w:rsidRPr="003C04F1">
          <w:rPr>
            <w:sz w:val="16"/>
          </w:rPr>
          <w:noBreakHyphen/>
        </w:r>
        <w:r w:rsidR="002714E0">
          <w:rPr>
            <w:sz w:val="16"/>
          </w:rPr>
          <w:t>23</w:t>
        </w:r>
        <w:r w:rsidR="002714E0" w:rsidRPr="003C04F1">
          <w:rPr>
            <w:sz w:val="16"/>
          </w:rPr>
          <w:t>)</w:t>
        </w:r>
      </w:ins>
    </w:p>
    <w:p w14:paraId="4C895874" w14:textId="406EB3B9" w:rsidR="00D822DD" w:rsidRDefault="00D822DD" w:rsidP="00D822DD">
      <w:pPr>
        <w:pStyle w:val="Reasons"/>
      </w:pPr>
      <w:r>
        <w:rPr>
          <w:b/>
        </w:rPr>
        <w:t>Reasons:</w:t>
      </w:r>
      <w:r>
        <w:tab/>
      </w:r>
      <w:r w:rsidR="002714E0" w:rsidRPr="006E0DBB">
        <w:t xml:space="preserve">NBDP has been deleted from the GMDSS, with the exception of MSI on certain frequencies which are contained in  Appendix </w:t>
      </w:r>
      <w:r w:rsidR="002714E0" w:rsidRPr="006E0DBB">
        <w:rPr>
          <w:b/>
          <w:bCs/>
        </w:rPr>
        <w:t>15</w:t>
      </w:r>
      <w:r w:rsidR="002714E0" w:rsidRPr="006E0DBB">
        <w:t>. The distress frequencies for NBDP are reused for the ACS described in Recommendation ITU-R M.541.</w:t>
      </w:r>
    </w:p>
    <w:p w14:paraId="4C133EC5" w14:textId="51C062FA" w:rsidR="00D822DD" w:rsidRDefault="00D822DD" w:rsidP="00D822DD">
      <w:pPr>
        <w:pStyle w:val="Proposal"/>
      </w:pPr>
      <w:r>
        <w:t>MOD</w:t>
      </w:r>
      <w:r>
        <w:tab/>
        <w:t>EUR/</w:t>
      </w:r>
      <w:r w:rsidR="00EF0029">
        <w:t>XXXX</w:t>
      </w:r>
      <w:r w:rsidR="001B6E04">
        <w:t>A11A1/</w:t>
      </w:r>
      <w:r w:rsidR="00EF0029">
        <w:t>12</w:t>
      </w:r>
    </w:p>
    <w:p w14:paraId="195BE33C" w14:textId="6D12FCF4" w:rsidR="00D822DD" w:rsidRPr="003C04F1" w:rsidRDefault="00D822DD" w:rsidP="00D822DD">
      <w:pPr>
        <w:pStyle w:val="Note"/>
      </w:pPr>
      <w:r w:rsidRPr="003C04F1">
        <w:rPr>
          <w:rStyle w:val="Artdef"/>
        </w:rPr>
        <w:t>5.132</w:t>
      </w:r>
      <w:r w:rsidRPr="003C04F1">
        <w:tab/>
        <w:t>The frequencies 4 210 kHz, 6 314 kHz, 8 416.5 kHz, 12 579 kHz, 16 806.5 kHz, 19 680.5 kHz, 22 376 kHz and 26 100.5 kHz are the international frequencies for the transmission of maritime safety information (MSI) (see </w:t>
      </w:r>
      <w:del w:id="47" w:author="CEPT" w:date="2023-08-24T11:34:00Z">
        <w:r w:rsidRPr="003C04F1" w:rsidDel="002714E0">
          <w:delText>Appendix </w:delText>
        </w:r>
      </w:del>
      <w:ins w:id="48" w:author="CEPT" w:date="2023-08-24T11:34:00Z">
        <w:r w:rsidR="002714E0" w:rsidRPr="003C04F1">
          <w:t>Appendi</w:t>
        </w:r>
        <w:r w:rsidR="002714E0">
          <w:t xml:space="preserve">ces </w:t>
        </w:r>
        <w:r w:rsidR="002714E0" w:rsidRPr="002714E0">
          <w:rPr>
            <w:b/>
            <w:bCs/>
          </w:rPr>
          <w:t>15</w:t>
        </w:r>
        <w:r w:rsidR="002714E0" w:rsidRPr="003C04F1">
          <w:t> </w:t>
        </w:r>
        <w:r w:rsidR="002714E0">
          <w:rPr>
            <w:b/>
            <w:bCs/>
          </w:rPr>
          <w:t xml:space="preserve"> </w:t>
        </w:r>
        <w:r w:rsidR="002714E0" w:rsidRPr="002714E0">
          <w:t xml:space="preserve">and </w:t>
        </w:r>
      </w:ins>
      <w:r w:rsidRPr="003C04F1">
        <w:rPr>
          <w:b/>
          <w:bCs/>
        </w:rPr>
        <w:t>17</w:t>
      </w:r>
      <w:r w:rsidRPr="003C04F1">
        <w:t>).</w:t>
      </w:r>
      <w:ins w:id="49" w:author="CEPT" w:date="2023-08-24T11:31:00Z">
        <w:r w:rsidR="002714E0" w:rsidRPr="003C04F1">
          <w:rPr>
            <w:sz w:val="16"/>
          </w:rPr>
          <w:t>    (WRC</w:t>
        </w:r>
        <w:r w:rsidR="002714E0" w:rsidRPr="003C04F1">
          <w:rPr>
            <w:sz w:val="16"/>
          </w:rPr>
          <w:noBreakHyphen/>
        </w:r>
        <w:r w:rsidR="002714E0">
          <w:rPr>
            <w:sz w:val="16"/>
          </w:rPr>
          <w:t>23</w:t>
        </w:r>
        <w:r w:rsidR="002714E0" w:rsidRPr="003C04F1">
          <w:rPr>
            <w:sz w:val="16"/>
          </w:rPr>
          <w:t>)</w:t>
        </w:r>
      </w:ins>
    </w:p>
    <w:p w14:paraId="75293C33" w14:textId="6834C35E" w:rsidR="00D822DD" w:rsidRDefault="00D822DD" w:rsidP="00D822DD">
      <w:pPr>
        <w:pStyle w:val="Reasons"/>
      </w:pPr>
      <w:r>
        <w:rPr>
          <w:b/>
        </w:rPr>
        <w:lastRenderedPageBreak/>
        <w:t>Reasons:</w:t>
      </w:r>
      <w:r>
        <w:tab/>
      </w:r>
      <w:r w:rsidR="00763B3F" w:rsidRPr="006E0DBB">
        <w:t xml:space="preserve">First to correct the omission of Appendix </w:t>
      </w:r>
      <w:r w:rsidR="00763B3F" w:rsidRPr="006E0DBB">
        <w:rPr>
          <w:b/>
          <w:bCs/>
        </w:rPr>
        <w:t>15</w:t>
      </w:r>
      <w:r w:rsidR="00763B3F" w:rsidRPr="006E0DBB">
        <w:t xml:space="preserve"> and second to be aligned with </w:t>
      </w:r>
      <w:r w:rsidR="00763B3F">
        <w:t xml:space="preserve">the new </w:t>
      </w:r>
      <w:r w:rsidR="00763B3F" w:rsidRPr="006E0DBB">
        <w:t xml:space="preserve">No. </w:t>
      </w:r>
      <w:r w:rsidR="00763B3F" w:rsidRPr="006E0DBB">
        <w:rPr>
          <w:b/>
          <w:bCs/>
        </w:rPr>
        <w:t>5.B111</w:t>
      </w:r>
      <w:r w:rsidR="00763B3F" w:rsidRPr="006E0DBB">
        <w:t>.</w:t>
      </w:r>
    </w:p>
    <w:p w14:paraId="49519743" w14:textId="4D1B4B64" w:rsidR="002714E0" w:rsidRDefault="002714E0" w:rsidP="002714E0">
      <w:pPr>
        <w:pStyle w:val="Proposal"/>
      </w:pPr>
      <w:r>
        <w:t>MOD</w:t>
      </w:r>
      <w:r>
        <w:tab/>
        <w:t>EUR/</w:t>
      </w:r>
      <w:r w:rsidR="00EF0029">
        <w:t>XXXX</w:t>
      </w:r>
      <w:r w:rsidR="001B6E04">
        <w:t>A11A1/</w:t>
      </w:r>
      <w:r w:rsidR="00EF0029">
        <w:t>13</w:t>
      </w:r>
    </w:p>
    <w:p w14:paraId="5A24CE2A" w14:textId="2F901F8A" w:rsidR="002714E0" w:rsidRPr="003C04F1" w:rsidRDefault="002714E0" w:rsidP="002714E0">
      <w:pPr>
        <w:pStyle w:val="Note"/>
      </w:pPr>
      <w:r w:rsidRPr="003C04F1">
        <w:rPr>
          <w:rStyle w:val="Artdef"/>
        </w:rPr>
        <w:t>5.228C</w:t>
      </w:r>
      <w:r w:rsidRPr="003C04F1">
        <w:tab/>
        <w:t>The use of the frequency bands 161.9625-161.9875 MHz and 162.0125-162.0375 MHz by the maritime mobile service and the mobile-satellite (Earth-to-space) service is limited to the automatic identification system (AIS)</w:t>
      </w:r>
      <w:ins w:id="50" w:author="CEPT" w:date="2023-08-24T15:46:00Z">
        <w:r w:rsidR="003352A1">
          <w:t>,</w:t>
        </w:r>
      </w:ins>
      <w:ins w:id="51" w:author="CEPT" w:date="2023-08-24T11:36:00Z">
        <w:r w:rsidR="00FF05AE" w:rsidRPr="00FF05AE">
          <w:t xml:space="preserve"> automatic identification system - search and rescue transmitter (AIS-SART) and satellite EPIRBs provided with AIS (EPIRB-AIS)</w:t>
        </w:r>
      </w:ins>
      <w:r w:rsidRPr="003C04F1">
        <w:t>. The use of these frequency bands by the aeronautical mobile (OR) service is limited to AIS emissions from search and rescue aircraft operations. The AIS</w:t>
      </w:r>
      <w:ins w:id="52" w:author="CEPT" w:date="2023-08-24T11:37:00Z">
        <w:r w:rsidR="00FF05AE">
          <w:t>, AIS-SART and EPIRB-AIS</w:t>
        </w:r>
      </w:ins>
      <w:r w:rsidRPr="003C04F1">
        <w:t xml:space="preserve"> operations in these frequency bands shall not constrain the development and use of the fixed and mobile services operating in the adjacent frequency bands.</w:t>
      </w:r>
      <w:r w:rsidRPr="003C04F1">
        <w:rPr>
          <w:sz w:val="16"/>
        </w:rPr>
        <w:t>    (WRC</w:t>
      </w:r>
      <w:r w:rsidRPr="003C04F1">
        <w:rPr>
          <w:sz w:val="16"/>
        </w:rPr>
        <w:noBreakHyphen/>
      </w:r>
      <w:del w:id="53" w:author="CEPT" w:date="2023-08-24T11:37:00Z">
        <w:r w:rsidRPr="003C04F1" w:rsidDel="00FF05AE">
          <w:rPr>
            <w:sz w:val="16"/>
          </w:rPr>
          <w:delText>12</w:delText>
        </w:r>
      </w:del>
      <w:ins w:id="54" w:author="CEPT" w:date="2023-08-24T11:37:00Z">
        <w:r w:rsidR="00FF05AE">
          <w:rPr>
            <w:sz w:val="16"/>
          </w:rPr>
          <w:t>23</w:t>
        </w:r>
      </w:ins>
      <w:r w:rsidRPr="003C04F1">
        <w:rPr>
          <w:sz w:val="16"/>
        </w:rPr>
        <w:t>)</w:t>
      </w:r>
    </w:p>
    <w:p w14:paraId="5105FF84" w14:textId="29AE7AAF" w:rsidR="002714E0" w:rsidRDefault="002714E0" w:rsidP="002714E0">
      <w:pPr>
        <w:pStyle w:val="Reasons"/>
      </w:pPr>
      <w:r>
        <w:rPr>
          <w:b/>
        </w:rPr>
        <w:t>Reasons:</w:t>
      </w:r>
      <w:r>
        <w:tab/>
      </w:r>
      <w:r w:rsidRPr="006E0DBB">
        <w:t>The AIS-</w:t>
      </w:r>
      <w:r w:rsidRPr="002714E0">
        <w:t>SART and EPIRB-AIS also use AIS frequencies for homing signals</w:t>
      </w:r>
      <w:r w:rsidR="00FF05AE">
        <w:t>.</w:t>
      </w:r>
    </w:p>
    <w:p w14:paraId="7EA1282C" w14:textId="3BC0E44B" w:rsidR="00FF05AE" w:rsidRDefault="00FF05AE" w:rsidP="00FF05AE">
      <w:pPr>
        <w:pStyle w:val="Proposal"/>
      </w:pPr>
      <w:r>
        <w:t>MOD</w:t>
      </w:r>
      <w:r>
        <w:tab/>
        <w:t>EUR/</w:t>
      </w:r>
      <w:r w:rsidR="00EF0029">
        <w:t>XXXX</w:t>
      </w:r>
      <w:r w:rsidR="001B6E04">
        <w:t>A11A1/</w:t>
      </w:r>
      <w:r>
        <w:t>1</w:t>
      </w:r>
      <w:r w:rsidR="00EF0029">
        <w:t>4</w:t>
      </w:r>
    </w:p>
    <w:p w14:paraId="078F10AE" w14:textId="32C8E1B2" w:rsidR="00FF05AE" w:rsidRPr="003C04F1" w:rsidRDefault="00FF05AE" w:rsidP="00FF05AE">
      <w:pPr>
        <w:pStyle w:val="Note"/>
      </w:pPr>
      <w:r w:rsidRPr="003C04F1">
        <w:rPr>
          <w:rStyle w:val="Artdef"/>
        </w:rPr>
        <w:t>5.375</w:t>
      </w:r>
      <w:r w:rsidRPr="003C04F1">
        <w:rPr>
          <w:rStyle w:val="Artdef"/>
        </w:rPr>
        <w:tab/>
      </w:r>
      <w:r w:rsidRPr="003C04F1">
        <w:t xml:space="preserve">The use of the </w:t>
      </w:r>
      <w:ins w:id="55" w:author="CEPT" w:date="2023-08-24T11:38:00Z">
        <w:r>
          <w:t xml:space="preserve">frequency </w:t>
        </w:r>
      </w:ins>
      <w:r w:rsidRPr="003C04F1">
        <w:t>band 1 645.5-1 646.5 MHz by the mobile-satellite service (Earth-to-space) and for inter-satellite links is limited to distress</w:t>
      </w:r>
      <w:ins w:id="56" w:author="CEPT" w:date="2023-08-24T15:47:00Z">
        <w:r w:rsidR="001D6C6C">
          <w:t>,</w:t>
        </w:r>
      </w:ins>
      <w:r w:rsidRPr="003C04F1">
        <w:t xml:space="preserve"> </w:t>
      </w:r>
      <w:ins w:id="57" w:author="CEPT" w:date="2023-08-24T15:46:00Z">
        <w:r w:rsidR="00F6698E">
          <w:t xml:space="preserve">urgency </w:t>
        </w:r>
      </w:ins>
      <w:r w:rsidRPr="003C04F1">
        <w:t>and safety communications</w:t>
      </w:r>
      <w:del w:id="58" w:author="CEPT" w:date="2023-08-24T11:38:00Z">
        <w:r w:rsidRPr="003C04F1" w:rsidDel="00FF05AE">
          <w:delText xml:space="preserve"> (see Article </w:delText>
        </w:r>
        <w:r w:rsidRPr="003C04F1" w:rsidDel="00FF05AE">
          <w:rPr>
            <w:rStyle w:val="Artref"/>
            <w:b/>
            <w:bCs/>
          </w:rPr>
          <w:delText>31</w:delText>
        </w:r>
        <w:r w:rsidRPr="003C04F1" w:rsidDel="00FF05AE">
          <w:delText>)</w:delText>
        </w:r>
      </w:del>
      <w:r w:rsidRPr="003C04F1">
        <w:t>.</w:t>
      </w:r>
      <w:ins w:id="59" w:author="CEPT" w:date="2023-08-24T11:38:00Z">
        <w:r w:rsidRPr="00FF05AE">
          <w:rPr>
            <w:rStyle w:val="Artdef"/>
            <w:b w:val="0"/>
            <w:bCs/>
            <w:szCs w:val="24"/>
          </w:rPr>
          <w:t xml:space="preserve"> </w:t>
        </w:r>
        <w:r w:rsidRPr="006E0DBB">
          <w:rPr>
            <w:rStyle w:val="Artdef"/>
            <w:b w:val="0"/>
            <w:bCs/>
            <w:szCs w:val="24"/>
          </w:rPr>
          <w:t>This</w:t>
        </w:r>
        <w:r w:rsidRPr="006E0DBB">
          <w:rPr>
            <w:rStyle w:val="Artdef"/>
            <w:bCs/>
            <w:szCs w:val="24"/>
          </w:rPr>
          <w:t xml:space="preserve"> </w:t>
        </w:r>
        <w:r w:rsidRPr="006E0DBB">
          <w:rPr>
            <w:rStyle w:val="Artdef"/>
            <w:b w:val="0"/>
            <w:bCs/>
            <w:szCs w:val="24"/>
          </w:rPr>
          <w:t>footnote needs to be reviewed by a future competent conference</w:t>
        </w:r>
        <w:r w:rsidRPr="006E0DBB">
          <w:rPr>
            <w:rStyle w:val="Artdef"/>
            <w:bCs/>
            <w:szCs w:val="24"/>
          </w:rPr>
          <w:t>.</w:t>
        </w:r>
        <w:r w:rsidRPr="006E0DBB">
          <w:rPr>
            <w:sz w:val="16"/>
            <w:szCs w:val="16"/>
            <w:lang w:eastAsia="zh-CN"/>
          </w:rPr>
          <w:t xml:space="preserve">    (WRC</w:t>
        </w:r>
        <w:r w:rsidRPr="006E0DBB">
          <w:rPr>
            <w:sz w:val="16"/>
            <w:szCs w:val="16"/>
            <w:lang w:eastAsia="zh-CN"/>
          </w:rPr>
          <w:noBreakHyphen/>
          <w:t>23)</w:t>
        </w:r>
      </w:ins>
    </w:p>
    <w:p w14:paraId="167F9DE2" w14:textId="7134D834" w:rsidR="00FF05AE" w:rsidRDefault="00FF05AE" w:rsidP="00FF05AE">
      <w:pPr>
        <w:pStyle w:val="Reasons"/>
      </w:pPr>
      <w:r>
        <w:rPr>
          <w:b/>
        </w:rPr>
        <w:t>Reasons:</w:t>
      </w:r>
      <w:r>
        <w:tab/>
      </w:r>
      <w:r w:rsidRPr="006E0DBB">
        <w:t>The frequency band 1 645.5-1 646.5 MHz was used by 1.6 GHz satellite EPIRBs but these have been withdrawn. Unless the permitted use of this band is updated, this 1 MHz band will continue to be unused. It is found premature to touch this footnote which needs to be reviewed by a future competent conference.</w:t>
      </w:r>
    </w:p>
    <w:p w14:paraId="49F774B3" w14:textId="74F03D70" w:rsidR="00D822DD" w:rsidRDefault="00D822DD" w:rsidP="00D822DD">
      <w:pPr>
        <w:pStyle w:val="Proposal"/>
      </w:pPr>
      <w:r>
        <w:t>ADD</w:t>
      </w:r>
      <w:r>
        <w:tab/>
        <w:t>EUR/</w:t>
      </w:r>
      <w:r w:rsidR="00EF0029">
        <w:t>XXXX</w:t>
      </w:r>
      <w:r w:rsidR="001B6E04">
        <w:t>A11A1/</w:t>
      </w:r>
      <w:r w:rsidR="00EF0029">
        <w:t>15</w:t>
      </w:r>
    </w:p>
    <w:p w14:paraId="3544E0C1" w14:textId="3E46B322" w:rsidR="00D822DD" w:rsidRPr="003C04F1" w:rsidRDefault="00D822DD" w:rsidP="00D822DD">
      <w:pPr>
        <w:pStyle w:val="Note"/>
      </w:pPr>
      <w:r w:rsidRPr="003C04F1">
        <w:rPr>
          <w:rStyle w:val="Artdef"/>
        </w:rPr>
        <w:t>5.</w:t>
      </w:r>
      <w:r w:rsidR="00FF05AE">
        <w:rPr>
          <w:rStyle w:val="Artdef"/>
        </w:rPr>
        <w:t>A111</w:t>
      </w:r>
      <w:r w:rsidRPr="003C04F1">
        <w:tab/>
      </w:r>
      <w:r w:rsidR="00FF05AE" w:rsidRPr="006E0DBB">
        <w:t>When establishing coast stations in the NAVDAT service on the frequencies 500 kHz and 4 226 kHz, the conditions for the use of the frequency 500</w:t>
      </w:r>
      <w:r w:rsidR="00FF05AE">
        <w:t xml:space="preserve"> </w:t>
      </w:r>
      <w:r w:rsidR="00FF05AE" w:rsidRPr="006E0DBB">
        <w:t xml:space="preserve">kHz are prescribed in Art. </w:t>
      </w:r>
      <w:r w:rsidR="00FF05AE" w:rsidRPr="006E0DBB">
        <w:rPr>
          <w:b/>
          <w:bCs/>
        </w:rPr>
        <w:t>31</w:t>
      </w:r>
      <w:r w:rsidR="00FF05AE" w:rsidRPr="006E0DBB">
        <w:t xml:space="preserve"> and </w:t>
      </w:r>
      <w:r w:rsidR="00FF05AE" w:rsidRPr="006E0DBB">
        <w:rPr>
          <w:b/>
          <w:bCs/>
        </w:rPr>
        <w:t>52</w:t>
      </w:r>
      <w:r w:rsidR="00FF05AE" w:rsidRPr="006E0DBB">
        <w:t xml:space="preserve">. The conditions for the use of the frequency 4226 kHz are prescribed in Art </w:t>
      </w:r>
      <w:r w:rsidR="00FF05AE" w:rsidRPr="006E0DBB">
        <w:rPr>
          <w:b/>
          <w:bCs/>
        </w:rPr>
        <w:t>31</w:t>
      </w:r>
      <w:r w:rsidR="00FF05AE" w:rsidRPr="006E0DBB">
        <w:t xml:space="preserve">. Administrations are strongly recommended to coordinate the operating characteristics in accordance with the procedures of the International Maritime Organization (IMO) (see Resolution </w:t>
      </w:r>
      <w:r w:rsidR="00FF05AE" w:rsidRPr="006E0DBB">
        <w:rPr>
          <w:b/>
          <w:bCs/>
        </w:rPr>
        <w:t>[EUR-</w:t>
      </w:r>
      <w:r w:rsidR="00FF05AE" w:rsidRPr="006E0DBB">
        <w:rPr>
          <w:b/>
        </w:rPr>
        <w:t>A111-NAVDAT-Coordination] (WRC</w:t>
      </w:r>
      <w:r w:rsidR="00FF05AE" w:rsidRPr="006E0DBB">
        <w:rPr>
          <w:b/>
        </w:rPr>
        <w:noBreakHyphen/>
        <w:t>23)</w:t>
      </w:r>
      <w:r w:rsidR="00FF05AE" w:rsidRPr="006E0DBB">
        <w:t>).     </w:t>
      </w:r>
      <w:r w:rsidR="00FF05AE" w:rsidRPr="006E0DBB">
        <w:rPr>
          <w:sz w:val="16"/>
        </w:rPr>
        <w:t>(WRC</w:t>
      </w:r>
      <w:r w:rsidR="00FF05AE" w:rsidRPr="006E0DBB">
        <w:rPr>
          <w:sz w:val="16"/>
        </w:rPr>
        <w:noBreakHyphen/>
        <w:t>23)</w:t>
      </w:r>
    </w:p>
    <w:p w14:paraId="2E6F0AE8" w14:textId="70089782" w:rsidR="00D822DD" w:rsidRDefault="00D822DD" w:rsidP="00D822DD">
      <w:pPr>
        <w:pStyle w:val="Reasons"/>
      </w:pPr>
      <w:r>
        <w:rPr>
          <w:b/>
        </w:rPr>
        <w:t>Reasons:</w:t>
      </w:r>
      <w:r>
        <w:tab/>
      </w:r>
      <w:r w:rsidR="00FF05AE" w:rsidRPr="006E0DBB">
        <w:t xml:space="preserve">Coordination of the NAVDAT services should be done through the procedures established by IMO, in the same way as it is done for the NAVTEX services, see Resolution </w:t>
      </w:r>
      <w:r w:rsidR="00FF05AE" w:rsidRPr="006E0DBB">
        <w:rPr>
          <w:b/>
          <w:bCs/>
        </w:rPr>
        <w:t>339 (Rev.WRC-07)</w:t>
      </w:r>
      <w:r w:rsidR="00FF05AE" w:rsidRPr="006E0DBB">
        <w:t>.</w:t>
      </w:r>
    </w:p>
    <w:p w14:paraId="750221FF" w14:textId="0F3D21E4" w:rsidR="00D822DD" w:rsidRDefault="00D822DD" w:rsidP="00D822DD">
      <w:pPr>
        <w:pStyle w:val="Proposal"/>
      </w:pPr>
      <w:r>
        <w:t>ADD</w:t>
      </w:r>
      <w:r>
        <w:tab/>
        <w:t>EUR/</w:t>
      </w:r>
      <w:r w:rsidR="00EF0029">
        <w:t>XXXX</w:t>
      </w:r>
      <w:r w:rsidR="001B6E04">
        <w:t>A11A1/</w:t>
      </w:r>
      <w:r w:rsidR="00EF0029">
        <w:t>16</w:t>
      </w:r>
    </w:p>
    <w:p w14:paraId="6DDF2AEC" w14:textId="30203983" w:rsidR="00D822DD" w:rsidRDefault="00D822DD" w:rsidP="00D822DD">
      <w:r>
        <w:rPr>
          <w:rStyle w:val="Artdef"/>
        </w:rPr>
        <w:t>5.B1</w:t>
      </w:r>
      <w:r w:rsidR="00CC5711">
        <w:rPr>
          <w:rStyle w:val="Artdef"/>
        </w:rPr>
        <w:t>1</w:t>
      </w:r>
      <w:r>
        <w:rPr>
          <w:rStyle w:val="Artdef"/>
        </w:rPr>
        <w:t>1</w:t>
      </w:r>
      <w:r>
        <w:tab/>
      </w:r>
      <w:r w:rsidR="00FF05AE" w:rsidRPr="006E0DBB">
        <w:rPr>
          <w:szCs w:val="22"/>
        </w:rPr>
        <w:t>The frequencies 6 337.5 kHz, 8 443 kHz, 12 663.5 kHz, 16 909.5 kHz and 22 450.5 kHz</w:t>
      </w:r>
      <w:r w:rsidR="00FF05AE" w:rsidRPr="006E0DBB">
        <w:rPr>
          <w:szCs w:val="22"/>
          <w:lang w:eastAsia="zh-CN"/>
        </w:rPr>
        <w:t xml:space="preserve"> are the</w:t>
      </w:r>
      <w:r w:rsidR="00FF05AE" w:rsidRPr="006E0DBB">
        <w:rPr>
          <w:lang w:eastAsia="zh-CN"/>
        </w:rPr>
        <w:t xml:space="preserve"> regional frequencies for the transmission of maritime safety information (MSI) by means of NAVDAT system (see Appendices </w:t>
      </w:r>
      <w:r w:rsidR="00FF05AE" w:rsidRPr="006E0DBB">
        <w:rPr>
          <w:rStyle w:val="Appref"/>
          <w:b/>
          <w:bCs/>
        </w:rPr>
        <w:t>15</w:t>
      </w:r>
      <w:r w:rsidR="00FF05AE" w:rsidRPr="006E0DBB">
        <w:rPr>
          <w:lang w:eastAsia="zh-CN"/>
        </w:rPr>
        <w:t xml:space="preserve"> and </w:t>
      </w:r>
      <w:r w:rsidR="00FF05AE" w:rsidRPr="006E0DBB">
        <w:rPr>
          <w:rStyle w:val="Appref"/>
          <w:b/>
          <w:bCs/>
        </w:rPr>
        <w:t>17</w:t>
      </w:r>
      <w:r w:rsidR="00FF05AE" w:rsidRPr="006E0DBB">
        <w:rPr>
          <w:lang w:eastAsia="zh-CN"/>
        </w:rPr>
        <w:t>).</w:t>
      </w:r>
      <w:r w:rsidR="00FF05AE" w:rsidRPr="006E0DBB">
        <w:rPr>
          <w:sz w:val="16"/>
          <w:szCs w:val="16"/>
          <w:lang w:eastAsia="zh-CN"/>
        </w:rPr>
        <w:t>     (WRC</w:t>
      </w:r>
      <w:r w:rsidR="00FF05AE" w:rsidRPr="006E0DBB">
        <w:rPr>
          <w:sz w:val="16"/>
          <w:szCs w:val="16"/>
          <w:lang w:eastAsia="zh-CN"/>
        </w:rPr>
        <w:noBreakHyphen/>
        <w:t>23)</w:t>
      </w:r>
    </w:p>
    <w:p w14:paraId="257E802B" w14:textId="07CE91D1" w:rsidR="00D822DD" w:rsidRDefault="00D822DD" w:rsidP="00D822DD">
      <w:pPr>
        <w:pStyle w:val="Reasons"/>
      </w:pPr>
      <w:r>
        <w:rPr>
          <w:b/>
        </w:rPr>
        <w:t>Reasons:</w:t>
      </w:r>
      <w:r>
        <w:tab/>
      </w:r>
      <w:r w:rsidR="00FF05AE" w:rsidRPr="006E0DBB">
        <w:t>Introduction of the regional NAVDAT frequencies</w:t>
      </w:r>
      <w:r w:rsidR="00FF05AE">
        <w:t>.</w:t>
      </w:r>
    </w:p>
    <w:p w14:paraId="68713E50" w14:textId="77777777" w:rsidR="00E240A1" w:rsidRPr="003C04F1" w:rsidRDefault="004360CE" w:rsidP="006164ED">
      <w:pPr>
        <w:pStyle w:val="ArtNo"/>
      </w:pPr>
      <w:bookmarkStart w:id="60" w:name="_Toc42842416"/>
      <w:r w:rsidRPr="00B00D58">
        <w:lastRenderedPageBreak/>
        <w:t xml:space="preserve">ARTICLE </w:t>
      </w:r>
      <w:r w:rsidRPr="00B00D58">
        <w:rPr>
          <w:rStyle w:val="href"/>
        </w:rPr>
        <w:t>19</w:t>
      </w:r>
      <w:bookmarkEnd w:id="60"/>
    </w:p>
    <w:p w14:paraId="5B707EEB" w14:textId="77777777" w:rsidR="00E240A1" w:rsidRPr="003C04F1" w:rsidRDefault="004360CE" w:rsidP="00FF05AE">
      <w:pPr>
        <w:pStyle w:val="Arttitle"/>
      </w:pPr>
      <w:bookmarkStart w:id="61" w:name="_Toc327956616"/>
      <w:bookmarkStart w:id="62" w:name="_Toc42842417"/>
      <w:r w:rsidRPr="003C04F1">
        <w:t>Identification of stations</w:t>
      </w:r>
      <w:bookmarkEnd w:id="61"/>
      <w:bookmarkEnd w:id="62"/>
    </w:p>
    <w:p w14:paraId="05C1E0E1" w14:textId="77777777" w:rsidR="00E240A1" w:rsidRPr="003C04F1" w:rsidRDefault="004360CE" w:rsidP="00FF05AE">
      <w:pPr>
        <w:pStyle w:val="Section1"/>
        <w:keepNext/>
        <w:keepLines/>
      </w:pPr>
      <w:r w:rsidRPr="003C04F1">
        <w:t>Section I − General provisions</w:t>
      </w:r>
    </w:p>
    <w:p w14:paraId="79DCD39A" w14:textId="298898D3" w:rsidR="002939D9" w:rsidRDefault="004360CE" w:rsidP="00FF05AE">
      <w:pPr>
        <w:pStyle w:val="Proposal"/>
        <w:keepLines/>
      </w:pPr>
      <w:r>
        <w:t>MOD</w:t>
      </w:r>
      <w:r>
        <w:tab/>
        <w:t>EUR/</w:t>
      </w:r>
      <w:r w:rsidR="00EF0029">
        <w:t>XXXX</w:t>
      </w:r>
      <w:r w:rsidR="001B6E04">
        <w:t>A11A1/</w:t>
      </w:r>
      <w:r>
        <w:t>17</w:t>
      </w:r>
    </w:p>
    <w:p w14:paraId="27AEC02B" w14:textId="668D519D" w:rsidR="00E240A1" w:rsidRPr="003C04F1" w:rsidRDefault="004360CE" w:rsidP="00FF05AE">
      <w:pPr>
        <w:keepNext/>
        <w:keepLines/>
      </w:pPr>
      <w:r w:rsidRPr="003C04F1">
        <w:rPr>
          <w:rStyle w:val="Artdef"/>
        </w:rPr>
        <w:t>19.11</w:t>
      </w:r>
      <w:r w:rsidRPr="003C04F1">
        <w:rPr>
          <w:rStyle w:val="Artdef"/>
        </w:rPr>
        <w:tab/>
      </w:r>
      <w:r w:rsidRPr="003C04F1">
        <w:rPr>
          <w:rStyle w:val="Artdef"/>
        </w:rPr>
        <w:tab/>
      </w:r>
      <w:r w:rsidRPr="003C04F1">
        <w:t>5)</w:t>
      </w:r>
      <w:r w:rsidRPr="003C04F1">
        <w:tab/>
        <w:t>All transmissions by satellite emergency position</w:t>
      </w:r>
      <w:r w:rsidRPr="003C04F1">
        <w:noBreakHyphen/>
        <w:t>indicating radiobeacons (EPIRBs) operating in the band 406</w:t>
      </w:r>
      <w:r w:rsidRPr="003C04F1">
        <w:noBreakHyphen/>
        <w:t xml:space="preserve">406.1 MHz </w:t>
      </w:r>
      <w:del w:id="63" w:author="CEPT" w:date="2023-08-24T11:44:00Z">
        <w:r w:rsidRPr="003C04F1" w:rsidDel="00FF05AE">
          <w:delText>or the band 1 645.5</w:delText>
        </w:r>
        <w:r w:rsidRPr="003C04F1" w:rsidDel="00FF05AE">
          <w:noBreakHyphen/>
          <w:delText xml:space="preserve">1 646.5 MHz, or by EPIRBs using digital selective calling techniques, </w:delText>
        </w:r>
      </w:del>
      <w:r w:rsidRPr="003C04F1">
        <w:t>shall carry identification signals.</w:t>
      </w:r>
    </w:p>
    <w:p w14:paraId="760F09F5" w14:textId="024F951A" w:rsidR="002939D9" w:rsidRDefault="004360CE" w:rsidP="00FF05AE">
      <w:pPr>
        <w:pStyle w:val="Reasons"/>
        <w:keepNext/>
        <w:keepLines/>
      </w:pPr>
      <w:r>
        <w:rPr>
          <w:b/>
        </w:rPr>
        <w:t>Reasons:</w:t>
      </w:r>
      <w:r>
        <w:tab/>
      </w:r>
      <w:r w:rsidR="00FF05AE" w:rsidRPr="006E0DBB">
        <w:t>No EPIRB operation in L band and VHF DSC.</w:t>
      </w:r>
    </w:p>
    <w:p w14:paraId="39FE0220" w14:textId="77777777" w:rsidR="00E240A1" w:rsidRPr="003C04F1" w:rsidRDefault="004360CE" w:rsidP="007F1392">
      <w:pPr>
        <w:pStyle w:val="Section1"/>
        <w:keepNext/>
      </w:pPr>
      <w:r w:rsidRPr="003C04F1">
        <w:t>Section V − Selective call numbers in the maritime mobile service</w:t>
      </w:r>
    </w:p>
    <w:p w14:paraId="60A464DB" w14:textId="6FFC0A0A" w:rsidR="002939D9" w:rsidRDefault="004360CE">
      <w:pPr>
        <w:pStyle w:val="Proposal"/>
      </w:pPr>
      <w:r>
        <w:t>MOD</w:t>
      </w:r>
      <w:r>
        <w:tab/>
        <w:t>EUR/</w:t>
      </w:r>
      <w:r w:rsidR="00EF0029">
        <w:t>XXXX</w:t>
      </w:r>
      <w:r w:rsidR="001B6E04">
        <w:t>A11A1/</w:t>
      </w:r>
      <w:r>
        <w:t>18</w:t>
      </w:r>
    </w:p>
    <w:p w14:paraId="1DBE2098" w14:textId="3CCD7C13" w:rsidR="00E240A1" w:rsidRPr="003C04F1" w:rsidRDefault="004360CE" w:rsidP="007F1392">
      <w:pPr>
        <w:pStyle w:val="Normalaftertitle"/>
        <w:rPr>
          <w:sz w:val="16"/>
          <w:szCs w:val="16"/>
        </w:rPr>
      </w:pPr>
      <w:r w:rsidRPr="003C04F1">
        <w:rPr>
          <w:rStyle w:val="Artdef"/>
        </w:rPr>
        <w:t>19.83</w:t>
      </w:r>
      <w:r w:rsidRPr="003C04F1">
        <w:tab/>
        <w:t>§ 36</w:t>
      </w:r>
      <w:r w:rsidRPr="003C04F1">
        <w:tab/>
        <w:t xml:space="preserve">When stations of the maritime mobile service use selective calling devices in accordance with </w:t>
      </w:r>
      <w:ins w:id="64" w:author="CEPT" w:date="2023-08-24T11:44:00Z">
        <w:r w:rsidR="00FF05AE">
          <w:t>the most recent version</w:t>
        </w:r>
      </w:ins>
      <w:ins w:id="65" w:author="CEPT" w:date="2023-08-24T15:48:00Z">
        <w:r w:rsidR="00AF177D">
          <w:t>s</w:t>
        </w:r>
      </w:ins>
      <w:ins w:id="66" w:author="CEPT" w:date="2023-08-24T11:44:00Z">
        <w:r w:rsidR="00FF05AE">
          <w:t xml:space="preserve"> of </w:t>
        </w:r>
      </w:ins>
      <w:r w:rsidRPr="003C04F1">
        <w:t>Recommendations ITU</w:t>
      </w:r>
      <w:r w:rsidRPr="003C04F1">
        <w:noBreakHyphen/>
        <w:t>R M.476</w:t>
      </w:r>
      <w:del w:id="67" w:author="CEPT" w:date="2023-08-24T11:44:00Z">
        <w:r w:rsidRPr="003C04F1" w:rsidDel="00FF05AE">
          <w:delText>-5</w:delText>
        </w:r>
      </w:del>
      <w:r w:rsidRPr="003C04F1">
        <w:t xml:space="preserve"> and ITU</w:t>
      </w:r>
      <w:r w:rsidRPr="003C04F1">
        <w:noBreakHyphen/>
        <w:t>R M.625</w:t>
      </w:r>
      <w:del w:id="68" w:author="CEPT" w:date="2023-08-24T11:44:00Z">
        <w:r w:rsidRPr="003C04F1" w:rsidDel="00FF05AE">
          <w:noBreakHyphen/>
          <w:delText>4</w:delText>
        </w:r>
      </w:del>
      <w:r w:rsidRPr="003C04F1">
        <w:t xml:space="preserve">, their call numbers </w:t>
      </w:r>
      <w:del w:id="69" w:author="CEPT" w:date="2023-08-24T11:44:00Z">
        <w:r w:rsidRPr="003C04F1" w:rsidDel="00FF05AE">
          <w:delText xml:space="preserve">shall </w:delText>
        </w:r>
      </w:del>
      <w:ins w:id="70" w:author="CEPT" w:date="2023-08-24T11:44:00Z">
        <w:r w:rsidR="00FF05AE">
          <w:t>should</w:t>
        </w:r>
        <w:r w:rsidR="00FF05AE" w:rsidRPr="003C04F1">
          <w:t xml:space="preserve"> </w:t>
        </w:r>
      </w:ins>
      <w:r w:rsidRPr="003C04F1">
        <w:t>be assigned by the responsible administrations in accordance with the provisions below.</w:t>
      </w:r>
      <w:r w:rsidRPr="003C04F1">
        <w:rPr>
          <w:sz w:val="16"/>
          <w:szCs w:val="16"/>
        </w:rPr>
        <w:t>     (WRC</w:t>
      </w:r>
      <w:r w:rsidRPr="003C04F1">
        <w:rPr>
          <w:sz w:val="16"/>
          <w:szCs w:val="16"/>
        </w:rPr>
        <w:noBreakHyphen/>
      </w:r>
      <w:del w:id="71" w:author="CEPT" w:date="2023-08-24T11:44:00Z">
        <w:r w:rsidRPr="003C04F1" w:rsidDel="00FF05AE">
          <w:rPr>
            <w:sz w:val="16"/>
            <w:szCs w:val="16"/>
          </w:rPr>
          <w:delText>15</w:delText>
        </w:r>
      </w:del>
      <w:ins w:id="72" w:author="CEPT" w:date="2023-08-24T11:44:00Z">
        <w:r w:rsidR="00FF05AE">
          <w:rPr>
            <w:sz w:val="16"/>
            <w:szCs w:val="16"/>
          </w:rPr>
          <w:t>23</w:t>
        </w:r>
      </w:ins>
      <w:r w:rsidRPr="003C04F1">
        <w:rPr>
          <w:sz w:val="16"/>
          <w:szCs w:val="16"/>
        </w:rPr>
        <w:t>)</w:t>
      </w:r>
    </w:p>
    <w:p w14:paraId="21F52470" w14:textId="66BE63F0" w:rsidR="002939D9" w:rsidRDefault="004360CE">
      <w:pPr>
        <w:pStyle w:val="Reasons"/>
      </w:pPr>
      <w:r>
        <w:rPr>
          <w:b/>
        </w:rPr>
        <w:t>Reasons:</w:t>
      </w:r>
      <w:r>
        <w:tab/>
      </w:r>
      <w:r w:rsidR="00FF05AE" w:rsidRPr="006E0DBB">
        <w:t>NBDP has been removed from GMDSS. There is no further need for the Recommendations to be incorporation by reference.</w:t>
      </w:r>
    </w:p>
    <w:p w14:paraId="54839F86" w14:textId="098303AB" w:rsidR="002939D9" w:rsidRDefault="004360CE">
      <w:pPr>
        <w:pStyle w:val="Proposal"/>
      </w:pPr>
      <w:r>
        <w:t>SUP</w:t>
      </w:r>
      <w:r>
        <w:tab/>
        <w:t>EUR/</w:t>
      </w:r>
      <w:r w:rsidR="00EF0029">
        <w:t>XXXX</w:t>
      </w:r>
      <w:r w:rsidR="001B6E04">
        <w:t>A11A1/</w:t>
      </w:r>
      <w:r>
        <w:t>19</w:t>
      </w:r>
    </w:p>
    <w:p w14:paraId="588BB26B" w14:textId="77777777" w:rsidR="00E240A1" w:rsidRPr="003C04F1" w:rsidRDefault="004360CE" w:rsidP="007F1392">
      <w:r w:rsidRPr="003C04F1">
        <w:rPr>
          <w:rStyle w:val="Artdef"/>
        </w:rPr>
        <w:t>19.96A</w:t>
      </w:r>
      <w:r w:rsidRPr="003C04F1">
        <w:rPr>
          <w:rStyle w:val="Artdef"/>
        </w:rPr>
        <w:tab/>
      </w:r>
      <w:r w:rsidRPr="003C04F1">
        <w:rPr>
          <w:rStyle w:val="Artdef"/>
        </w:rPr>
        <w:tab/>
      </w:r>
      <w:r w:rsidRPr="003C04F1">
        <w:t>3)</w:t>
      </w:r>
      <w:r w:rsidRPr="003C04F1">
        <w:tab/>
        <w:t>Five</w:t>
      </w:r>
      <w:r w:rsidRPr="003C04F1">
        <w:noBreakHyphen/>
        <w:t>digit ship station selective call numbers shall be assigned for narrow</w:t>
      </w:r>
      <w:r w:rsidRPr="003C04F1">
        <w:noBreakHyphen/>
        <w:t>band direct printing (NBDP) equipment (as described in Recommendation ITU</w:t>
      </w:r>
      <w:r w:rsidRPr="003C04F1">
        <w:noBreakHyphen/>
        <w:t>R M.476</w:t>
      </w:r>
      <w:r w:rsidRPr="003C04F1">
        <w:noBreakHyphen/>
        <w:t>5).</w:t>
      </w:r>
      <w:r w:rsidRPr="003C04F1">
        <w:rPr>
          <w:sz w:val="16"/>
          <w:szCs w:val="16"/>
        </w:rPr>
        <w:t>     (WRC</w:t>
      </w:r>
      <w:r w:rsidRPr="003C04F1">
        <w:rPr>
          <w:sz w:val="16"/>
          <w:szCs w:val="16"/>
        </w:rPr>
        <w:noBreakHyphen/>
        <w:t>07)</w:t>
      </w:r>
    </w:p>
    <w:p w14:paraId="02488B71" w14:textId="0C53B6B9" w:rsidR="002939D9" w:rsidRDefault="004360CE">
      <w:pPr>
        <w:pStyle w:val="Reasons"/>
      </w:pPr>
      <w:r>
        <w:rPr>
          <w:b/>
        </w:rPr>
        <w:t>Reasons:</w:t>
      </w:r>
      <w:r>
        <w:tab/>
      </w:r>
      <w:r w:rsidR="00FF05AE" w:rsidRPr="006E0DBB">
        <w:t>There is no new equipment in accordance with Recommendation ITU-R M.476 expected to be installed on any ship as such equipment is not in accordance with the IMO Performance Standards in force. Furthermore, Recommendation ITU-R M.491 describing the translation from 5 digits to MMSI has been withdrawn in 2011.</w:t>
      </w:r>
      <w:r w:rsidR="00FF05AE" w:rsidRPr="006E0DBB">
        <w:rPr>
          <w:rFonts w:ascii="Segoe UI" w:hAnsi="Segoe UI" w:cs="Segoe UI"/>
          <w:color w:val="000000"/>
          <w:sz w:val="20"/>
        </w:rPr>
        <w:t> </w:t>
      </w:r>
    </w:p>
    <w:p w14:paraId="341A15FD" w14:textId="77777777" w:rsidR="00E240A1" w:rsidRPr="003C04F1" w:rsidRDefault="004360CE" w:rsidP="006164ED">
      <w:pPr>
        <w:pStyle w:val="ArtNo"/>
      </w:pPr>
      <w:bookmarkStart w:id="73" w:name="_Toc42842446"/>
      <w:r w:rsidRPr="00B00D58">
        <w:lastRenderedPageBreak/>
        <w:t xml:space="preserve">ARTICLE </w:t>
      </w:r>
      <w:r w:rsidRPr="00B00D58">
        <w:rPr>
          <w:rStyle w:val="href"/>
        </w:rPr>
        <w:t>31</w:t>
      </w:r>
      <w:bookmarkEnd w:id="73"/>
    </w:p>
    <w:p w14:paraId="67CA5DA2" w14:textId="77777777" w:rsidR="00E240A1" w:rsidRPr="003C04F1" w:rsidRDefault="004360CE" w:rsidP="00FF05AE">
      <w:pPr>
        <w:pStyle w:val="Arttitle"/>
      </w:pPr>
      <w:bookmarkStart w:id="74" w:name="_Toc327956646"/>
      <w:bookmarkStart w:id="75" w:name="_Toc42842447"/>
      <w:r w:rsidRPr="003C04F1">
        <w:t>Frequencies for the global maritime distress and safety system (GMDSS)</w:t>
      </w:r>
      <w:bookmarkEnd w:id="74"/>
      <w:bookmarkEnd w:id="75"/>
    </w:p>
    <w:p w14:paraId="5976EEB6" w14:textId="77777777" w:rsidR="00E240A1" w:rsidRPr="003C04F1" w:rsidRDefault="004360CE" w:rsidP="00C84430">
      <w:pPr>
        <w:pStyle w:val="Section1"/>
        <w:keepNext/>
        <w:keepLines/>
        <w:tabs>
          <w:tab w:val="left" w:pos="1134"/>
          <w:tab w:val="left" w:pos="1871"/>
          <w:tab w:val="left" w:pos="2268"/>
        </w:tabs>
      </w:pPr>
      <w:r w:rsidRPr="003C04F1">
        <w:t>Section II − Survival craft stations</w:t>
      </w:r>
    </w:p>
    <w:p w14:paraId="42B0944F" w14:textId="18B24785" w:rsidR="002939D9" w:rsidRDefault="004360CE" w:rsidP="00C84430">
      <w:pPr>
        <w:pStyle w:val="Proposal"/>
        <w:keepLines/>
      </w:pPr>
      <w:r>
        <w:t>MOD</w:t>
      </w:r>
      <w:r>
        <w:tab/>
        <w:t>EUR/</w:t>
      </w:r>
      <w:r w:rsidR="00EF0029">
        <w:t>XXXX</w:t>
      </w:r>
      <w:r w:rsidR="001B6E04">
        <w:t>A11A1/</w:t>
      </w:r>
      <w:r>
        <w:t>20</w:t>
      </w:r>
    </w:p>
    <w:p w14:paraId="0B366C86" w14:textId="258C8F69" w:rsidR="00E240A1" w:rsidRPr="003C04F1" w:rsidRDefault="004360CE" w:rsidP="00C84430">
      <w:pPr>
        <w:keepNext/>
        <w:keepLines/>
      </w:pPr>
      <w:r w:rsidRPr="003C04F1">
        <w:rPr>
          <w:rStyle w:val="Artdef"/>
        </w:rPr>
        <w:t>31.7</w:t>
      </w:r>
      <w:r w:rsidRPr="003C04F1">
        <w:tab/>
      </w:r>
      <w:r w:rsidRPr="003C04F1">
        <w:tab/>
        <w:t>2)</w:t>
      </w:r>
      <w:r w:rsidRPr="003C04F1">
        <w:tab/>
        <w:t xml:space="preserve">Equipment for transmitting locating signals from survival craft stations shall be capable of operating in the </w:t>
      </w:r>
      <w:ins w:id="76" w:author="CEPT" w:date="2023-08-24T11:46:00Z">
        <w:r w:rsidR="00C84430">
          <w:t xml:space="preserve">frequency band </w:t>
        </w:r>
      </w:ins>
      <w:r w:rsidRPr="003C04F1">
        <w:t>9 200-9 500 MHz</w:t>
      </w:r>
      <w:del w:id="77" w:author="CEPT" w:date="2023-08-24T11:46:00Z">
        <w:r w:rsidRPr="003C04F1" w:rsidDel="00C84430">
          <w:delText xml:space="preserve"> band</w:delText>
        </w:r>
      </w:del>
      <w:ins w:id="78" w:author="CEPT" w:date="2023-08-24T11:46:00Z">
        <w:r w:rsidR="00C84430">
          <w:t xml:space="preserve"> or </w:t>
        </w:r>
        <w:r w:rsidR="00C84430" w:rsidRPr="006E0DBB">
          <w:t>on</w:t>
        </w:r>
        <w:r w:rsidR="00C84430">
          <w:t xml:space="preserve"> frequencies </w:t>
        </w:r>
        <w:r w:rsidR="00C84430" w:rsidRPr="006E0DBB">
          <w:t xml:space="preserve">161.975 MHz (AIS 1 of Appendix </w:t>
        </w:r>
        <w:r w:rsidR="00C84430" w:rsidRPr="006E0DBB">
          <w:rPr>
            <w:b/>
            <w:bCs/>
          </w:rPr>
          <w:t>18</w:t>
        </w:r>
        <w:r w:rsidR="00C84430" w:rsidRPr="006E0DBB">
          <w:t xml:space="preserve">) and 162.025 MHz (AIS 2 of Appendix </w:t>
        </w:r>
        <w:r w:rsidR="00C84430" w:rsidRPr="006E0DBB">
          <w:rPr>
            <w:b/>
            <w:bCs/>
          </w:rPr>
          <w:t>18</w:t>
        </w:r>
        <w:r w:rsidR="00C84430" w:rsidRPr="006E0DBB">
          <w:t xml:space="preserve">).    </w:t>
        </w:r>
        <w:r w:rsidR="00C84430" w:rsidRPr="006E0DBB">
          <w:rPr>
            <w:sz w:val="16"/>
          </w:rPr>
          <w:t>(WRC</w:t>
        </w:r>
        <w:r w:rsidR="00C84430" w:rsidRPr="006E0DBB">
          <w:rPr>
            <w:sz w:val="16"/>
          </w:rPr>
          <w:noBreakHyphen/>
          <w:t>23)</w:t>
        </w:r>
      </w:ins>
      <w:r w:rsidRPr="003C04F1">
        <w:t>.</w:t>
      </w:r>
    </w:p>
    <w:p w14:paraId="41EE11A5" w14:textId="78279AEC" w:rsidR="002939D9" w:rsidRDefault="004360CE" w:rsidP="00C84430">
      <w:pPr>
        <w:pStyle w:val="Reasons"/>
        <w:keepNext/>
        <w:keepLines/>
      </w:pPr>
      <w:r>
        <w:rPr>
          <w:b/>
        </w:rPr>
        <w:t>Reasons:</w:t>
      </w:r>
      <w:r>
        <w:tab/>
      </w:r>
      <w:r w:rsidR="00C84430" w:rsidRPr="006E0DBB">
        <w:t xml:space="preserve">The </w:t>
      </w:r>
      <w:r w:rsidR="00C84430" w:rsidRPr="00C84430">
        <w:t>homing signal frequencies for AIS-SART and EPIRB-AIS need to be included</w:t>
      </w:r>
      <w:r w:rsidR="00C84430">
        <w:t>.</w:t>
      </w:r>
    </w:p>
    <w:p w14:paraId="6527ACEC" w14:textId="77777777" w:rsidR="00E240A1" w:rsidRPr="003C04F1" w:rsidRDefault="004360CE" w:rsidP="006164ED">
      <w:pPr>
        <w:pStyle w:val="ArtNo"/>
      </w:pPr>
      <w:bookmarkStart w:id="79" w:name="_Toc42842448"/>
      <w:r w:rsidRPr="00B00D58">
        <w:t xml:space="preserve">ARTICLE </w:t>
      </w:r>
      <w:r w:rsidRPr="00B00D58">
        <w:rPr>
          <w:rStyle w:val="href"/>
        </w:rPr>
        <w:t>32</w:t>
      </w:r>
      <w:bookmarkEnd w:id="79"/>
    </w:p>
    <w:p w14:paraId="3E21CC9A" w14:textId="77777777" w:rsidR="00E240A1" w:rsidRPr="003C04F1" w:rsidRDefault="004360CE" w:rsidP="007F1392">
      <w:pPr>
        <w:pStyle w:val="Arttitle"/>
      </w:pPr>
      <w:bookmarkStart w:id="80" w:name="_Toc327956648"/>
      <w:bookmarkStart w:id="81" w:name="_Toc42842449"/>
      <w:r w:rsidRPr="003C04F1">
        <w:t>Operational procedures for distress communications in the</w:t>
      </w:r>
      <w:r w:rsidRPr="003C04F1">
        <w:br/>
        <w:t>global maritime distress and safety system (GMDSS)</w:t>
      </w:r>
      <w:r w:rsidRPr="003C04F1">
        <w:rPr>
          <w:sz w:val="16"/>
          <w:szCs w:val="16"/>
        </w:rPr>
        <w:t>     </w:t>
      </w:r>
      <w:r w:rsidRPr="003C04F1">
        <w:rPr>
          <w:b w:val="0"/>
          <w:bCs/>
          <w:sz w:val="16"/>
          <w:szCs w:val="16"/>
        </w:rPr>
        <w:t>(WRC</w:t>
      </w:r>
      <w:r w:rsidRPr="003C04F1">
        <w:rPr>
          <w:b w:val="0"/>
          <w:bCs/>
          <w:sz w:val="16"/>
          <w:szCs w:val="16"/>
        </w:rPr>
        <w:noBreakHyphen/>
        <w:t>07)</w:t>
      </w:r>
      <w:bookmarkEnd w:id="80"/>
      <w:bookmarkEnd w:id="81"/>
    </w:p>
    <w:p w14:paraId="31B2F4E1" w14:textId="77777777" w:rsidR="00E240A1" w:rsidRPr="003C04F1" w:rsidRDefault="004360CE" w:rsidP="007F1392">
      <w:pPr>
        <w:pStyle w:val="Section1"/>
        <w:keepNext/>
        <w:tabs>
          <w:tab w:val="left" w:pos="1134"/>
          <w:tab w:val="left" w:pos="1871"/>
          <w:tab w:val="left" w:pos="2268"/>
        </w:tabs>
      </w:pPr>
      <w:r w:rsidRPr="003C04F1">
        <w:t>Section I − General</w:t>
      </w:r>
    </w:p>
    <w:p w14:paraId="396939C6" w14:textId="4CD447F1" w:rsidR="002939D9" w:rsidRDefault="004360CE">
      <w:pPr>
        <w:pStyle w:val="Proposal"/>
      </w:pPr>
      <w:r>
        <w:t>MOD</w:t>
      </w:r>
      <w:r>
        <w:tab/>
        <w:t>EUR/</w:t>
      </w:r>
      <w:r w:rsidR="00EF0029">
        <w:t>XXXX</w:t>
      </w:r>
      <w:r w:rsidR="001B6E04">
        <w:t>A11A1/</w:t>
      </w:r>
      <w:r>
        <w:t>21</w:t>
      </w:r>
    </w:p>
    <w:p w14:paraId="14DA3933" w14:textId="6196DF4D" w:rsidR="00E240A1" w:rsidRPr="003C04F1" w:rsidRDefault="004360CE" w:rsidP="007F1392">
      <w:r w:rsidRPr="003C04F1">
        <w:rPr>
          <w:rStyle w:val="Artdef"/>
        </w:rPr>
        <w:t>32.7</w:t>
      </w:r>
      <w:r w:rsidRPr="003C04F1">
        <w:tab/>
        <w:t>§ 6</w:t>
      </w:r>
      <w:r w:rsidRPr="003C04F1">
        <w:tab/>
        <w:t>The phonetic alphabet and figure code in Appendix </w:t>
      </w:r>
      <w:r w:rsidRPr="003C04F1">
        <w:rPr>
          <w:rStyle w:val="ApprefBold"/>
        </w:rPr>
        <w:t>14</w:t>
      </w:r>
      <w:r w:rsidRPr="003C04F1">
        <w:t xml:space="preserve"> and the abbreviations and signals in accordance with the most recent version of Recommendation ITU</w:t>
      </w:r>
      <w:r w:rsidRPr="003C04F1">
        <w:noBreakHyphen/>
        <w:t>R M.1172 should be used where applicable</w:t>
      </w:r>
      <w:ins w:id="82" w:author="CEPT" w:date="2023-08-24T11:48:00Z">
        <w:r w:rsidR="00C84430" w:rsidRPr="00C84430">
          <w:rPr>
            <w:rStyle w:val="Appelnotedebasdep"/>
          </w:rPr>
          <w:t xml:space="preserve"> </w:t>
        </w:r>
        <w:r w:rsidR="00C84430" w:rsidRPr="006E0DBB">
          <w:rPr>
            <w:rStyle w:val="Appelnotedebasdep"/>
          </w:rPr>
          <w:t>MOD</w:t>
        </w:r>
      </w:ins>
      <w:r w:rsidR="00C84430" w:rsidRPr="005D7767">
        <w:rPr>
          <w:rStyle w:val="Appelnotedebasdep"/>
        </w:rPr>
        <w:t>1</w:t>
      </w:r>
      <w:r w:rsidRPr="003C04F1">
        <w:t>.</w:t>
      </w:r>
      <w:r w:rsidRPr="003C04F1">
        <w:rPr>
          <w:sz w:val="16"/>
          <w:szCs w:val="16"/>
        </w:rPr>
        <w:t>     (WRC</w:t>
      </w:r>
      <w:r w:rsidRPr="003C04F1">
        <w:rPr>
          <w:sz w:val="16"/>
          <w:szCs w:val="16"/>
        </w:rPr>
        <w:noBreakHyphen/>
      </w:r>
      <w:del w:id="83" w:author="CEPT" w:date="2023-08-24T11:48:00Z">
        <w:r w:rsidRPr="003C04F1" w:rsidDel="00C84430">
          <w:rPr>
            <w:sz w:val="16"/>
            <w:szCs w:val="16"/>
          </w:rPr>
          <w:delText>03</w:delText>
        </w:r>
      </w:del>
      <w:ins w:id="84" w:author="CEPT" w:date="2023-08-24T11:48:00Z">
        <w:r w:rsidR="00C84430">
          <w:rPr>
            <w:sz w:val="16"/>
            <w:szCs w:val="16"/>
          </w:rPr>
          <w:t>2</w:t>
        </w:r>
        <w:r w:rsidR="00C84430" w:rsidRPr="003C04F1">
          <w:rPr>
            <w:sz w:val="16"/>
            <w:szCs w:val="16"/>
          </w:rPr>
          <w:t>3</w:t>
        </w:r>
      </w:ins>
      <w:r w:rsidRPr="003C04F1">
        <w:rPr>
          <w:sz w:val="16"/>
          <w:szCs w:val="16"/>
        </w:rPr>
        <w:t>)</w:t>
      </w:r>
    </w:p>
    <w:p w14:paraId="12D10BF5" w14:textId="04CEC7FD" w:rsidR="002939D9" w:rsidRDefault="002939D9">
      <w:pPr>
        <w:pStyle w:val="Reasons"/>
      </w:pPr>
    </w:p>
    <w:p w14:paraId="78C472D8" w14:textId="4563FF77" w:rsidR="002939D9" w:rsidRDefault="004360CE">
      <w:pPr>
        <w:pStyle w:val="Proposal"/>
      </w:pPr>
      <w:r>
        <w:t>MOD</w:t>
      </w:r>
      <w:r>
        <w:tab/>
        <w:t>EUR/</w:t>
      </w:r>
      <w:r w:rsidR="00EF0029">
        <w:t>XXXX</w:t>
      </w:r>
      <w:r w:rsidR="001B6E04">
        <w:t>A11A1/</w:t>
      </w:r>
      <w:r>
        <w:t>22</w:t>
      </w:r>
    </w:p>
    <w:p w14:paraId="4DF8D7AE" w14:textId="77777777" w:rsidR="006164ED" w:rsidRPr="006D1DF0" w:rsidRDefault="006164ED" w:rsidP="006164ED">
      <w:r w:rsidRPr="00B00D58">
        <w:t>______________</w:t>
      </w:r>
    </w:p>
    <w:p w14:paraId="2376B531" w14:textId="77450D65" w:rsidR="00E240A1" w:rsidRPr="00E94084" w:rsidRDefault="004360CE" w:rsidP="00E94084">
      <w:pPr>
        <w:pStyle w:val="Notedebasdepage"/>
      </w:pPr>
      <w:r>
        <w:rPr>
          <w:rStyle w:val="Appelnotedebasdep"/>
        </w:rPr>
        <w:t>1</w:t>
      </w:r>
      <w:r>
        <w:t xml:space="preserve"> </w:t>
      </w:r>
      <w:r w:rsidRPr="00E94084">
        <w:rPr>
          <w:lang w:val="en-US"/>
        </w:rPr>
        <w:tab/>
      </w:r>
      <w:r w:rsidRPr="00F43CD3">
        <w:rPr>
          <w:rStyle w:val="Artdef"/>
        </w:rPr>
        <w:t>32.7.1</w:t>
      </w:r>
      <w:r w:rsidRPr="00E94084">
        <w:rPr>
          <w:b/>
          <w:lang w:val="en-US"/>
        </w:rPr>
        <w:tab/>
      </w:r>
      <w:r w:rsidRPr="00E94084">
        <w:rPr>
          <w:lang w:val="en-US"/>
        </w:rPr>
        <w:t xml:space="preserve">The use of the Standard Marine Communication Phrases </w:t>
      </w:r>
      <w:ins w:id="85" w:author="CEPT" w:date="2023-08-24T15:50:00Z">
        <w:r w:rsidR="00856234" w:rsidRPr="006E0DBB">
          <w:rPr>
            <w:lang w:val="en-US"/>
          </w:rPr>
          <w:t xml:space="preserve">(SMCP) </w:t>
        </w:r>
      </w:ins>
      <w:r w:rsidRPr="00E94084">
        <w:rPr>
          <w:lang w:val="en-US"/>
        </w:rPr>
        <w:t>and, where language difficulties exist</w:t>
      </w:r>
      <w:del w:id="86" w:author="CEPT" w:date="2023-08-24T15:50:00Z">
        <w:r w:rsidRPr="00E94084" w:rsidDel="00856234">
          <w:rPr>
            <w:lang w:val="en-US"/>
          </w:rPr>
          <w:delText>s</w:delText>
        </w:r>
      </w:del>
      <w:r w:rsidRPr="00E94084">
        <w:rPr>
          <w:lang w:val="en-US"/>
        </w:rPr>
        <w:t>, the International Code of Signals, both published by the International Maritime Organization (IMO), is also recommended.</w:t>
      </w:r>
      <w:ins w:id="87" w:author="PTC-6" w:date="2022-10-24T16:55:00Z">
        <w:r w:rsidR="00C84430" w:rsidRPr="006E0DBB">
          <w:rPr>
            <w:lang w:val="en-US"/>
          </w:rPr>
          <w:t xml:space="preserve"> </w:t>
        </w:r>
      </w:ins>
      <w:ins w:id="88" w:author="CEPT" w:date="2023-08-24T15:50:00Z">
        <w:r w:rsidR="00856234" w:rsidRPr="006E0DBB">
          <w:rPr>
            <w:lang w:val="en-US"/>
          </w:rPr>
          <w:t xml:space="preserve">It should be noted that the pronunciations for figures in Appendix </w:t>
        </w:r>
        <w:r w:rsidR="00856234" w:rsidRPr="006E0DBB">
          <w:rPr>
            <w:b/>
            <w:bCs/>
            <w:lang w:val="en-US"/>
          </w:rPr>
          <w:t>14</w:t>
        </w:r>
        <w:r w:rsidR="00856234" w:rsidRPr="006E0DBB">
          <w:rPr>
            <w:lang w:val="en-US"/>
          </w:rPr>
          <w:t xml:space="preserve"> and IMO SMCP are different.</w:t>
        </w:r>
        <w:r w:rsidR="00856234" w:rsidRPr="006E0DBB">
          <w:rPr>
            <w:sz w:val="16"/>
            <w:szCs w:val="16"/>
          </w:rPr>
          <w:t>     (WRC-23)</w:t>
        </w:r>
      </w:ins>
    </w:p>
    <w:p w14:paraId="1C11E1DC" w14:textId="3BFF4182" w:rsidR="002939D9" w:rsidRDefault="004360CE">
      <w:pPr>
        <w:pStyle w:val="Reasons"/>
      </w:pPr>
      <w:r>
        <w:rPr>
          <w:b/>
        </w:rPr>
        <w:t>Reasons:</w:t>
      </w:r>
      <w:r>
        <w:tab/>
      </w:r>
      <w:r w:rsidR="00C84430" w:rsidRPr="006E0DBB">
        <w:rPr>
          <w:lang w:eastAsia="zh-CN"/>
        </w:rPr>
        <w:t xml:space="preserve">In order to avoid potential confusion, it is necessary to remind the mariners and administrations of the difference in pronunciations of figures between Appendix </w:t>
      </w:r>
      <w:r w:rsidR="00C84430" w:rsidRPr="006E0DBB">
        <w:rPr>
          <w:b/>
          <w:bCs/>
          <w:lang w:eastAsia="zh-CN"/>
        </w:rPr>
        <w:t>14</w:t>
      </w:r>
      <w:r w:rsidR="00C84430" w:rsidRPr="006E0DBB">
        <w:rPr>
          <w:lang w:eastAsia="zh-CN"/>
        </w:rPr>
        <w:t xml:space="preserve"> and IMO SMCP.</w:t>
      </w:r>
    </w:p>
    <w:p w14:paraId="75126C37" w14:textId="77777777" w:rsidR="00E240A1" w:rsidRPr="003C04F1" w:rsidRDefault="004360CE" w:rsidP="007F1392">
      <w:pPr>
        <w:pStyle w:val="Section1"/>
        <w:keepNext/>
      </w:pPr>
      <w:r w:rsidRPr="003C04F1">
        <w:t>Section II − Distress alerting and distress calling</w:t>
      </w:r>
      <w:r w:rsidRPr="003C04F1">
        <w:rPr>
          <w:sz w:val="16"/>
          <w:szCs w:val="16"/>
        </w:rPr>
        <w:t> </w:t>
      </w:r>
      <w:r w:rsidRPr="003C04F1">
        <w:rPr>
          <w:b w:val="0"/>
          <w:bCs/>
          <w:sz w:val="16"/>
          <w:szCs w:val="16"/>
        </w:rPr>
        <w:t>    (WRC</w:t>
      </w:r>
      <w:r w:rsidRPr="003C04F1">
        <w:rPr>
          <w:b w:val="0"/>
          <w:bCs/>
          <w:sz w:val="16"/>
          <w:szCs w:val="16"/>
        </w:rPr>
        <w:noBreakHyphen/>
        <w:t>07)</w:t>
      </w:r>
    </w:p>
    <w:p w14:paraId="5ECE7C21" w14:textId="77777777" w:rsidR="00E240A1" w:rsidRPr="003C04F1" w:rsidRDefault="004360CE" w:rsidP="007F1392">
      <w:pPr>
        <w:pStyle w:val="Section2"/>
        <w:keepNext/>
        <w:jc w:val="left"/>
      </w:pPr>
      <w:r w:rsidRPr="003C04F1">
        <w:rPr>
          <w:rStyle w:val="Artdef"/>
          <w:i w:val="0"/>
        </w:rPr>
        <w:t>32.11</w:t>
      </w:r>
      <w:r w:rsidRPr="003C04F1">
        <w:rPr>
          <w:rStyle w:val="Artdef"/>
        </w:rPr>
        <w:tab/>
      </w:r>
      <w:r w:rsidRPr="003C04F1">
        <w:t>B − Transmission of a distress alert or a distress call</w:t>
      </w:r>
      <w:r w:rsidRPr="003C04F1">
        <w:rPr>
          <w:sz w:val="16"/>
          <w:szCs w:val="16"/>
        </w:rPr>
        <w:t>     </w:t>
      </w:r>
      <w:r w:rsidRPr="003C04F1">
        <w:rPr>
          <w:i w:val="0"/>
          <w:iCs/>
          <w:sz w:val="16"/>
          <w:szCs w:val="16"/>
        </w:rPr>
        <w:t>(WRC</w:t>
      </w:r>
      <w:r w:rsidRPr="003C04F1">
        <w:rPr>
          <w:i w:val="0"/>
          <w:iCs/>
          <w:sz w:val="16"/>
          <w:szCs w:val="16"/>
        </w:rPr>
        <w:noBreakHyphen/>
        <w:t>07)</w:t>
      </w:r>
    </w:p>
    <w:p w14:paraId="327CEB76" w14:textId="77777777" w:rsidR="00E240A1" w:rsidRPr="003C04F1" w:rsidRDefault="004360CE" w:rsidP="007F1392">
      <w:pPr>
        <w:pStyle w:val="Section3"/>
        <w:keepNext/>
      </w:pPr>
      <w:r w:rsidRPr="003C04F1">
        <w:t>B1 − Transmission of a distress alert or a distress call by a ship station</w:t>
      </w:r>
      <w:r w:rsidRPr="003C04F1">
        <w:br/>
        <w:t>or a ship earth station</w:t>
      </w:r>
      <w:r w:rsidRPr="003C04F1">
        <w:rPr>
          <w:sz w:val="16"/>
          <w:szCs w:val="16"/>
        </w:rPr>
        <w:t>     (WRC</w:t>
      </w:r>
      <w:r w:rsidRPr="003C04F1">
        <w:rPr>
          <w:sz w:val="16"/>
          <w:szCs w:val="16"/>
        </w:rPr>
        <w:noBreakHyphen/>
        <w:t>07)</w:t>
      </w:r>
    </w:p>
    <w:p w14:paraId="7D61CFCD" w14:textId="125FD4F0" w:rsidR="002939D9" w:rsidRDefault="004360CE">
      <w:pPr>
        <w:pStyle w:val="Proposal"/>
      </w:pPr>
      <w:r>
        <w:t>MOD</w:t>
      </w:r>
      <w:r>
        <w:tab/>
        <w:t>EUR/</w:t>
      </w:r>
      <w:r w:rsidR="00EF0029">
        <w:t>XXXX</w:t>
      </w:r>
      <w:r w:rsidR="001B6E04">
        <w:t>A11A1/</w:t>
      </w:r>
      <w:r>
        <w:t>23</w:t>
      </w:r>
    </w:p>
    <w:p w14:paraId="2C6DE5AF" w14:textId="3000C0EB" w:rsidR="00E240A1" w:rsidRPr="003C04F1" w:rsidRDefault="004360CE" w:rsidP="007F1392">
      <w:pPr>
        <w:pStyle w:val="Normalaftertitle"/>
      </w:pPr>
      <w:r w:rsidRPr="003C04F1">
        <w:rPr>
          <w:rStyle w:val="Artdef"/>
        </w:rPr>
        <w:t>32.12</w:t>
      </w:r>
      <w:r w:rsidRPr="003C04F1">
        <w:tab/>
        <w:t>§ 8</w:t>
      </w:r>
      <w:r w:rsidRPr="003C04F1">
        <w:tab/>
        <w:t xml:space="preserve">Ship-to-shore distress alerts or calls are used to alert rescue coordination centres via coast stations or coast earth stations that a ship is in distress. These alerts are based on the use of </w:t>
      </w:r>
      <w:r w:rsidRPr="003C04F1">
        <w:lastRenderedPageBreak/>
        <w:t>transmissions via satellites (from a ship earth station or a satellite EPIRB) and terrestrial services (from ship stations</w:t>
      </w:r>
      <w:del w:id="89" w:author="CEPT" w:date="2023-08-24T11:49:00Z">
        <w:r w:rsidRPr="003C04F1" w:rsidDel="00C84430">
          <w:delText xml:space="preserve"> and EPIRBs</w:delText>
        </w:r>
      </w:del>
      <w:r w:rsidRPr="003C04F1">
        <w:t>).</w:t>
      </w:r>
      <w:r w:rsidRPr="003C04F1">
        <w:rPr>
          <w:sz w:val="16"/>
          <w:szCs w:val="16"/>
        </w:rPr>
        <w:t>     (WRC</w:t>
      </w:r>
      <w:r w:rsidRPr="003C04F1">
        <w:rPr>
          <w:sz w:val="16"/>
          <w:szCs w:val="16"/>
        </w:rPr>
        <w:noBreakHyphen/>
      </w:r>
      <w:del w:id="90" w:author="CEPT" w:date="2023-08-24T11:49:00Z">
        <w:r w:rsidRPr="003C04F1" w:rsidDel="00C84430">
          <w:rPr>
            <w:sz w:val="16"/>
            <w:szCs w:val="16"/>
          </w:rPr>
          <w:delText>07</w:delText>
        </w:r>
      </w:del>
      <w:ins w:id="91" w:author="CEPT" w:date="2023-08-24T11:49:00Z">
        <w:r w:rsidR="00C84430">
          <w:rPr>
            <w:sz w:val="16"/>
            <w:szCs w:val="16"/>
          </w:rPr>
          <w:t>23</w:t>
        </w:r>
      </w:ins>
      <w:r w:rsidRPr="003C04F1">
        <w:rPr>
          <w:sz w:val="16"/>
          <w:szCs w:val="16"/>
        </w:rPr>
        <w:t>)</w:t>
      </w:r>
    </w:p>
    <w:p w14:paraId="0F1127F2" w14:textId="5EC60774" w:rsidR="002939D9" w:rsidRDefault="004360CE">
      <w:pPr>
        <w:pStyle w:val="Reasons"/>
      </w:pPr>
      <w:r>
        <w:rPr>
          <w:b/>
        </w:rPr>
        <w:t>Reasons:</w:t>
      </w:r>
      <w:r>
        <w:tab/>
      </w:r>
      <w:r w:rsidR="00C84430" w:rsidRPr="006E0DBB">
        <w:t>Terrestrial VHF EPIRB is no longer in operation</w:t>
      </w:r>
      <w:r w:rsidR="00C84430">
        <w:t>.</w:t>
      </w:r>
    </w:p>
    <w:p w14:paraId="20361953" w14:textId="77777777" w:rsidR="00E240A1" w:rsidRPr="003C04F1" w:rsidRDefault="004360CE" w:rsidP="007F1392">
      <w:pPr>
        <w:pStyle w:val="Section2"/>
        <w:keepNext/>
        <w:jc w:val="left"/>
      </w:pPr>
      <w:r w:rsidRPr="003C04F1">
        <w:rPr>
          <w:rStyle w:val="Artdef"/>
          <w:i w:val="0"/>
        </w:rPr>
        <w:t>32.20</w:t>
      </w:r>
      <w:r w:rsidRPr="003C04F1">
        <w:rPr>
          <w:rStyle w:val="Artdef"/>
        </w:rPr>
        <w:tab/>
      </w:r>
      <w:r w:rsidRPr="003C04F1">
        <w:t>C − Receipt and acknowledgement of distress alerts and distress calls</w:t>
      </w:r>
      <w:r w:rsidRPr="003C04F1">
        <w:rPr>
          <w:i w:val="0"/>
          <w:iCs/>
          <w:sz w:val="16"/>
          <w:szCs w:val="16"/>
        </w:rPr>
        <w:t>     (WRC</w:t>
      </w:r>
      <w:r w:rsidRPr="003C04F1">
        <w:rPr>
          <w:i w:val="0"/>
          <w:iCs/>
          <w:sz w:val="16"/>
          <w:szCs w:val="16"/>
        </w:rPr>
        <w:noBreakHyphen/>
        <w:t>07)</w:t>
      </w:r>
    </w:p>
    <w:p w14:paraId="567657A6" w14:textId="77777777" w:rsidR="00E240A1" w:rsidRPr="003C04F1" w:rsidRDefault="004360CE" w:rsidP="007F1392">
      <w:pPr>
        <w:pStyle w:val="Section3"/>
        <w:keepNext/>
      </w:pPr>
      <w:r w:rsidRPr="003C04F1">
        <w:t>C1 − Procedure for acknowledgement of receipt of distress alerts or a distress call</w:t>
      </w:r>
      <w:r w:rsidRPr="003C04F1">
        <w:rPr>
          <w:sz w:val="16"/>
          <w:szCs w:val="16"/>
        </w:rPr>
        <w:t>     (WRC</w:t>
      </w:r>
      <w:r w:rsidRPr="003C04F1">
        <w:rPr>
          <w:sz w:val="16"/>
          <w:szCs w:val="16"/>
        </w:rPr>
        <w:noBreakHyphen/>
        <w:t>07)</w:t>
      </w:r>
    </w:p>
    <w:p w14:paraId="150D549F" w14:textId="111E9B69" w:rsidR="002939D9" w:rsidRDefault="004360CE">
      <w:pPr>
        <w:pStyle w:val="Proposal"/>
      </w:pPr>
      <w:r>
        <w:t>MOD</w:t>
      </w:r>
      <w:r>
        <w:tab/>
        <w:t>EUR/</w:t>
      </w:r>
      <w:r w:rsidR="00EF0029">
        <w:t>XXXX</w:t>
      </w:r>
      <w:r w:rsidR="001B6E04">
        <w:t>A11A1/</w:t>
      </w:r>
      <w:r>
        <w:t>24</w:t>
      </w:r>
    </w:p>
    <w:p w14:paraId="3B741F05" w14:textId="78FD4C28" w:rsidR="00E240A1" w:rsidRPr="003C04F1" w:rsidRDefault="004360CE" w:rsidP="007F1392">
      <w:r w:rsidRPr="003C04F1">
        <w:rPr>
          <w:rStyle w:val="Artdef"/>
        </w:rPr>
        <w:t>32.21A</w:t>
      </w:r>
      <w:r w:rsidRPr="003C04F1">
        <w:tab/>
      </w:r>
      <w:r w:rsidRPr="003C04F1">
        <w:tab/>
        <w:t>2)</w:t>
      </w:r>
      <w:r w:rsidRPr="003C04F1">
        <w:tab/>
        <w:t>When acknowledging receipt of a distress alert sent by DSC</w:t>
      </w:r>
      <w:r w:rsidRPr="003C04F1">
        <w:rPr>
          <w:rStyle w:val="Appelnotedebasdep"/>
        </w:rPr>
        <w:t>8</w:t>
      </w:r>
      <w:r w:rsidRPr="003C04F1">
        <w:t>, the acknowledgement in the terrestrial services shall be made by DSC</w:t>
      </w:r>
      <w:ins w:id="92" w:author="CEPT" w:date="2023-08-24T11:50:00Z">
        <w:r w:rsidR="00C84430">
          <w:t xml:space="preserve"> or</w:t>
        </w:r>
      </w:ins>
      <w:del w:id="93" w:author="CEPT" w:date="2023-08-24T11:50:00Z">
        <w:r w:rsidRPr="003C04F1" w:rsidDel="00C84430">
          <w:delText>,</w:delText>
        </w:r>
      </w:del>
      <w:r w:rsidRPr="003C04F1">
        <w:t xml:space="preserve"> radiotelephony</w:t>
      </w:r>
      <w:del w:id="94" w:author="CEPT" w:date="2023-08-24T11:50:00Z">
        <w:r w:rsidRPr="003C04F1" w:rsidDel="00C84430">
          <w:delText xml:space="preserve"> or narrow-band direct-printing telegraphy as appropriate to the circumstances</w:delText>
        </w:r>
      </w:del>
      <w:del w:id="95" w:author="CEPT" w:date="2023-08-24T11:51:00Z">
        <w:r w:rsidRPr="003C04F1" w:rsidDel="00C84430">
          <w:delText>,</w:delText>
        </w:r>
      </w:del>
      <w:r w:rsidRPr="003C04F1">
        <w:t xml:space="preserve"> on the associated distress and safety frequency in the same band in which the distress alert was received, taking due account of the directions given in the most recent versions of Recommendations ITU</w:t>
      </w:r>
      <w:r w:rsidRPr="003C04F1">
        <w:noBreakHyphen/>
        <w:t>R M.493 and ITU</w:t>
      </w:r>
      <w:r w:rsidRPr="003C04F1">
        <w:noBreakHyphen/>
        <w:t>R M.541.</w:t>
      </w:r>
      <w:r w:rsidRPr="003C04F1">
        <w:rPr>
          <w:sz w:val="16"/>
          <w:szCs w:val="16"/>
        </w:rPr>
        <w:t>     (WRC</w:t>
      </w:r>
      <w:r w:rsidRPr="003C04F1">
        <w:rPr>
          <w:sz w:val="16"/>
          <w:szCs w:val="16"/>
        </w:rPr>
        <w:noBreakHyphen/>
      </w:r>
      <w:del w:id="96" w:author="CEPT" w:date="2023-08-24T11:51:00Z">
        <w:r w:rsidRPr="003C04F1" w:rsidDel="00C84430">
          <w:rPr>
            <w:sz w:val="16"/>
            <w:szCs w:val="16"/>
          </w:rPr>
          <w:delText>07</w:delText>
        </w:r>
      </w:del>
      <w:ins w:id="97" w:author="CEPT" w:date="2023-08-24T11:51:00Z">
        <w:r w:rsidR="00C84430">
          <w:rPr>
            <w:sz w:val="16"/>
            <w:szCs w:val="16"/>
          </w:rPr>
          <w:t>23</w:t>
        </w:r>
      </w:ins>
      <w:r w:rsidRPr="003C04F1">
        <w:rPr>
          <w:sz w:val="16"/>
          <w:szCs w:val="16"/>
        </w:rPr>
        <w:t>)</w:t>
      </w:r>
    </w:p>
    <w:p w14:paraId="70D6D2B0" w14:textId="67478FB1" w:rsidR="002939D9" w:rsidRDefault="004360CE">
      <w:pPr>
        <w:pStyle w:val="Reasons"/>
      </w:pPr>
      <w:r>
        <w:rPr>
          <w:b/>
        </w:rPr>
        <w:t>Reasons:</w:t>
      </w:r>
      <w:r>
        <w:tab/>
      </w:r>
      <w:r w:rsidR="00C84430" w:rsidRPr="006E0DBB">
        <w:t xml:space="preserve">NBDP has been deleted by the IMO from the GMDSS, </w:t>
      </w:r>
      <w:r w:rsidR="00C84430" w:rsidRPr="006E0DBB">
        <w:rPr>
          <w:lang w:val="en-CA"/>
        </w:rPr>
        <w:t xml:space="preserve">with the exception of MSI on certain frequencies which are contained in Appendix </w:t>
      </w:r>
      <w:r w:rsidR="00C84430" w:rsidRPr="006E0DBB">
        <w:rPr>
          <w:b/>
          <w:lang w:val="en-CA"/>
        </w:rPr>
        <w:t>15</w:t>
      </w:r>
      <w:r w:rsidR="00C84430" w:rsidRPr="006E0DBB">
        <w:rPr>
          <w:lang w:val="en-CA"/>
        </w:rPr>
        <w:t xml:space="preserve">. </w:t>
      </w:r>
      <w:r w:rsidR="00C84430" w:rsidRPr="006E0DBB">
        <w:t xml:space="preserve">Therefore </w:t>
      </w:r>
      <w:r w:rsidR="00C84430" w:rsidRPr="006E0DBB">
        <w:rPr>
          <w:rFonts w:eastAsia="SimSun"/>
        </w:rPr>
        <w:t>acknowledging receipt of a distress alert by NBDP should be excluded. However, acknowledge receipt by DSC or radiotelephony should be retained.</w:t>
      </w:r>
    </w:p>
    <w:p w14:paraId="7C5D9BE6" w14:textId="5DBF9C09" w:rsidR="002939D9" w:rsidRDefault="004360CE">
      <w:pPr>
        <w:pStyle w:val="Proposal"/>
      </w:pPr>
      <w:r>
        <w:t>MOD</w:t>
      </w:r>
      <w:r>
        <w:tab/>
        <w:t>EUR/</w:t>
      </w:r>
      <w:r w:rsidR="00EF0029">
        <w:t>XXXX</w:t>
      </w:r>
      <w:r w:rsidR="001B6E04">
        <w:t>A11A1/</w:t>
      </w:r>
      <w:r>
        <w:t>25</w:t>
      </w:r>
    </w:p>
    <w:p w14:paraId="2E32D166" w14:textId="5412E144" w:rsidR="00E240A1" w:rsidRPr="003C04F1" w:rsidRDefault="004360CE" w:rsidP="007F1392">
      <w:r w:rsidRPr="003C04F1">
        <w:rPr>
          <w:rStyle w:val="Artdef"/>
        </w:rPr>
        <w:t>32.23</w:t>
      </w:r>
      <w:r w:rsidRPr="003C04F1">
        <w:tab/>
        <w:t>§ 15</w:t>
      </w:r>
      <w:r w:rsidRPr="003C04F1">
        <w:tab/>
      </w:r>
      <w:del w:id="98" w:author="CEPT" w:date="2023-08-24T11:51:00Z">
        <w:r w:rsidRPr="003C04F1" w:rsidDel="00C84430">
          <w:delText>1)</w:delText>
        </w:r>
        <w:r w:rsidRPr="003C04F1" w:rsidDel="00C84430">
          <w:tab/>
        </w:r>
      </w:del>
      <w:r w:rsidRPr="003C04F1">
        <w:t xml:space="preserve">When acknowledging by radiotelephony the receipt of a distress alert or a distress call from a ship station or a ship earth station, the acknowledgement should be given in the following form, taking into account Nos. </w:t>
      </w:r>
      <w:r w:rsidRPr="003C04F1">
        <w:rPr>
          <w:b/>
          <w:bCs/>
        </w:rPr>
        <w:t>32.6</w:t>
      </w:r>
      <w:r w:rsidRPr="003C04F1">
        <w:t xml:space="preserve"> and </w:t>
      </w:r>
      <w:r w:rsidRPr="003C04F1">
        <w:rPr>
          <w:b/>
          <w:bCs/>
        </w:rPr>
        <w:t>32.7</w:t>
      </w:r>
      <w:r w:rsidRPr="003C04F1">
        <w:t>:</w:t>
      </w:r>
    </w:p>
    <w:p w14:paraId="6E97FFDB" w14:textId="77777777" w:rsidR="00E240A1" w:rsidRPr="003C04F1" w:rsidRDefault="004360CE" w:rsidP="007F1392">
      <w:pPr>
        <w:pStyle w:val="enumlev2"/>
        <w:tabs>
          <w:tab w:val="left" w:pos="2268"/>
        </w:tabs>
      </w:pPr>
      <w:r w:rsidRPr="003C04F1">
        <w:t>–</w:t>
      </w:r>
      <w:r w:rsidRPr="003C04F1">
        <w:tab/>
        <w:t>the distress signal “MAYDAY”;</w:t>
      </w:r>
    </w:p>
    <w:p w14:paraId="583F718A" w14:textId="77777777" w:rsidR="00E240A1" w:rsidRPr="003C04F1" w:rsidRDefault="004360CE" w:rsidP="007F1392">
      <w:pPr>
        <w:pStyle w:val="enumlev2"/>
        <w:tabs>
          <w:tab w:val="left" w:pos="2268"/>
        </w:tabs>
      </w:pPr>
      <w:r w:rsidRPr="003C04F1">
        <w:t>–</w:t>
      </w:r>
      <w:r w:rsidRPr="003C04F1">
        <w:tab/>
        <w:t>the name followed by the call sign, or the MMSI or other identification of the station sending the distress message;</w:t>
      </w:r>
    </w:p>
    <w:p w14:paraId="14F39413" w14:textId="77777777" w:rsidR="00E240A1" w:rsidRPr="003C04F1" w:rsidRDefault="004360CE" w:rsidP="007F1392">
      <w:pPr>
        <w:pStyle w:val="enumlev2"/>
        <w:tabs>
          <w:tab w:val="left" w:pos="2268"/>
        </w:tabs>
      </w:pPr>
      <w:r w:rsidRPr="003C04F1">
        <w:t>–</w:t>
      </w:r>
      <w:r w:rsidRPr="003C04F1">
        <w:tab/>
        <w:t>the words “THIS IS”;</w:t>
      </w:r>
    </w:p>
    <w:p w14:paraId="5F8467AE" w14:textId="77777777" w:rsidR="00E240A1" w:rsidRPr="003C04F1" w:rsidRDefault="004360CE" w:rsidP="007F1392">
      <w:pPr>
        <w:pStyle w:val="enumlev2"/>
        <w:tabs>
          <w:tab w:val="left" w:pos="2268"/>
        </w:tabs>
      </w:pPr>
      <w:r w:rsidRPr="003C04F1">
        <w:t>–</w:t>
      </w:r>
      <w:r w:rsidRPr="003C04F1">
        <w:tab/>
        <w:t>the name and call sign or other identification of the station acknowledging receipt;</w:t>
      </w:r>
    </w:p>
    <w:p w14:paraId="758A62B0" w14:textId="77777777" w:rsidR="00E240A1" w:rsidRPr="003C04F1" w:rsidRDefault="004360CE" w:rsidP="007F1392">
      <w:pPr>
        <w:pStyle w:val="enumlev2"/>
        <w:tabs>
          <w:tab w:val="left" w:pos="2268"/>
        </w:tabs>
      </w:pPr>
      <w:r w:rsidRPr="003C04F1">
        <w:t>–</w:t>
      </w:r>
      <w:r w:rsidRPr="003C04F1">
        <w:tab/>
        <w:t>the word “RECEIVED”;</w:t>
      </w:r>
    </w:p>
    <w:p w14:paraId="58F8EA07" w14:textId="312ECFB5" w:rsidR="00E240A1" w:rsidRPr="003C04F1" w:rsidRDefault="004360CE" w:rsidP="007F1392">
      <w:r w:rsidRPr="003C04F1">
        <w:tab/>
        <w:t>–</w:t>
      </w:r>
      <w:r w:rsidRPr="003C04F1">
        <w:tab/>
        <w:t>the distress signal “MAYDAY”.</w:t>
      </w:r>
      <w:r w:rsidRPr="003C04F1">
        <w:rPr>
          <w:sz w:val="16"/>
          <w:szCs w:val="16"/>
        </w:rPr>
        <w:t>     (WRC</w:t>
      </w:r>
      <w:r w:rsidRPr="003C04F1">
        <w:rPr>
          <w:sz w:val="16"/>
          <w:szCs w:val="16"/>
        </w:rPr>
        <w:noBreakHyphen/>
      </w:r>
      <w:del w:id="99" w:author="CEPT" w:date="2023-08-24T11:51:00Z">
        <w:r w:rsidRPr="003C04F1" w:rsidDel="00C84430">
          <w:rPr>
            <w:sz w:val="16"/>
            <w:szCs w:val="16"/>
          </w:rPr>
          <w:delText>12</w:delText>
        </w:r>
      </w:del>
      <w:ins w:id="100" w:author="CEPT" w:date="2023-08-24T11:51:00Z">
        <w:r w:rsidR="00C84430">
          <w:rPr>
            <w:sz w:val="16"/>
            <w:szCs w:val="16"/>
          </w:rPr>
          <w:t>23</w:t>
        </w:r>
      </w:ins>
      <w:r w:rsidRPr="003C04F1">
        <w:rPr>
          <w:sz w:val="16"/>
          <w:szCs w:val="16"/>
        </w:rPr>
        <w:t>)</w:t>
      </w:r>
    </w:p>
    <w:p w14:paraId="6037048E" w14:textId="57B8C4E7" w:rsidR="002939D9" w:rsidRPr="00C84430" w:rsidRDefault="004360CE">
      <w:pPr>
        <w:pStyle w:val="Reasons"/>
        <w:rPr>
          <w:bCs/>
        </w:rPr>
      </w:pPr>
      <w:r>
        <w:rPr>
          <w:b/>
        </w:rPr>
        <w:t>Reasons:</w:t>
      </w:r>
      <w:r>
        <w:tab/>
      </w:r>
      <w:r w:rsidR="00C84430" w:rsidRPr="006E0DBB">
        <w:rPr>
          <w:rFonts w:eastAsia="SimSun"/>
        </w:rPr>
        <w:t xml:space="preserve">Editorial changes of numbering due to the suppression of No. </w:t>
      </w:r>
      <w:r w:rsidR="00C84430" w:rsidRPr="006E0DBB">
        <w:rPr>
          <w:rFonts w:eastAsia="SimSun"/>
          <w:b/>
        </w:rPr>
        <w:t>32.24</w:t>
      </w:r>
      <w:r w:rsidR="00C84430">
        <w:rPr>
          <w:rFonts w:eastAsia="SimSun"/>
          <w:bCs/>
        </w:rPr>
        <w:t>.</w:t>
      </w:r>
    </w:p>
    <w:p w14:paraId="39B698A6" w14:textId="008E652B" w:rsidR="002939D9" w:rsidRDefault="004360CE">
      <w:pPr>
        <w:pStyle w:val="Proposal"/>
      </w:pPr>
      <w:r>
        <w:t>SUP</w:t>
      </w:r>
      <w:r>
        <w:tab/>
        <w:t>EUR/</w:t>
      </w:r>
      <w:r w:rsidR="00EF0029">
        <w:t>XXXX</w:t>
      </w:r>
      <w:r w:rsidR="001B6E04">
        <w:t>A11A1/</w:t>
      </w:r>
      <w:r>
        <w:t>26</w:t>
      </w:r>
    </w:p>
    <w:p w14:paraId="2D0AE2B6" w14:textId="77777777" w:rsidR="00E240A1" w:rsidRPr="003C04F1" w:rsidRDefault="004360CE" w:rsidP="007F1392">
      <w:r w:rsidRPr="003C04F1">
        <w:rPr>
          <w:rStyle w:val="Artdef"/>
        </w:rPr>
        <w:t>32.24</w:t>
      </w:r>
      <w:r w:rsidRPr="003C04F1">
        <w:tab/>
      </w:r>
      <w:r w:rsidRPr="003C04F1">
        <w:tab/>
        <w:t>2)</w:t>
      </w:r>
      <w:r w:rsidRPr="003C04F1">
        <w:tab/>
        <w:t>When acknowledging by narrow-band direct-printing telegraphy the receipt of a distress alert from a ship station, the acknowledgement should be given in the following form:</w:t>
      </w:r>
    </w:p>
    <w:p w14:paraId="15A821C2" w14:textId="77777777" w:rsidR="00E240A1" w:rsidRPr="003C04F1" w:rsidRDefault="004360CE" w:rsidP="007F1392">
      <w:pPr>
        <w:pStyle w:val="enumlev2"/>
        <w:tabs>
          <w:tab w:val="left" w:pos="2268"/>
        </w:tabs>
      </w:pPr>
      <w:r w:rsidRPr="003C04F1">
        <w:t>–</w:t>
      </w:r>
      <w:r w:rsidRPr="003C04F1">
        <w:tab/>
        <w:t>the distress signal “MAYDAY”;</w:t>
      </w:r>
    </w:p>
    <w:p w14:paraId="6E23C772" w14:textId="77777777" w:rsidR="00E240A1" w:rsidRPr="003C04F1" w:rsidRDefault="004360CE" w:rsidP="007F1392">
      <w:pPr>
        <w:pStyle w:val="enumlev2"/>
        <w:tabs>
          <w:tab w:val="left" w:pos="2268"/>
        </w:tabs>
      </w:pPr>
      <w:r w:rsidRPr="003C04F1">
        <w:t>–</w:t>
      </w:r>
      <w:r w:rsidRPr="003C04F1">
        <w:tab/>
        <w:t>the call sign or other identification of the station sending the distress alert;</w:t>
      </w:r>
    </w:p>
    <w:p w14:paraId="6DA7548D" w14:textId="77777777" w:rsidR="00E240A1" w:rsidRPr="003C04F1" w:rsidRDefault="004360CE" w:rsidP="007F1392">
      <w:pPr>
        <w:pStyle w:val="enumlev2"/>
        <w:tabs>
          <w:tab w:val="left" w:pos="2268"/>
        </w:tabs>
      </w:pPr>
      <w:r w:rsidRPr="003C04F1">
        <w:t>–</w:t>
      </w:r>
      <w:r w:rsidRPr="003C04F1">
        <w:tab/>
        <w:t>the characters “DE”;</w:t>
      </w:r>
    </w:p>
    <w:p w14:paraId="4763940B" w14:textId="77777777" w:rsidR="00E240A1" w:rsidRPr="003C04F1" w:rsidRDefault="004360CE" w:rsidP="007F1392">
      <w:pPr>
        <w:pStyle w:val="enumlev2"/>
        <w:tabs>
          <w:tab w:val="left" w:pos="2268"/>
        </w:tabs>
      </w:pPr>
      <w:r w:rsidRPr="003C04F1">
        <w:t>–</w:t>
      </w:r>
      <w:r w:rsidRPr="003C04F1">
        <w:tab/>
        <w:t>the call sign or other identification of the station acknowledging receipt of the distress alert;</w:t>
      </w:r>
    </w:p>
    <w:p w14:paraId="52333659" w14:textId="77777777" w:rsidR="00E240A1" w:rsidRPr="003C04F1" w:rsidRDefault="004360CE" w:rsidP="007F1392">
      <w:pPr>
        <w:pStyle w:val="enumlev2"/>
        <w:tabs>
          <w:tab w:val="left" w:pos="2268"/>
        </w:tabs>
      </w:pPr>
      <w:r w:rsidRPr="003C04F1">
        <w:t>–</w:t>
      </w:r>
      <w:r w:rsidRPr="003C04F1">
        <w:tab/>
        <w:t>the signal “RRR”;</w:t>
      </w:r>
    </w:p>
    <w:p w14:paraId="11B8D1B2" w14:textId="77777777" w:rsidR="00E240A1" w:rsidRPr="003C04F1" w:rsidRDefault="004360CE" w:rsidP="007F1392">
      <w:pPr>
        <w:pStyle w:val="enumlev2"/>
      </w:pPr>
      <w:r w:rsidRPr="003C04F1">
        <w:t>–</w:t>
      </w:r>
      <w:r w:rsidRPr="003C04F1">
        <w:tab/>
        <w:t>the distress signal “MAYDAY”.</w:t>
      </w:r>
      <w:r w:rsidRPr="003C04F1">
        <w:rPr>
          <w:sz w:val="16"/>
          <w:szCs w:val="16"/>
        </w:rPr>
        <w:t>     (WRC</w:t>
      </w:r>
      <w:r w:rsidRPr="003C04F1">
        <w:rPr>
          <w:sz w:val="16"/>
          <w:szCs w:val="16"/>
        </w:rPr>
        <w:noBreakHyphen/>
        <w:t>07)</w:t>
      </w:r>
    </w:p>
    <w:p w14:paraId="7A515993" w14:textId="0AA7ED4E" w:rsidR="002939D9" w:rsidRDefault="004360CE">
      <w:pPr>
        <w:pStyle w:val="Reasons"/>
      </w:pPr>
      <w:r>
        <w:rPr>
          <w:b/>
        </w:rPr>
        <w:lastRenderedPageBreak/>
        <w:t>Reasons:</w:t>
      </w:r>
      <w:r>
        <w:tab/>
      </w:r>
      <w:r w:rsidR="00C84430" w:rsidRPr="006E0DBB">
        <w:t>NBDP has been deleted from the GMDSS,</w:t>
      </w:r>
      <w:r w:rsidR="00C84430" w:rsidRPr="006E0DBB">
        <w:rPr>
          <w:lang w:val="en-CA"/>
        </w:rPr>
        <w:t xml:space="preserve"> with the exception of MSI on certain frequencies which are contained in Appendix </w:t>
      </w:r>
      <w:r w:rsidR="00C84430" w:rsidRPr="006E0DBB">
        <w:rPr>
          <w:b/>
          <w:lang w:val="en-CA"/>
        </w:rPr>
        <w:t>15</w:t>
      </w:r>
      <w:r w:rsidR="00C84430" w:rsidRPr="006E0DBB">
        <w:rPr>
          <w:lang w:val="en-CA"/>
        </w:rPr>
        <w:t xml:space="preserve">. </w:t>
      </w:r>
      <w:r w:rsidR="00C84430" w:rsidRPr="006E0DBB">
        <w:t>Therefore t</w:t>
      </w:r>
      <w:r w:rsidR="00C84430" w:rsidRPr="006E0DBB">
        <w:rPr>
          <w:rFonts w:eastAsia="SimSun"/>
        </w:rPr>
        <w:t>he acknowledging receipt of a distress alert by NBDP is not effective</w:t>
      </w:r>
      <w:r w:rsidR="00C84430">
        <w:rPr>
          <w:rFonts w:eastAsia="SimSun"/>
        </w:rPr>
        <w:t>.</w:t>
      </w:r>
    </w:p>
    <w:p w14:paraId="1DE65A49" w14:textId="77777777" w:rsidR="00E240A1" w:rsidRPr="003C04F1" w:rsidRDefault="004360CE" w:rsidP="007F1392">
      <w:pPr>
        <w:pStyle w:val="Section3"/>
        <w:keepNext/>
        <w:tabs>
          <w:tab w:val="left" w:pos="1134"/>
          <w:tab w:val="left" w:pos="1871"/>
          <w:tab w:val="left" w:pos="2268"/>
        </w:tabs>
      </w:pPr>
      <w:r w:rsidRPr="003C04F1">
        <w:t xml:space="preserve">C3 − Receipt and acknowledgement by a ship station or </w:t>
      </w:r>
      <w:r w:rsidRPr="003C04F1">
        <w:br/>
        <w:t>ship earth station</w:t>
      </w:r>
      <w:r w:rsidRPr="003C04F1">
        <w:rPr>
          <w:sz w:val="16"/>
          <w:szCs w:val="16"/>
        </w:rPr>
        <w:t>    (WRC</w:t>
      </w:r>
      <w:r w:rsidRPr="003C04F1">
        <w:rPr>
          <w:sz w:val="16"/>
          <w:szCs w:val="16"/>
        </w:rPr>
        <w:noBreakHyphen/>
        <w:t>07)</w:t>
      </w:r>
    </w:p>
    <w:p w14:paraId="29225BFE" w14:textId="318889C9" w:rsidR="002939D9" w:rsidRDefault="004360CE">
      <w:pPr>
        <w:pStyle w:val="Proposal"/>
      </w:pPr>
      <w:r>
        <w:t>MOD</w:t>
      </w:r>
      <w:r>
        <w:tab/>
        <w:t>EUR/</w:t>
      </w:r>
      <w:r w:rsidR="00EF0029">
        <w:t>XXXX</w:t>
      </w:r>
      <w:r w:rsidR="001B6E04">
        <w:t>A11A1/</w:t>
      </w:r>
      <w:r>
        <w:t>27</w:t>
      </w:r>
    </w:p>
    <w:p w14:paraId="262FDEF7" w14:textId="51E9BD60" w:rsidR="00E240A1" w:rsidRPr="003C04F1" w:rsidRDefault="004360CE" w:rsidP="007F1392">
      <w:r w:rsidRPr="003C04F1">
        <w:rPr>
          <w:rStyle w:val="Artdef"/>
        </w:rPr>
        <w:t>32.31</w:t>
      </w:r>
      <w:r w:rsidRPr="003C04F1">
        <w:tab/>
      </w:r>
      <w:r w:rsidRPr="003C04F1">
        <w:tab/>
        <w:t>2)</w:t>
      </w:r>
      <w:r w:rsidRPr="003C04F1">
        <w:tab/>
        <w:t>However, in order to avoid making unnecessary or confusing transmissions in response, a ship station, which may be at a considerable distance from the incident, receiving an HF distress alert, shall not acknowledge it but shall observe the provisions of Nos. </w:t>
      </w:r>
      <w:r w:rsidRPr="003C04F1">
        <w:rPr>
          <w:rStyle w:val="ArtrefBold"/>
        </w:rPr>
        <w:t>32.36</w:t>
      </w:r>
      <w:r w:rsidRPr="003C04F1">
        <w:t xml:space="preserve"> to </w:t>
      </w:r>
      <w:r w:rsidRPr="003C04F1">
        <w:rPr>
          <w:rStyle w:val="ArtrefBold"/>
        </w:rPr>
        <w:t>32.</w:t>
      </w:r>
      <w:del w:id="101" w:author="CEPT" w:date="2023-08-24T11:53:00Z">
        <w:r w:rsidRPr="003C04F1" w:rsidDel="00C84430">
          <w:rPr>
            <w:rStyle w:val="ArtrefBold"/>
          </w:rPr>
          <w:delText>38</w:delText>
        </w:r>
      </w:del>
      <w:ins w:id="102" w:author="CEPT" w:date="2023-08-24T11:53:00Z">
        <w:r w:rsidR="00C84430" w:rsidRPr="003C04F1">
          <w:rPr>
            <w:rStyle w:val="ArtrefBold"/>
          </w:rPr>
          <w:t>3</w:t>
        </w:r>
        <w:r w:rsidR="00C84430">
          <w:rPr>
            <w:rStyle w:val="ArtrefBold"/>
          </w:rPr>
          <w:t>7</w:t>
        </w:r>
      </w:ins>
      <w:r w:rsidRPr="003C04F1">
        <w:t>, and shall, if the distress alert is not acknowledged by a coast station within five minutes, relay the distress alert, but only to an appropriate coast station or coast earth station (see also Nos. </w:t>
      </w:r>
      <w:r w:rsidRPr="003C04F1">
        <w:rPr>
          <w:rStyle w:val="ArtrefBold"/>
        </w:rPr>
        <w:t>32.16</w:t>
      </w:r>
      <w:r w:rsidRPr="003C04F1">
        <w:t xml:space="preserve"> to </w:t>
      </w:r>
      <w:r w:rsidRPr="003C04F1">
        <w:rPr>
          <w:b/>
          <w:bCs/>
        </w:rPr>
        <w:t>32.</w:t>
      </w:r>
      <w:r w:rsidRPr="003C04F1">
        <w:rPr>
          <w:rStyle w:val="ArtrefBold"/>
        </w:rPr>
        <w:t>19H</w:t>
      </w:r>
      <w:r w:rsidRPr="003C04F1">
        <w:t>).</w:t>
      </w:r>
      <w:r w:rsidRPr="003C04F1">
        <w:rPr>
          <w:sz w:val="16"/>
          <w:szCs w:val="16"/>
        </w:rPr>
        <w:t>     (WRC</w:t>
      </w:r>
      <w:r w:rsidRPr="003C04F1">
        <w:rPr>
          <w:sz w:val="16"/>
          <w:szCs w:val="16"/>
        </w:rPr>
        <w:noBreakHyphen/>
      </w:r>
      <w:del w:id="103" w:author="CEPT" w:date="2023-08-24T11:53:00Z">
        <w:r w:rsidRPr="003C04F1" w:rsidDel="00C84430">
          <w:rPr>
            <w:sz w:val="16"/>
            <w:szCs w:val="16"/>
          </w:rPr>
          <w:delText>07</w:delText>
        </w:r>
      </w:del>
      <w:ins w:id="104" w:author="CEPT" w:date="2023-08-24T11:53:00Z">
        <w:r w:rsidR="00C84430">
          <w:rPr>
            <w:sz w:val="16"/>
            <w:szCs w:val="16"/>
          </w:rPr>
          <w:t>23</w:t>
        </w:r>
      </w:ins>
      <w:r w:rsidRPr="003C04F1">
        <w:rPr>
          <w:sz w:val="16"/>
          <w:szCs w:val="16"/>
        </w:rPr>
        <w:t>)</w:t>
      </w:r>
    </w:p>
    <w:p w14:paraId="15896C58" w14:textId="7EE74DFD" w:rsidR="002939D9" w:rsidRDefault="004360CE">
      <w:pPr>
        <w:pStyle w:val="Reasons"/>
      </w:pPr>
      <w:r>
        <w:rPr>
          <w:b/>
        </w:rPr>
        <w:t>Reasons:</w:t>
      </w:r>
      <w:r>
        <w:tab/>
      </w:r>
      <w:r w:rsidR="00C84430" w:rsidRPr="006E0DBB">
        <w:t xml:space="preserve">NBDP has been deleted from the GMDSS. </w:t>
      </w:r>
      <w:r w:rsidR="00C84430" w:rsidRPr="006E0DBB">
        <w:rPr>
          <w:lang w:val="en-CA"/>
        </w:rPr>
        <w:t xml:space="preserve">with the exception of MSI on certain frequencies which are contained in Appendix </w:t>
      </w:r>
      <w:r w:rsidR="00C84430" w:rsidRPr="006E0DBB">
        <w:rPr>
          <w:b/>
          <w:lang w:val="en-CA"/>
        </w:rPr>
        <w:t>15</w:t>
      </w:r>
      <w:r w:rsidR="00C84430" w:rsidRPr="006E0DBB">
        <w:t xml:space="preserve">. If the provision of No. </w:t>
      </w:r>
      <w:r w:rsidR="00C84430" w:rsidRPr="006E0DBB">
        <w:rPr>
          <w:b/>
          <w:bCs/>
        </w:rPr>
        <w:t>32.38</w:t>
      </w:r>
      <w:r w:rsidR="00C84430" w:rsidRPr="006E0DBB">
        <w:t xml:space="preserve"> is deleted, this provision number should be amended</w:t>
      </w:r>
      <w:r w:rsidR="00C84430">
        <w:t>.</w:t>
      </w:r>
    </w:p>
    <w:p w14:paraId="540E31CD" w14:textId="417703AA" w:rsidR="002939D9" w:rsidRDefault="004360CE">
      <w:pPr>
        <w:pStyle w:val="Proposal"/>
      </w:pPr>
      <w:r>
        <w:t>MOD</w:t>
      </w:r>
      <w:r>
        <w:tab/>
        <w:t>EUR/</w:t>
      </w:r>
      <w:r w:rsidR="00EF0029">
        <w:t>XXXX</w:t>
      </w:r>
      <w:r w:rsidR="001B6E04">
        <w:t>A11A1/</w:t>
      </w:r>
      <w:r>
        <w:t>28</w:t>
      </w:r>
    </w:p>
    <w:p w14:paraId="3F996A67" w14:textId="77777777" w:rsidR="00E240A1" w:rsidRPr="003C04F1" w:rsidRDefault="004360CE" w:rsidP="007F1392">
      <w:pPr>
        <w:keepNext/>
      </w:pPr>
      <w:r w:rsidRPr="003C04F1">
        <w:rPr>
          <w:rStyle w:val="Artdef"/>
        </w:rPr>
        <w:t>32.34A</w:t>
      </w:r>
      <w:r w:rsidRPr="003C04F1">
        <w:tab/>
        <w:t>§ 21A</w:t>
      </w:r>
      <w:r w:rsidRPr="003C04F1">
        <w:tab/>
        <w:t>However, unless instructed to do so by a coast station or a rescue coordination centre, a ship station may only send an acknowledgement by DSC in the event that:</w:t>
      </w:r>
    </w:p>
    <w:p w14:paraId="7B93BE97" w14:textId="77777777" w:rsidR="00E240A1" w:rsidRPr="003C04F1" w:rsidRDefault="004360CE" w:rsidP="007F1392">
      <w:pPr>
        <w:pStyle w:val="enumlev2"/>
        <w:tabs>
          <w:tab w:val="left" w:pos="2268"/>
        </w:tabs>
      </w:pPr>
      <w:r w:rsidRPr="003C04F1">
        <w:rPr>
          <w:i/>
          <w:iCs/>
        </w:rPr>
        <w:t>a)</w:t>
      </w:r>
      <w:r w:rsidRPr="003C04F1">
        <w:tab/>
        <w:t>no acknowledgement by DSC from a coast station has been observed; and</w:t>
      </w:r>
    </w:p>
    <w:p w14:paraId="6E03AA81" w14:textId="780ED447" w:rsidR="00E240A1" w:rsidRPr="003C04F1" w:rsidRDefault="004360CE" w:rsidP="007F1392">
      <w:pPr>
        <w:pStyle w:val="enumlev2"/>
        <w:tabs>
          <w:tab w:val="left" w:pos="2268"/>
        </w:tabs>
      </w:pPr>
      <w:r w:rsidRPr="003C04F1">
        <w:rPr>
          <w:i/>
          <w:iCs/>
        </w:rPr>
        <w:t>b)</w:t>
      </w:r>
      <w:r w:rsidRPr="003C04F1">
        <w:tab/>
        <w:t xml:space="preserve">no other communication by radiotelephony </w:t>
      </w:r>
      <w:del w:id="105" w:author="CEPT" w:date="2023-08-24T11:53:00Z">
        <w:r w:rsidRPr="003C04F1" w:rsidDel="00C84430">
          <w:delText xml:space="preserve">or narrow-band direct-printing telegraphy </w:delText>
        </w:r>
      </w:del>
      <w:r w:rsidRPr="003C04F1">
        <w:t>to or from the vessel in distress has been observed; and</w:t>
      </w:r>
    </w:p>
    <w:p w14:paraId="1DB0F640" w14:textId="4DE64E2C" w:rsidR="00E240A1" w:rsidRPr="003C04F1" w:rsidRDefault="004360CE" w:rsidP="007F1392">
      <w:pPr>
        <w:pStyle w:val="enumlev2"/>
      </w:pPr>
      <w:r w:rsidRPr="003C04F1">
        <w:rPr>
          <w:i/>
          <w:iCs/>
        </w:rPr>
        <w:t>c)</w:t>
      </w:r>
      <w:r w:rsidRPr="003C04F1">
        <w:tab/>
        <w:t>at least five minutes have elapsed and the distress alert by DSC has been repeated (see No. </w:t>
      </w:r>
      <w:r w:rsidRPr="003C04F1">
        <w:rPr>
          <w:rStyle w:val="ArtrefBold"/>
        </w:rPr>
        <w:t>32.21A.1</w:t>
      </w:r>
      <w:r w:rsidRPr="003C04F1">
        <w:t>).</w:t>
      </w:r>
      <w:r w:rsidRPr="003C04F1">
        <w:rPr>
          <w:sz w:val="16"/>
          <w:szCs w:val="16"/>
        </w:rPr>
        <w:t>     (WRC</w:t>
      </w:r>
      <w:r w:rsidRPr="003C04F1">
        <w:rPr>
          <w:sz w:val="16"/>
          <w:szCs w:val="16"/>
        </w:rPr>
        <w:noBreakHyphen/>
      </w:r>
      <w:del w:id="106" w:author="CEPT" w:date="2023-08-24T15:51:00Z">
        <w:r w:rsidRPr="003C04F1" w:rsidDel="00FD4BC9">
          <w:rPr>
            <w:sz w:val="16"/>
            <w:szCs w:val="16"/>
          </w:rPr>
          <w:delText>07</w:delText>
        </w:r>
      </w:del>
      <w:ins w:id="107" w:author="CEPT" w:date="2023-08-24T15:51:00Z">
        <w:r w:rsidR="00FD4BC9">
          <w:rPr>
            <w:sz w:val="16"/>
            <w:szCs w:val="16"/>
          </w:rPr>
          <w:t>23</w:t>
        </w:r>
      </w:ins>
      <w:r w:rsidRPr="003C04F1">
        <w:rPr>
          <w:sz w:val="16"/>
          <w:szCs w:val="16"/>
        </w:rPr>
        <w:t>)</w:t>
      </w:r>
    </w:p>
    <w:p w14:paraId="28E3B192" w14:textId="6CB0F7AE" w:rsidR="002939D9" w:rsidRDefault="004360CE">
      <w:pPr>
        <w:pStyle w:val="Reasons"/>
      </w:pPr>
      <w:r>
        <w:rPr>
          <w:b/>
        </w:rPr>
        <w:t>Reasons:</w:t>
      </w:r>
      <w:r>
        <w:tab/>
      </w:r>
      <w:r w:rsidR="00C84430" w:rsidRPr="006E0DBB">
        <w:t xml:space="preserve">NBDP has been deleted from the GMDSS, </w:t>
      </w:r>
      <w:r w:rsidR="00C84430" w:rsidRPr="006E0DBB">
        <w:rPr>
          <w:lang w:val="en-CA"/>
        </w:rPr>
        <w:t xml:space="preserve">with the exception of MSI on certain frequencies which are contained in Appendix </w:t>
      </w:r>
      <w:r w:rsidR="00C84430" w:rsidRPr="006E0DBB">
        <w:rPr>
          <w:b/>
          <w:lang w:val="en-CA"/>
        </w:rPr>
        <w:t>15</w:t>
      </w:r>
      <w:r w:rsidR="00C84430" w:rsidRPr="006E0DBB">
        <w:rPr>
          <w:lang w:val="en-CA"/>
        </w:rPr>
        <w:t xml:space="preserve">. </w:t>
      </w:r>
      <w:r w:rsidR="00C84430" w:rsidRPr="006E0DBB">
        <w:t xml:space="preserve">Therefore, </w:t>
      </w:r>
      <w:r w:rsidR="00C84430" w:rsidRPr="006E0DBB">
        <w:rPr>
          <w:lang w:eastAsia="ko-KR"/>
        </w:rPr>
        <w:t>distress communication by NBDP is not effective</w:t>
      </w:r>
      <w:r w:rsidR="00C84430" w:rsidRPr="006E0DBB">
        <w:rPr>
          <w:rFonts w:eastAsia="SimSun"/>
        </w:rPr>
        <w:t>.</w:t>
      </w:r>
    </w:p>
    <w:p w14:paraId="421FE9FB" w14:textId="77777777" w:rsidR="00E240A1" w:rsidRPr="003C04F1" w:rsidRDefault="004360CE" w:rsidP="007F1392">
      <w:pPr>
        <w:pStyle w:val="Section2"/>
        <w:keepNext/>
        <w:jc w:val="left"/>
      </w:pPr>
      <w:r w:rsidRPr="003C04F1">
        <w:rPr>
          <w:rStyle w:val="Artdef"/>
          <w:i w:val="0"/>
        </w:rPr>
        <w:t>32.36</w:t>
      </w:r>
      <w:r w:rsidRPr="003C04F1">
        <w:rPr>
          <w:rStyle w:val="Artdef"/>
        </w:rPr>
        <w:tab/>
      </w:r>
      <w:r w:rsidRPr="003C04F1">
        <w:t>D − Preparations for handling of distress traffic</w:t>
      </w:r>
    </w:p>
    <w:p w14:paraId="5D602802" w14:textId="2A017622" w:rsidR="002939D9" w:rsidRDefault="004360CE">
      <w:pPr>
        <w:pStyle w:val="Proposal"/>
      </w:pPr>
      <w:r>
        <w:t>SUP</w:t>
      </w:r>
      <w:r>
        <w:tab/>
        <w:t>EUR/</w:t>
      </w:r>
      <w:r w:rsidR="00EF0029">
        <w:t>XXXX</w:t>
      </w:r>
      <w:r w:rsidR="001B6E04">
        <w:t>A11A1/</w:t>
      </w:r>
      <w:r>
        <w:t>29</w:t>
      </w:r>
    </w:p>
    <w:p w14:paraId="4CEBCF29" w14:textId="77777777" w:rsidR="00E240A1" w:rsidRPr="003C04F1" w:rsidRDefault="004360CE" w:rsidP="007F1392">
      <w:r w:rsidRPr="003C04F1">
        <w:rPr>
          <w:rStyle w:val="Artdef"/>
        </w:rPr>
        <w:t>32.38</w:t>
      </w:r>
      <w:r w:rsidRPr="003C04F1">
        <w:tab/>
        <w:t>§ 24</w:t>
      </w:r>
      <w:r w:rsidRPr="003C04F1">
        <w:tab/>
        <w:t>Coast stations and ship stations with narrow-band direct-printing equipment shall set watch on the narrow-band direct-printing frequency associated with the distress alert if it indicates that narrow-band direct-printing is to be used for subsequent distress communications. If practicable, they should additionally set watch on the radiotelephone frequency associated with the distress alert frequency.</w:t>
      </w:r>
      <w:r w:rsidRPr="003C04F1">
        <w:rPr>
          <w:sz w:val="16"/>
          <w:szCs w:val="16"/>
        </w:rPr>
        <w:t>     (WRC</w:t>
      </w:r>
      <w:r w:rsidRPr="003C04F1">
        <w:rPr>
          <w:sz w:val="16"/>
          <w:szCs w:val="16"/>
        </w:rPr>
        <w:noBreakHyphen/>
        <w:t>07)</w:t>
      </w:r>
    </w:p>
    <w:p w14:paraId="0D772A18" w14:textId="5A899F4B" w:rsidR="002939D9" w:rsidRDefault="004360CE">
      <w:pPr>
        <w:pStyle w:val="Reasons"/>
      </w:pPr>
      <w:r>
        <w:rPr>
          <w:b/>
        </w:rPr>
        <w:t>Reasons:</w:t>
      </w:r>
      <w:r>
        <w:tab/>
      </w:r>
      <w:r w:rsidR="00C84430" w:rsidRPr="006E0DBB">
        <w:t xml:space="preserve">NBDP has been deleted from the GMDSS, </w:t>
      </w:r>
      <w:r w:rsidR="00C84430" w:rsidRPr="006E0DBB">
        <w:rPr>
          <w:lang w:val="en-CA"/>
        </w:rPr>
        <w:t xml:space="preserve">with the exception of MSI on certain frequencies which are contained in Appendix </w:t>
      </w:r>
      <w:r w:rsidR="00C84430" w:rsidRPr="006E0DBB">
        <w:rPr>
          <w:b/>
          <w:lang w:val="en-CA"/>
        </w:rPr>
        <w:t>15</w:t>
      </w:r>
      <w:r w:rsidR="00C84430" w:rsidRPr="006E0DBB">
        <w:rPr>
          <w:lang w:val="en-CA"/>
        </w:rPr>
        <w:t>.</w:t>
      </w:r>
      <w:r w:rsidR="00C84430" w:rsidRPr="006E0DBB">
        <w:t xml:space="preserve"> Therefore, coast stations and ship stations need not set watch on the NBDP frequencies for GMDSS. Radio watch on the associated frequency by radiotelephony is regulated by No. </w:t>
      </w:r>
      <w:r w:rsidR="00C84430" w:rsidRPr="006E0DBB">
        <w:rPr>
          <w:b/>
        </w:rPr>
        <w:t>32.37</w:t>
      </w:r>
      <w:r w:rsidR="00C84430" w:rsidRPr="006E0DBB">
        <w:t>.</w:t>
      </w:r>
    </w:p>
    <w:p w14:paraId="2F969829" w14:textId="77777777" w:rsidR="00E240A1" w:rsidRPr="003C04F1" w:rsidRDefault="004360CE" w:rsidP="007F1392">
      <w:pPr>
        <w:pStyle w:val="Section1"/>
        <w:keepNext/>
        <w:tabs>
          <w:tab w:val="left" w:pos="1134"/>
          <w:tab w:val="left" w:pos="1871"/>
          <w:tab w:val="left" w:pos="2268"/>
        </w:tabs>
      </w:pPr>
      <w:r w:rsidRPr="003C04F1">
        <w:lastRenderedPageBreak/>
        <w:t>Section III − Distress traffic</w:t>
      </w:r>
    </w:p>
    <w:p w14:paraId="3F5834A3" w14:textId="77777777" w:rsidR="00E240A1" w:rsidRPr="003C04F1" w:rsidRDefault="004360CE" w:rsidP="007F1392">
      <w:pPr>
        <w:pStyle w:val="Section2"/>
        <w:keepNext/>
        <w:jc w:val="left"/>
      </w:pPr>
      <w:r w:rsidRPr="003C04F1">
        <w:rPr>
          <w:rStyle w:val="Artdef"/>
          <w:i w:val="0"/>
        </w:rPr>
        <w:t>32.39</w:t>
      </w:r>
      <w:r w:rsidRPr="003C04F1">
        <w:rPr>
          <w:rStyle w:val="Artdef"/>
        </w:rPr>
        <w:tab/>
      </w:r>
      <w:r w:rsidRPr="003C04F1">
        <w:t>A − General and search and rescue coordinating communications</w:t>
      </w:r>
    </w:p>
    <w:p w14:paraId="35E81F97" w14:textId="3258CA07" w:rsidR="002939D9" w:rsidRDefault="004360CE">
      <w:pPr>
        <w:pStyle w:val="Proposal"/>
      </w:pPr>
      <w:r>
        <w:t>SUP</w:t>
      </w:r>
      <w:r>
        <w:tab/>
        <w:t>EUR/</w:t>
      </w:r>
      <w:r w:rsidR="00EF0029">
        <w:t>XXXX</w:t>
      </w:r>
      <w:r w:rsidR="001B6E04">
        <w:t>A11A1/</w:t>
      </w:r>
      <w:r>
        <w:t>30</w:t>
      </w:r>
    </w:p>
    <w:p w14:paraId="2510BD8C" w14:textId="77777777" w:rsidR="00E240A1" w:rsidRPr="003C04F1" w:rsidRDefault="004360CE" w:rsidP="007F1392">
      <w:r w:rsidRPr="003C04F1">
        <w:rPr>
          <w:rStyle w:val="Artdef"/>
        </w:rPr>
        <w:t>32.43</w:t>
      </w:r>
      <w:r w:rsidRPr="003C04F1">
        <w:tab/>
        <w:t>§ 27</w:t>
      </w:r>
      <w:r w:rsidRPr="003C04F1">
        <w:tab/>
        <w:t>1)</w:t>
      </w:r>
      <w:r w:rsidRPr="003C04F1">
        <w:tab/>
        <w:t>Error correction techniques in accordance with relevant ITU</w:t>
      </w:r>
      <w:r w:rsidRPr="003C04F1">
        <w:noBreakHyphen/>
        <w:t>R Recommendations shall be used for distress traffic by direct-printing telegraphy. All messages shall be preceded by at least one carriage return, a line feed signal, a letter shift signal and the distress signal MAYDAY.</w:t>
      </w:r>
    </w:p>
    <w:p w14:paraId="0E446799" w14:textId="12A50C90" w:rsidR="002939D9" w:rsidRDefault="004360CE">
      <w:pPr>
        <w:pStyle w:val="Reasons"/>
      </w:pPr>
      <w:r>
        <w:rPr>
          <w:b/>
        </w:rPr>
        <w:t>Reasons:</w:t>
      </w:r>
      <w:r>
        <w:tab/>
      </w:r>
      <w:r w:rsidR="007D1BF0" w:rsidRPr="006E0DBB">
        <w:t xml:space="preserve">NBDP has been deleted from the GMDSS, </w:t>
      </w:r>
      <w:r w:rsidR="007D1BF0" w:rsidRPr="006E0DBB">
        <w:rPr>
          <w:lang w:val="en-CA"/>
        </w:rPr>
        <w:t xml:space="preserve">with the exception of MSI on certain frequencies which are contained in Appendix </w:t>
      </w:r>
      <w:r w:rsidR="007D1BF0" w:rsidRPr="006E0DBB">
        <w:rPr>
          <w:b/>
          <w:lang w:val="en-CA"/>
        </w:rPr>
        <w:t>15</w:t>
      </w:r>
      <w:r w:rsidR="007D1BF0" w:rsidRPr="006E0DBB">
        <w:rPr>
          <w:lang w:val="en-CA"/>
        </w:rPr>
        <w:t>.</w:t>
      </w:r>
      <w:r w:rsidR="007D1BF0" w:rsidRPr="006E0DBB">
        <w:t xml:space="preserve"> Therefore, distress traffic by NBDP is not appropriate.</w:t>
      </w:r>
    </w:p>
    <w:p w14:paraId="714713D9" w14:textId="48A37A9A" w:rsidR="002939D9" w:rsidRDefault="004360CE">
      <w:pPr>
        <w:pStyle w:val="Proposal"/>
      </w:pPr>
      <w:r>
        <w:t>SUP</w:t>
      </w:r>
      <w:r>
        <w:tab/>
        <w:t>EUR/</w:t>
      </w:r>
      <w:r w:rsidR="00EF0029">
        <w:t>XXXX</w:t>
      </w:r>
      <w:r w:rsidR="001B6E04">
        <w:t>A11A1/</w:t>
      </w:r>
      <w:r>
        <w:t>31</w:t>
      </w:r>
    </w:p>
    <w:p w14:paraId="4ED15FAC" w14:textId="77777777" w:rsidR="00E240A1" w:rsidRPr="003C04F1" w:rsidRDefault="004360CE" w:rsidP="007F1392">
      <w:r w:rsidRPr="003C04F1">
        <w:rPr>
          <w:rStyle w:val="Artdef"/>
        </w:rPr>
        <w:t>32.44</w:t>
      </w:r>
      <w:r w:rsidRPr="003C04F1">
        <w:tab/>
      </w:r>
      <w:r w:rsidRPr="003C04F1">
        <w:tab/>
        <w:t>2)</w:t>
      </w:r>
      <w:r w:rsidRPr="003C04F1">
        <w:tab/>
        <w:t>Distress communications by direct-printing telegraphy should normally be established by the ship in distress and should be in the broadcast (forward error correction) mode. The ARQ mode may subsequently be used when it is advantageous to do so.</w:t>
      </w:r>
    </w:p>
    <w:p w14:paraId="51501C6E" w14:textId="5CB40A47" w:rsidR="002939D9" w:rsidRDefault="004360CE">
      <w:pPr>
        <w:pStyle w:val="Reasons"/>
      </w:pPr>
      <w:r>
        <w:rPr>
          <w:b/>
        </w:rPr>
        <w:t>Reasons:</w:t>
      </w:r>
      <w:r>
        <w:tab/>
      </w:r>
      <w:bookmarkStart w:id="108" w:name="_Hlk117523540"/>
      <w:r w:rsidR="007D1BF0" w:rsidRPr="006E0DBB">
        <w:t xml:space="preserve">NBDP has been deleted from the GMDSS, </w:t>
      </w:r>
      <w:r w:rsidR="007D1BF0" w:rsidRPr="006E0DBB">
        <w:rPr>
          <w:lang w:val="en-CA"/>
        </w:rPr>
        <w:t xml:space="preserve">with the exception of MSI on certain frequencies which are contained in Appendix </w:t>
      </w:r>
      <w:r w:rsidR="007D1BF0" w:rsidRPr="006E0DBB">
        <w:rPr>
          <w:b/>
          <w:lang w:val="en-CA"/>
        </w:rPr>
        <w:t>15</w:t>
      </w:r>
      <w:r w:rsidR="007D1BF0" w:rsidRPr="006E0DBB">
        <w:t>. Therefore, distress traffic by NBDP is not appropriate.</w:t>
      </w:r>
      <w:bookmarkEnd w:id="108"/>
    </w:p>
    <w:p w14:paraId="095F84BA" w14:textId="0E063A59" w:rsidR="002939D9" w:rsidRDefault="004360CE">
      <w:pPr>
        <w:pStyle w:val="Proposal"/>
      </w:pPr>
      <w:r>
        <w:t>MOD</w:t>
      </w:r>
      <w:r>
        <w:tab/>
        <w:t>EUR/</w:t>
      </w:r>
      <w:r w:rsidR="00EF0029">
        <w:t>XXXX</w:t>
      </w:r>
      <w:r w:rsidR="001B6E04">
        <w:t>A11A1/</w:t>
      </w:r>
      <w:r>
        <w:t>32</w:t>
      </w:r>
    </w:p>
    <w:p w14:paraId="3073821A" w14:textId="5F939532" w:rsidR="00E240A1" w:rsidRPr="003C04F1" w:rsidRDefault="004360CE" w:rsidP="007F1392">
      <w:pPr>
        <w:pStyle w:val="enumlev1"/>
        <w:tabs>
          <w:tab w:val="left" w:pos="2268"/>
        </w:tabs>
      </w:pPr>
      <w:r w:rsidRPr="003C04F1">
        <w:rPr>
          <w:rStyle w:val="Artdef"/>
        </w:rPr>
        <w:t>32.47</w:t>
      </w:r>
      <w:r w:rsidRPr="003C04F1">
        <w:tab/>
      </w:r>
      <w:del w:id="109" w:author="CEPT" w:date="2023-08-24T11:57:00Z">
        <w:r w:rsidRPr="003C04F1" w:rsidDel="007D1BF0">
          <w:rPr>
            <w:i/>
            <w:iCs/>
          </w:rPr>
          <w:delText>a)</w:delText>
        </w:r>
        <w:r w:rsidRPr="003C04F1" w:rsidDel="007D1BF0">
          <w:tab/>
        </w:r>
      </w:del>
      <w:r w:rsidRPr="003C04F1">
        <w:t>in radiotelephony, the signal SEELONCE MAYDAY, pronounced as the French expression “silence, m’aider”</w:t>
      </w:r>
      <w:del w:id="110" w:author="CEPT" w:date="2023-08-24T11:57:00Z">
        <w:r w:rsidRPr="003C04F1" w:rsidDel="007D1BF0">
          <w:delText>;</w:delText>
        </w:r>
      </w:del>
      <w:ins w:id="111" w:author="CEPT" w:date="2023-08-24T11:57:00Z">
        <w:r w:rsidR="007D1BF0">
          <w:t>,</w:t>
        </w:r>
        <w:r w:rsidR="007D1BF0" w:rsidRPr="003C04F1">
          <w:rPr>
            <w:sz w:val="16"/>
            <w:szCs w:val="16"/>
          </w:rPr>
          <w:t>     (WRC</w:t>
        </w:r>
        <w:r w:rsidR="007D1BF0" w:rsidRPr="003C04F1">
          <w:rPr>
            <w:sz w:val="16"/>
            <w:szCs w:val="16"/>
          </w:rPr>
          <w:noBreakHyphen/>
        </w:r>
        <w:r w:rsidR="007D1BF0">
          <w:rPr>
            <w:sz w:val="16"/>
            <w:szCs w:val="16"/>
          </w:rPr>
          <w:t>23</w:t>
        </w:r>
        <w:r w:rsidR="007D1BF0" w:rsidRPr="003C04F1">
          <w:rPr>
            <w:sz w:val="16"/>
            <w:szCs w:val="16"/>
          </w:rPr>
          <w:t>)</w:t>
        </w:r>
      </w:ins>
    </w:p>
    <w:p w14:paraId="5A52F191" w14:textId="31E3708D" w:rsidR="002939D9" w:rsidRDefault="004360CE">
      <w:pPr>
        <w:pStyle w:val="Reasons"/>
      </w:pPr>
      <w:r>
        <w:rPr>
          <w:b/>
        </w:rPr>
        <w:t>Reasons:</w:t>
      </w:r>
      <w:r>
        <w:tab/>
      </w:r>
      <w:r w:rsidR="007D1BF0" w:rsidRPr="006E0DBB">
        <w:rPr>
          <w:rFonts w:eastAsia="SimSun"/>
        </w:rPr>
        <w:t xml:space="preserve">Editorial changes of numbering due to the suppression of No. </w:t>
      </w:r>
      <w:r w:rsidR="007D1BF0" w:rsidRPr="006E0DBB">
        <w:rPr>
          <w:rFonts w:eastAsia="SimSun"/>
          <w:b/>
        </w:rPr>
        <w:t>32.48</w:t>
      </w:r>
      <w:r w:rsidR="007D1BF0" w:rsidRPr="006E0DBB">
        <w:rPr>
          <w:rFonts w:eastAsia="SimSun"/>
        </w:rPr>
        <w:t>.</w:t>
      </w:r>
    </w:p>
    <w:p w14:paraId="3B0A2483" w14:textId="324AEA45" w:rsidR="002939D9" w:rsidRDefault="004360CE">
      <w:pPr>
        <w:pStyle w:val="Proposal"/>
      </w:pPr>
      <w:r>
        <w:t>SUP</w:t>
      </w:r>
      <w:r>
        <w:tab/>
        <w:t>EUR/</w:t>
      </w:r>
      <w:r w:rsidR="00EF0029">
        <w:t>XXXX</w:t>
      </w:r>
      <w:r w:rsidR="001B6E04">
        <w:t>A11A1/</w:t>
      </w:r>
      <w:r>
        <w:t>33</w:t>
      </w:r>
    </w:p>
    <w:p w14:paraId="0F279175" w14:textId="77777777" w:rsidR="00E240A1" w:rsidRPr="003C04F1" w:rsidRDefault="004360CE" w:rsidP="007F1392">
      <w:pPr>
        <w:pStyle w:val="enumlev1"/>
        <w:tabs>
          <w:tab w:val="left" w:pos="2268"/>
        </w:tabs>
      </w:pPr>
      <w:r w:rsidRPr="003C04F1">
        <w:rPr>
          <w:rStyle w:val="Artdef"/>
        </w:rPr>
        <w:t>32.48</w:t>
      </w:r>
      <w:r w:rsidRPr="003C04F1">
        <w:tab/>
      </w:r>
      <w:r w:rsidRPr="003C04F1">
        <w:rPr>
          <w:i/>
          <w:iCs/>
        </w:rPr>
        <w:t>b)</w:t>
      </w:r>
      <w:r w:rsidRPr="003C04F1">
        <w:tab/>
        <w:t>in narrow-band direct-printing telegraphy normally using forward-error correcting mode, the signal SILENCE MAYDAY. However, the ARQ mode may be used when it is advantageous to do so.</w:t>
      </w:r>
    </w:p>
    <w:p w14:paraId="7C03DD23" w14:textId="2DB912EA" w:rsidR="002939D9" w:rsidRDefault="004360CE">
      <w:pPr>
        <w:pStyle w:val="Reasons"/>
      </w:pPr>
      <w:r>
        <w:rPr>
          <w:b/>
        </w:rPr>
        <w:t>Reasons:</w:t>
      </w:r>
      <w:r>
        <w:tab/>
      </w:r>
      <w:r w:rsidR="007D1BF0" w:rsidRPr="006E0DBB">
        <w:t xml:space="preserve">NBDP has been deleted from the GMDSS, </w:t>
      </w:r>
      <w:r w:rsidR="007D1BF0" w:rsidRPr="006E0DBB">
        <w:rPr>
          <w:lang w:val="en-CA"/>
        </w:rPr>
        <w:t xml:space="preserve">with the exception of MSI on certain frequencies which are contained in Appendix </w:t>
      </w:r>
      <w:r w:rsidR="007D1BF0" w:rsidRPr="006E0DBB">
        <w:rPr>
          <w:b/>
          <w:lang w:val="en-CA"/>
        </w:rPr>
        <w:t>15</w:t>
      </w:r>
      <w:r w:rsidR="007D1BF0" w:rsidRPr="006E0DBB">
        <w:t>. Therefore, distress related traffic by NBDP is not effective.</w:t>
      </w:r>
    </w:p>
    <w:p w14:paraId="3B478B4A" w14:textId="433ED7C0" w:rsidR="002939D9" w:rsidRDefault="004360CE">
      <w:pPr>
        <w:pStyle w:val="Proposal"/>
      </w:pPr>
      <w:r>
        <w:t>MOD</w:t>
      </w:r>
      <w:r>
        <w:tab/>
        <w:t>EUR/</w:t>
      </w:r>
      <w:r w:rsidR="00EF0029">
        <w:t>XXXX</w:t>
      </w:r>
      <w:r w:rsidR="001B6E04">
        <w:t>A11A1/</w:t>
      </w:r>
      <w:r>
        <w:t>34</w:t>
      </w:r>
    </w:p>
    <w:p w14:paraId="42B76E39" w14:textId="68DADA5C" w:rsidR="00E240A1" w:rsidRPr="003C04F1" w:rsidRDefault="004360CE" w:rsidP="007F1392">
      <w:pPr>
        <w:keepNext/>
      </w:pPr>
      <w:r w:rsidRPr="003C04F1">
        <w:rPr>
          <w:rStyle w:val="Artdef"/>
        </w:rPr>
        <w:t>32.52</w:t>
      </w:r>
      <w:r w:rsidRPr="003C04F1">
        <w:tab/>
        <w:t>§ 32</w:t>
      </w:r>
      <w:r w:rsidRPr="003C04F1">
        <w:tab/>
      </w:r>
      <w:del w:id="112" w:author="CEPT" w:date="2023-08-24T11:58:00Z">
        <w:r w:rsidRPr="003C04F1" w:rsidDel="007D1BF0">
          <w:delText>1)</w:delText>
        </w:r>
        <w:r w:rsidRPr="003C04F1" w:rsidDel="007D1BF0">
          <w:tab/>
        </w:r>
      </w:del>
      <w:r w:rsidRPr="003C04F1">
        <w:t>In radiotelephony, the message referred to in No. </w:t>
      </w:r>
      <w:r w:rsidRPr="003C04F1">
        <w:rPr>
          <w:rStyle w:val="ArtrefBold"/>
        </w:rPr>
        <w:t>32.51</w:t>
      </w:r>
      <w:r w:rsidRPr="003C04F1">
        <w:t xml:space="preserve"> should consist of the following taking into account Nos. </w:t>
      </w:r>
      <w:r w:rsidRPr="003C04F1">
        <w:rPr>
          <w:b/>
          <w:bCs/>
        </w:rPr>
        <w:t>32.6</w:t>
      </w:r>
      <w:r w:rsidRPr="003C04F1">
        <w:t xml:space="preserve"> and </w:t>
      </w:r>
      <w:r w:rsidRPr="003C04F1">
        <w:rPr>
          <w:b/>
          <w:bCs/>
        </w:rPr>
        <w:t>32.7</w:t>
      </w:r>
      <w:r w:rsidRPr="003C04F1">
        <w:t>:</w:t>
      </w:r>
    </w:p>
    <w:p w14:paraId="120C6078" w14:textId="77777777" w:rsidR="00E240A1" w:rsidRPr="003C04F1" w:rsidRDefault="004360CE" w:rsidP="007F1392">
      <w:pPr>
        <w:pStyle w:val="enumlev2"/>
        <w:tabs>
          <w:tab w:val="left" w:pos="2268"/>
        </w:tabs>
      </w:pPr>
      <w:r w:rsidRPr="003C04F1">
        <w:t>–</w:t>
      </w:r>
      <w:r w:rsidRPr="003C04F1">
        <w:tab/>
        <w:t>the distress signal “MAYDAY”;</w:t>
      </w:r>
    </w:p>
    <w:p w14:paraId="7FDD9450" w14:textId="77777777" w:rsidR="00E240A1" w:rsidRPr="003C04F1" w:rsidRDefault="004360CE" w:rsidP="007F1392">
      <w:pPr>
        <w:pStyle w:val="enumlev2"/>
        <w:tabs>
          <w:tab w:val="left" w:pos="2268"/>
        </w:tabs>
      </w:pPr>
      <w:r w:rsidRPr="003C04F1">
        <w:t>–</w:t>
      </w:r>
      <w:r w:rsidRPr="003C04F1">
        <w:tab/>
        <w:t>the words “ALL STATIONS”, spoken three times;</w:t>
      </w:r>
    </w:p>
    <w:p w14:paraId="728FAE28" w14:textId="77777777" w:rsidR="00E240A1" w:rsidRPr="003C04F1" w:rsidRDefault="004360CE" w:rsidP="007F1392">
      <w:pPr>
        <w:pStyle w:val="enumlev2"/>
        <w:tabs>
          <w:tab w:val="left" w:pos="2268"/>
        </w:tabs>
      </w:pPr>
      <w:r w:rsidRPr="003C04F1">
        <w:t>–</w:t>
      </w:r>
      <w:r w:rsidRPr="003C04F1">
        <w:tab/>
        <w:t>the words “THIS IS”;</w:t>
      </w:r>
    </w:p>
    <w:p w14:paraId="0D19205B" w14:textId="77777777" w:rsidR="00E240A1" w:rsidRPr="003C04F1" w:rsidRDefault="004360CE" w:rsidP="007F1392">
      <w:pPr>
        <w:pStyle w:val="enumlev2"/>
        <w:tabs>
          <w:tab w:val="left" w:pos="2268"/>
        </w:tabs>
      </w:pPr>
      <w:r w:rsidRPr="003C04F1">
        <w:t>–</w:t>
      </w:r>
      <w:r w:rsidRPr="003C04F1">
        <w:tab/>
        <w:t>the name of the station sending that message, spoken three times;</w:t>
      </w:r>
    </w:p>
    <w:p w14:paraId="17FB0539" w14:textId="77777777" w:rsidR="00E240A1" w:rsidRPr="003C04F1" w:rsidRDefault="004360CE" w:rsidP="007F1392">
      <w:pPr>
        <w:pStyle w:val="enumlev2"/>
        <w:tabs>
          <w:tab w:val="left" w:pos="2268"/>
        </w:tabs>
      </w:pPr>
      <w:r w:rsidRPr="003C04F1">
        <w:t>–</w:t>
      </w:r>
      <w:r w:rsidRPr="003C04F1">
        <w:tab/>
        <w:t>the call sign or other identification of the station sending the message;</w:t>
      </w:r>
    </w:p>
    <w:p w14:paraId="14041E19" w14:textId="77777777" w:rsidR="00E240A1" w:rsidRPr="003C04F1" w:rsidRDefault="004360CE" w:rsidP="007F1392">
      <w:pPr>
        <w:pStyle w:val="enumlev2"/>
        <w:tabs>
          <w:tab w:val="left" w:pos="2268"/>
        </w:tabs>
      </w:pPr>
      <w:r w:rsidRPr="003C04F1">
        <w:t>–</w:t>
      </w:r>
      <w:r w:rsidRPr="003C04F1">
        <w:tab/>
        <w:t>the time of handing in of the message;</w:t>
      </w:r>
    </w:p>
    <w:p w14:paraId="7D035602" w14:textId="77777777" w:rsidR="00E240A1" w:rsidRPr="003C04F1" w:rsidRDefault="004360CE" w:rsidP="007F1392">
      <w:pPr>
        <w:pStyle w:val="enumlev2"/>
        <w:tabs>
          <w:tab w:val="left" w:pos="2268"/>
        </w:tabs>
      </w:pPr>
      <w:r w:rsidRPr="003C04F1">
        <w:t>–</w:t>
      </w:r>
      <w:r w:rsidRPr="003C04F1">
        <w:tab/>
        <w:t>the MMSI (if the initial alert has been sent by DSC), the name and the call sign of the mobile station which was in distress;</w:t>
      </w:r>
    </w:p>
    <w:p w14:paraId="04077C06" w14:textId="1F57E7FB" w:rsidR="00E240A1" w:rsidRPr="003C04F1" w:rsidRDefault="004360CE" w:rsidP="007F1392">
      <w:pPr>
        <w:pStyle w:val="enumlev2"/>
        <w:rPr>
          <w:sz w:val="16"/>
          <w:szCs w:val="16"/>
        </w:rPr>
      </w:pPr>
      <w:r w:rsidRPr="003C04F1">
        <w:lastRenderedPageBreak/>
        <w:t>–</w:t>
      </w:r>
      <w:r w:rsidRPr="003C04F1">
        <w:tab/>
        <w:t>the words “SEELONCE FEENEE” pronounced as the French words “silence fini”.</w:t>
      </w:r>
      <w:r w:rsidRPr="003C04F1">
        <w:rPr>
          <w:sz w:val="16"/>
          <w:szCs w:val="16"/>
        </w:rPr>
        <w:t>     (WRC</w:t>
      </w:r>
      <w:r w:rsidRPr="003C04F1">
        <w:rPr>
          <w:sz w:val="16"/>
          <w:szCs w:val="16"/>
        </w:rPr>
        <w:noBreakHyphen/>
      </w:r>
      <w:del w:id="113" w:author="CEPT" w:date="2023-08-24T11:58:00Z">
        <w:r w:rsidRPr="003C04F1" w:rsidDel="007D1BF0">
          <w:rPr>
            <w:sz w:val="16"/>
            <w:szCs w:val="16"/>
          </w:rPr>
          <w:delText>12</w:delText>
        </w:r>
      </w:del>
      <w:ins w:id="114" w:author="CEPT" w:date="2023-08-24T11:58:00Z">
        <w:r w:rsidR="007D1BF0">
          <w:rPr>
            <w:sz w:val="16"/>
            <w:szCs w:val="16"/>
          </w:rPr>
          <w:t>23</w:t>
        </w:r>
      </w:ins>
      <w:r w:rsidRPr="003C04F1">
        <w:rPr>
          <w:sz w:val="16"/>
          <w:szCs w:val="16"/>
        </w:rPr>
        <w:t>)</w:t>
      </w:r>
    </w:p>
    <w:p w14:paraId="2E2D97DF" w14:textId="39451FC4" w:rsidR="002939D9" w:rsidRDefault="004360CE">
      <w:pPr>
        <w:pStyle w:val="Reasons"/>
      </w:pPr>
      <w:r>
        <w:rPr>
          <w:b/>
        </w:rPr>
        <w:t>Reasons:</w:t>
      </w:r>
      <w:r>
        <w:tab/>
      </w:r>
      <w:r w:rsidR="007D1BF0" w:rsidRPr="006E0DBB">
        <w:rPr>
          <w:rFonts w:eastAsia="SimSun"/>
        </w:rPr>
        <w:t xml:space="preserve">Editorial changes of numbering due to the suppression of No. </w:t>
      </w:r>
      <w:r w:rsidR="007D1BF0" w:rsidRPr="006E0DBB">
        <w:rPr>
          <w:rFonts w:eastAsia="SimSun"/>
          <w:b/>
        </w:rPr>
        <w:t>32.53</w:t>
      </w:r>
      <w:r w:rsidR="007D1BF0" w:rsidRPr="006E0DBB">
        <w:rPr>
          <w:rFonts w:eastAsia="SimSun"/>
        </w:rPr>
        <w:t>.</w:t>
      </w:r>
    </w:p>
    <w:p w14:paraId="26280780" w14:textId="3F899490" w:rsidR="002939D9" w:rsidRDefault="004360CE">
      <w:pPr>
        <w:pStyle w:val="Proposal"/>
      </w:pPr>
      <w:r>
        <w:t>SUP</w:t>
      </w:r>
      <w:r>
        <w:tab/>
        <w:t>EUR/</w:t>
      </w:r>
      <w:r w:rsidR="00EF0029">
        <w:t>XXXX</w:t>
      </w:r>
      <w:r w:rsidR="001B6E04">
        <w:t>A11A1/</w:t>
      </w:r>
      <w:r>
        <w:t>35</w:t>
      </w:r>
    </w:p>
    <w:p w14:paraId="68B489E5" w14:textId="77777777" w:rsidR="00E240A1" w:rsidRPr="003C04F1" w:rsidRDefault="004360CE" w:rsidP="007F1392">
      <w:pPr>
        <w:keepNext/>
      </w:pPr>
      <w:r w:rsidRPr="003C04F1">
        <w:rPr>
          <w:rStyle w:val="Artdef"/>
        </w:rPr>
        <w:t>32.53</w:t>
      </w:r>
      <w:r w:rsidRPr="003C04F1">
        <w:tab/>
      </w:r>
      <w:r w:rsidRPr="003C04F1">
        <w:tab/>
        <w:t>2)</w:t>
      </w:r>
      <w:r w:rsidRPr="003C04F1">
        <w:tab/>
        <w:t>In direct-printing telegraphy, the message referred to in No. </w:t>
      </w:r>
      <w:r w:rsidRPr="003C04F1">
        <w:rPr>
          <w:rStyle w:val="ArtrefBold"/>
        </w:rPr>
        <w:t>32.51</w:t>
      </w:r>
      <w:r w:rsidRPr="003C04F1">
        <w:t xml:space="preserve"> consists of:</w:t>
      </w:r>
    </w:p>
    <w:p w14:paraId="711B1292" w14:textId="77777777" w:rsidR="00E240A1" w:rsidRPr="003C04F1" w:rsidRDefault="004360CE" w:rsidP="007F1392">
      <w:pPr>
        <w:pStyle w:val="enumlev2"/>
        <w:tabs>
          <w:tab w:val="left" w:pos="2268"/>
        </w:tabs>
      </w:pPr>
      <w:r w:rsidRPr="003C04F1">
        <w:t>–</w:t>
      </w:r>
      <w:r w:rsidRPr="003C04F1">
        <w:tab/>
        <w:t>the distress signal “MAYDAY”;</w:t>
      </w:r>
    </w:p>
    <w:p w14:paraId="36A458F6" w14:textId="77777777" w:rsidR="00E240A1" w:rsidRPr="003C04F1" w:rsidRDefault="004360CE" w:rsidP="007F1392">
      <w:pPr>
        <w:pStyle w:val="enumlev2"/>
        <w:tabs>
          <w:tab w:val="left" w:pos="2268"/>
        </w:tabs>
      </w:pPr>
      <w:r w:rsidRPr="003C04F1">
        <w:t>–</w:t>
      </w:r>
      <w:r w:rsidRPr="003C04F1">
        <w:tab/>
        <w:t>the characters “CQ”;</w:t>
      </w:r>
    </w:p>
    <w:p w14:paraId="59F59AD3" w14:textId="77777777" w:rsidR="00E240A1" w:rsidRPr="003C04F1" w:rsidRDefault="004360CE" w:rsidP="007F1392">
      <w:pPr>
        <w:pStyle w:val="enumlev2"/>
        <w:tabs>
          <w:tab w:val="left" w:pos="2268"/>
        </w:tabs>
      </w:pPr>
      <w:r w:rsidRPr="003C04F1">
        <w:t>–</w:t>
      </w:r>
      <w:r w:rsidRPr="003C04F1">
        <w:tab/>
        <w:t>the characters “DE”;</w:t>
      </w:r>
    </w:p>
    <w:p w14:paraId="3E41791A" w14:textId="77777777" w:rsidR="00E240A1" w:rsidRPr="003C04F1" w:rsidRDefault="004360CE" w:rsidP="007F1392">
      <w:pPr>
        <w:pStyle w:val="enumlev2"/>
        <w:tabs>
          <w:tab w:val="left" w:pos="2268"/>
        </w:tabs>
      </w:pPr>
      <w:r w:rsidRPr="003C04F1">
        <w:t>–</w:t>
      </w:r>
      <w:r w:rsidRPr="003C04F1">
        <w:tab/>
        <w:t>the call sign or other identification of the station sending the message;</w:t>
      </w:r>
    </w:p>
    <w:p w14:paraId="70CFBC39" w14:textId="77777777" w:rsidR="00E240A1" w:rsidRPr="003C04F1" w:rsidRDefault="004360CE" w:rsidP="007F1392">
      <w:pPr>
        <w:pStyle w:val="enumlev2"/>
        <w:tabs>
          <w:tab w:val="left" w:pos="2268"/>
        </w:tabs>
      </w:pPr>
      <w:r w:rsidRPr="003C04F1">
        <w:t>–</w:t>
      </w:r>
      <w:r w:rsidRPr="003C04F1">
        <w:tab/>
        <w:t>the time of handing in of the message;</w:t>
      </w:r>
    </w:p>
    <w:p w14:paraId="6C74D87B" w14:textId="77777777" w:rsidR="00E240A1" w:rsidRPr="003C04F1" w:rsidRDefault="004360CE" w:rsidP="007F1392">
      <w:pPr>
        <w:pStyle w:val="enumlev2"/>
        <w:tabs>
          <w:tab w:val="left" w:pos="2268"/>
        </w:tabs>
      </w:pPr>
      <w:r w:rsidRPr="003C04F1">
        <w:t>–</w:t>
      </w:r>
      <w:r w:rsidRPr="003C04F1">
        <w:tab/>
        <w:t>the name and call sign of the mobile station which was in distress; and</w:t>
      </w:r>
    </w:p>
    <w:p w14:paraId="59A1D799" w14:textId="77777777" w:rsidR="00E240A1" w:rsidRPr="003C04F1" w:rsidRDefault="004360CE" w:rsidP="007F1392">
      <w:pPr>
        <w:pStyle w:val="enumlev2"/>
        <w:tabs>
          <w:tab w:val="left" w:pos="2268"/>
        </w:tabs>
      </w:pPr>
      <w:r w:rsidRPr="003C04F1">
        <w:t>–</w:t>
      </w:r>
      <w:r w:rsidRPr="003C04F1">
        <w:tab/>
        <w:t>the words “SILENCE FINI”.</w:t>
      </w:r>
    </w:p>
    <w:p w14:paraId="30D8FE98" w14:textId="3286F51A" w:rsidR="002939D9" w:rsidRDefault="004360CE">
      <w:pPr>
        <w:pStyle w:val="Reasons"/>
      </w:pPr>
      <w:r>
        <w:rPr>
          <w:b/>
        </w:rPr>
        <w:t>Reasons:</w:t>
      </w:r>
      <w:r>
        <w:tab/>
      </w:r>
      <w:r w:rsidR="007D1BF0" w:rsidRPr="006E0DBB">
        <w:t xml:space="preserve">NBDP has been deleted from the GMDSS, </w:t>
      </w:r>
      <w:r w:rsidR="007D1BF0" w:rsidRPr="006E0DBB">
        <w:rPr>
          <w:lang w:val="en-CA"/>
        </w:rPr>
        <w:t xml:space="preserve">with the exception of MSI on certain frequencies which are contained in Appendix </w:t>
      </w:r>
      <w:r w:rsidR="007D1BF0" w:rsidRPr="006E0DBB">
        <w:rPr>
          <w:b/>
          <w:lang w:val="en-CA"/>
        </w:rPr>
        <w:t>15</w:t>
      </w:r>
      <w:r w:rsidR="007D1BF0" w:rsidRPr="006E0DBB">
        <w:t>. Therefore, there is no need to announce by NBDP that the distress traffic has been finished</w:t>
      </w:r>
      <w:r w:rsidR="007D1BF0">
        <w:t>.</w:t>
      </w:r>
    </w:p>
    <w:p w14:paraId="0FABEA48" w14:textId="77777777" w:rsidR="00E240A1" w:rsidRPr="00FB464C" w:rsidRDefault="004360CE" w:rsidP="007F1392">
      <w:pPr>
        <w:pStyle w:val="Section2"/>
        <w:keepNext/>
        <w:jc w:val="left"/>
        <w:rPr>
          <w:lang w:val="fr-CH"/>
        </w:rPr>
      </w:pPr>
      <w:r w:rsidRPr="00FB464C">
        <w:rPr>
          <w:rStyle w:val="Artdef"/>
          <w:i w:val="0"/>
          <w:lang w:val="fr-CH"/>
        </w:rPr>
        <w:t>32.54</w:t>
      </w:r>
      <w:r w:rsidRPr="00FB464C">
        <w:rPr>
          <w:rStyle w:val="Artdef"/>
          <w:lang w:val="fr-CH"/>
        </w:rPr>
        <w:tab/>
      </w:r>
      <w:r w:rsidRPr="00FB464C">
        <w:rPr>
          <w:lang w:val="fr-CH"/>
        </w:rPr>
        <w:t>B − On-scene communications</w:t>
      </w:r>
    </w:p>
    <w:p w14:paraId="5147968F" w14:textId="25042E7A" w:rsidR="002939D9" w:rsidRPr="00FB464C" w:rsidRDefault="004360CE">
      <w:pPr>
        <w:pStyle w:val="Proposal"/>
        <w:rPr>
          <w:lang w:val="fr-CH"/>
        </w:rPr>
      </w:pPr>
      <w:r w:rsidRPr="00FB464C">
        <w:rPr>
          <w:lang w:val="fr-CH"/>
        </w:rPr>
        <w:t>MOD</w:t>
      </w:r>
      <w:r w:rsidRPr="00FB464C">
        <w:rPr>
          <w:lang w:val="fr-CH"/>
        </w:rPr>
        <w:tab/>
        <w:t>EUR/</w:t>
      </w:r>
      <w:r w:rsidR="00EF0029" w:rsidRPr="00FB464C">
        <w:rPr>
          <w:lang w:val="fr-CH"/>
        </w:rPr>
        <w:t>XXXX</w:t>
      </w:r>
      <w:r w:rsidR="001B6E04" w:rsidRPr="00FB464C">
        <w:rPr>
          <w:lang w:val="fr-CH"/>
        </w:rPr>
        <w:t>A11A1/</w:t>
      </w:r>
      <w:r w:rsidRPr="00FB464C">
        <w:rPr>
          <w:lang w:val="fr-CH"/>
        </w:rPr>
        <w:t>36</w:t>
      </w:r>
    </w:p>
    <w:p w14:paraId="4267D3F3" w14:textId="6565A567" w:rsidR="00E240A1" w:rsidRPr="003C04F1" w:rsidRDefault="004360CE" w:rsidP="007F1392">
      <w:r w:rsidRPr="003C04F1">
        <w:rPr>
          <w:rStyle w:val="Artdef"/>
        </w:rPr>
        <w:t>32.56</w:t>
      </w:r>
      <w:r w:rsidRPr="003C04F1">
        <w:tab/>
      </w:r>
      <w:r w:rsidRPr="003C04F1">
        <w:tab/>
        <w:t>2)</w:t>
      </w:r>
      <w:r w:rsidRPr="003C04F1">
        <w:tab/>
        <w:t>Control of on-scene communications is the responsibility of the unit coordinating search and rescue operations</w:t>
      </w:r>
      <w:r w:rsidRPr="003C04F1">
        <w:rPr>
          <w:rStyle w:val="Appelnotedebasdep"/>
        </w:rPr>
        <w:t>10</w:t>
      </w:r>
      <w:r w:rsidRPr="003C04F1">
        <w:t xml:space="preserve">. Simplex communications shall be used so that all on-scene mobile stations may share relevant information concerning the distress incident. </w:t>
      </w:r>
      <w:del w:id="115" w:author="CEPT" w:date="2023-08-24T11:59:00Z">
        <w:r w:rsidRPr="003C04F1" w:rsidDel="007D1BF0">
          <w:delText>If direct-printing telegraphy is used, it shall be in the forward error-correcting mode.</w:delText>
        </w:r>
      </w:del>
      <w:ins w:id="116" w:author="CEPT" w:date="2023-08-24T11:59:00Z">
        <w:r w:rsidR="007D1BF0" w:rsidRPr="006E0DBB">
          <w:rPr>
            <w:sz w:val="16"/>
            <w:szCs w:val="16"/>
          </w:rPr>
          <w:t>     (WRC</w:t>
        </w:r>
        <w:r w:rsidR="007D1BF0" w:rsidRPr="006E0DBB">
          <w:rPr>
            <w:sz w:val="16"/>
            <w:szCs w:val="16"/>
          </w:rPr>
          <w:noBreakHyphen/>
          <w:t>23)</w:t>
        </w:r>
      </w:ins>
    </w:p>
    <w:p w14:paraId="243AEF9D" w14:textId="66658CC0" w:rsidR="002939D9" w:rsidRDefault="004360CE">
      <w:pPr>
        <w:pStyle w:val="Reasons"/>
      </w:pPr>
      <w:r>
        <w:rPr>
          <w:b/>
        </w:rPr>
        <w:t>Reasons:</w:t>
      </w:r>
      <w:r>
        <w:tab/>
      </w:r>
      <w:r w:rsidR="007D1BF0" w:rsidRPr="006E0DBB">
        <w:t xml:space="preserve">NBDP has been deleted from the GMDSS, </w:t>
      </w:r>
      <w:r w:rsidR="007D1BF0" w:rsidRPr="006E0DBB">
        <w:rPr>
          <w:lang w:val="en-CA"/>
        </w:rPr>
        <w:t xml:space="preserve">with the exception of MSI on certain frequencies which are contained in Appendix </w:t>
      </w:r>
      <w:r w:rsidR="007D1BF0" w:rsidRPr="006E0DBB">
        <w:rPr>
          <w:b/>
          <w:lang w:val="en-CA"/>
        </w:rPr>
        <w:t>15</w:t>
      </w:r>
      <w:r w:rsidR="007D1BF0" w:rsidRPr="006E0DBB">
        <w:t>. On-scene communications are distress traffic between the mobile unit in distress and assisting mobile units. Therefore, on-scene communications using NBDP is not appropriate.</w:t>
      </w:r>
    </w:p>
    <w:p w14:paraId="040727D1" w14:textId="08B5BC39" w:rsidR="002939D9" w:rsidRDefault="004360CE">
      <w:pPr>
        <w:pStyle w:val="Proposal"/>
      </w:pPr>
      <w:r>
        <w:t>MOD</w:t>
      </w:r>
      <w:r>
        <w:tab/>
        <w:t>EUR/</w:t>
      </w:r>
      <w:r w:rsidR="00EF0029">
        <w:t>XXXX</w:t>
      </w:r>
      <w:r w:rsidR="001B6E04">
        <w:t>A11A1/</w:t>
      </w:r>
      <w:r>
        <w:t>37</w:t>
      </w:r>
    </w:p>
    <w:p w14:paraId="218F1EDF" w14:textId="0D718C33" w:rsidR="00E240A1" w:rsidRPr="003C04F1" w:rsidRDefault="004360CE" w:rsidP="007F1392">
      <w:r w:rsidRPr="003C04F1">
        <w:rPr>
          <w:rStyle w:val="Artdef"/>
        </w:rPr>
        <w:t>32.57</w:t>
      </w:r>
      <w:r w:rsidRPr="003C04F1">
        <w:tab/>
        <w:t>§ 34</w:t>
      </w:r>
      <w:r w:rsidRPr="003C04F1">
        <w:tab/>
        <w:t>1)</w:t>
      </w:r>
      <w:r w:rsidRPr="003C04F1">
        <w:tab/>
        <w:t xml:space="preserve">The preferred frequencies in radiotelephony for on-scene communications are 156.8 MHz and 2 182 kHz. </w:t>
      </w:r>
      <w:del w:id="117" w:author="CEPT" w:date="2023-08-24T12:00:00Z">
        <w:r w:rsidRPr="003C04F1" w:rsidDel="007D1BF0">
          <w:delText>The frequency 2 174.5 kHz may also be used for ship-to-ship on-scene communications using narrow-band direct-printing telegraphy in the forward error correcting mode.</w:delText>
        </w:r>
      </w:del>
      <w:ins w:id="118" w:author="CEPT" w:date="2023-08-24T12:01:00Z">
        <w:r w:rsidR="007D1BF0" w:rsidRPr="003C04F1">
          <w:rPr>
            <w:sz w:val="16"/>
            <w:szCs w:val="16"/>
          </w:rPr>
          <w:t>     (WRC</w:t>
        </w:r>
        <w:r w:rsidR="007D1BF0" w:rsidRPr="003C04F1">
          <w:rPr>
            <w:sz w:val="16"/>
            <w:szCs w:val="16"/>
          </w:rPr>
          <w:noBreakHyphen/>
        </w:r>
        <w:r w:rsidR="007D1BF0">
          <w:rPr>
            <w:sz w:val="16"/>
            <w:szCs w:val="16"/>
          </w:rPr>
          <w:t>23</w:t>
        </w:r>
        <w:r w:rsidR="007D1BF0" w:rsidRPr="003C04F1">
          <w:rPr>
            <w:sz w:val="16"/>
            <w:szCs w:val="16"/>
          </w:rPr>
          <w:t>)</w:t>
        </w:r>
      </w:ins>
    </w:p>
    <w:p w14:paraId="0AA00F5B" w14:textId="7757AE77" w:rsidR="002939D9" w:rsidRDefault="004360CE">
      <w:pPr>
        <w:pStyle w:val="Reasons"/>
      </w:pPr>
      <w:r>
        <w:rPr>
          <w:b/>
        </w:rPr>
        <w:t>Reasons:</w:t>
      </w:r>
      <w:r>
        <w:tab/>
      </w:r>
      <w:r w:rsidR="007D1BF0" w:rsidRPr="006E0DBB">
        <w:t xml:space="preserve">NBDP has been deleted from the GMDSS, </w:t>
      </w:r>
      <w:r w:rsidR="007D1BF0" w:rsidRPr="006E0DBB">
        <w:rPr>
          <w:lang w:val="en-CA"/>
        </w:rPr>
        <w:t xml:space="preserve">with the exception of MSI on certain frequencies which are contained in Appendix </w:t>
      </w:r>
      <w:r w:rsidR="007D1BF0" w:rsidRPr="006E0DBB">
        <w:rPr>
          <w:b/>
          <w:lang w:val="en-CA"/>
        </w:rPr>
        <w:t>15</w:t>
      </w:r>
      <w:r w:rsidR="007D1BF0" w:rsidRPr="006E0DBB">
        <w:t>. Therefore, ship-to-ship on-scene communications using NBDP is not appropriate.</w:t>
      </w:r>
    </w:p>
    <w:p w14:paraId="3979CE55" w14:textId="5EF4E4D3" w:rsidR="002939D9" w:rsidRDefault="004360CE">
      <w:pPr>
        <w:pStyle w:val="Proposal"/>
      </w:pPr>
      <w:r>
        <w:t>MOD</w:t>
      </w:r>
      <w:r>
        <w:tab/>
        <w:t>EUR/</w:t>
      </w:r>
      <w:r w:rsidR="00EF0029">
        <w:t>XXXX</w:t>
      </w:r>
      <w:r w:rsidR="001B6E04">
        <w:t>A11A1/</w:t>
      </w:r>
      <w:r>
        <w:t>38</w:t>
      </w:r>
    </w:p>
    <w:p w14:paraId="10ED562B" w14:textId="27B4C774" w:rsidR="00E240A1" w:rsidRPr="003C04F1" w:rsidRDefault="004360CE" w:rsidP="007F1392">
      <w:r w:rsidRPr="003C04F1">
        <w:rPr>
          <w:rStyle w:val="Artdef"/>
        </w:rPr>
        <w:t>32.59</w:t>
      </w:r>
      <w:r w:rsidRPr="003C04F1">
        <w:tab/>
        <w:t>§ 35</w:t>
      </w:r>
      <w:r w:rsidRPr="003C04F1">
        <w:tab/>
        <w:t>The selection or designation of on-scene frequencies is the responsibility of the unit coordinating search and rescue operations</w:t>
      </w:r>
      <w:r w:rsidRPr="003C04F1">
        <w:rPr>
          <w:rStyle w:val="Appelnotedebasdep"/>
        </w:rPr>
        <w:t>10</w:t>
      </w:r>
      <w:r w:rsidRPr="003C04F1">
        <w:t xml:space="preserve">. Normally, once an on-scene frequency is established, a continuous aural </w:t>
      </w:r>
      <w:del w:id="119" w:author="CEPT" w:date="2023-08-24T12:01:00Z">
        <w:r w:rsidRPr="003C04F1" w:rsidDel="007D1BF0">
          <w:delText xml:space="preserve">or teleprinter </w:delText>
        </w:r>
      </w:del>
      <w:r w:rsidRPr="003C04F1">
        <w:t>watch is maintained by all participating on-scene mobile units on the selected frequency.</w:t>
      </w:r>
      <w:ins w:id="120" w:author="CEPT" w:date="2023-08-24T12:01:00Z">
        <w:r w:rsidR="007D1BF0" w:rsidRPr="003C04F1">
          <w:rPr>
            <w:sz w:val="16"/>
            <w:szCs w:val="16"/>
          </w:rPr>
          <w:t>     (WRC</w:t>
        </w:r>
        <w:r w:rsidR="007D1BF0" w:rsidRPr="003C04F1">
          <w:rPr>
            <w:sz w:val="16"/>
            <w:szCs w:val="16"/>
          </w:rPr>
          <w:noBreakHyphen/>
        </w:r>
        <w:r w:rsidR="007D1BF0">
          <w:rPr>
            <w:sz w:val="16"/>
            <w:szCs w:val="16"/>
          </w:rPr>
          <w:t>23</w:t>
        </w:r>
        <w:r w:rsidR="007D1BF0" w:rsidRPr="003C04F1">
          <w:rPr>
            <w:sz w:val="16"/>
            <w:szCs w:val="16"/>
          </w:rPr>
          <w:t>)</w:t>
        </w:r>
      </w:ins>
    </w:p>
    <w:p w14:paraId="7C0F6770" w14:textId="7CBE38DA" w:rsidR="002939D9" w:rsidRDefault="004360CE">
      <w:pPr>
        <w:pStyle w:val="Reasons"/>
      </w:pPr>
      <w:r>
        <w:rPr>
          <w:b/>
        </w:rPr>
        <w:lastRenderedPageBreak/>
        <w:t>Reasons:</w:t>
      </w:r>
      <w:r>
        <w:tab/>
      </w:r>
      <w:r w:rsidR="007D1BF0" w:rsidRPr="006E0DBB">
        <w:rPr>
          <w:rFonts w:eastAsia="SimSun"/>
        </w:rPr>
        <w:t>Except NBDP, a</w:t>
      </w:r>
      <w:r w:rsidR="007D1BF0" w:rsidRPr="006E0DBB">
        <w:t>ll the frequencies for on-scene communications identified in the Nos. </w:t>
      </w:r>
      <w:r w:rsidR="007D1BF0" w:rsidRPr="006E0DBB">
        <w:rPr>
          <w:b/>
        </w:rPr>
        <w:t>32.57</w:t>
      </w:r>
      <w:r w:rsidR="007D1BF0" w:rsidRPr="006E0DBB">
        <w:t xml:space="preserve"> and </w:t>
      </w:r>
      <w:r w:rsidR="007D1BF0" w:rsidRPr="006E0DBB">
        <w:rPr>
          <w:b/>
        </w:rPr>
        <w:t>32.58</w:t>
      </w:r>
      <w:r w:rsidR="007D1BF0" w:rsidRPr="006E0DBB">
        <w:t xml:space="preserve"> are the frequencies for radiotelephony. Therefore, teleprinter watch is not required to be maintained.</w:t>
      </w:r>
    </w:p>
    <w:p w14:paraId="76004040" w14:textId="77777777" w:rsidR="00E240A1" w:rsidRPr="003C04F1" w:rsidRDefault="004360CE" w:rsidP="007F1392">
      <w:pPr>
        <w:pStyle w:val="Section2"/>
        <w:keepNext/>
        <w:jc w:val="left"/>
      </w:pPr>
      <w:r w:rsidRPr="003C04F1">
        <w:rPr>
          <w:rStyle w:val="Artdef"/>
          <w:i w:val="0"/>
        </w:rPr>
        <w:t>32.60</w:t>
      </w:r>
      <w:r w:rsidRPr="003C04F1">
        <w:rPr>
          <w:rStyle w:val="Artdef"/>
        </w:rPr>
        <w:tab/>
      </w:r>
      <w:r w:rsidRPr="003C04F1">
        <w:t>C − Locating and homing signals</w:t>
      </w:r>
    </w:p>
    <w:p w14:paraId="02ADCE2A" w14:textId="0AE8ECFE" w:rsidR="002939D9" w:rsidRDefault="004360CE">
      <w:pPr>
        <w:pStyle w:val="Proposal"/>
      </w:pPr>
      <w:r>
        <w:t>MOD</w:t>
      </w:r>
      <w:r>
        <w:tab/>
        <w:t>EUR/</w:t>
      </w:r>
      <w:r w:rsidR="00EF0029">
        <w:t>XXXX</w:t>
      </w:r>
      <w:r w:rsidR="001B6E04">
        <w:t>A11A1/</w:t>
      </w:r>
      <w:r>
        <w:t>39</w:t>
      </w:r>
    </w:p>
    <w:p w14:paraId="60CADEEC" w14:textId="07010E4F" w:rsidR="00E240A1" w:rsidRPr="003C04F1" w:rsidRDefault="004360CE" w:rsidP="007F1392">
      <w:pPr>
        <w:pStyle w:val="Normalaftertitle"/>
      </w:pPr>
      <w:r w:rsidRPr="003C04F1">
        <w:rPr>
          <w:rStyle w:val="Artdef"/>
        </w:rPr>
        <w:t>32.61</w:t>
      </w:r>
      <w:r w:rsidRPr="003C04F1">
        <w:tab/>
        <w:t>§ 36</w:t>
      </w:r>
      <w:r w:rsidRPr="003C04F1">
        <w:tab/>
        <w:t>1)</w:t>
      </w:r>
      <w:r w:rsidRPr="003C04F1">
        <w:tab/>
        <w:t xml:space="preserve">Locating signals are radio transmissions intended to facilitate the finding of a mobile unit in distress or the location of survivors. These signals include those transmitted by searching units, and those transmitted by the mobile unit in distress, by survival craft, </w:t>
      </w:r>
      <w:del w:id="121" w:author="CEPT" w:date="2023-08-24T12:03:00Z">
        <w:r w:rsidRPr="003C04F1" w:rsidDel="007D1BF0">
          <w:delText xml:space="preserve">by float-free EPIRBs, </w:delText>
        </w:r>
      </w:del>
      <w:r w:rsidRPr="003C04F1">
        <w:t>by satellite EPIRBs</w:t>
      </w:r>
      <w:ins w:id="122" w:author="CEPT" w:date="2023-08-24T12:03:00Z">
        <w:r w:rsidR="007D1BF0">
          <w:t>, by radar SAR</w:t>
        </w:r>
      </w:ins>
      <w:ins w:id="123" w:author="CEPT" w:date="2023-08-24T12:04:00Z">
        <w:r w:rsidR="007D1BF0">
          <w:t>Ts</w:t>
        </w:r>
      </w:ins>
      <w:r w:rsidRPr="003C04F1">
        <w:t xml:space="preserve"> and by </w:t>
      </w:r>
      <w:del w:id="124" w:author="CEPT" w:date="2023-08-24T12:04:00Z">
        <w:r w:rsidRPr="003C04F1" w:rsidDel="007D1BF0">
          <w:delText>search and rescue radar transponders</w:delText>
        </w:r>
      </w:del>
      <w:ins w:id="125" w:author="CEPT" w:date="2023-08-24T12:04:00Z">
        <w:r w:rsidR="007D1BF0">
          <w:t>AIS-SARTs</w:t>
        </w:r>
      </w:ins>
      <w:r w:rsidRPr="003C04F1">
        <w:t xml:space="preserve"> to assist the searching units.</w:t>
      </w:r>
      <w:ins w:id="126" w:author="CEPT" w:date="2023-08-24T12:01:00Z">
        <w:r w:rsidR="007D1BF0" w:rsidRPr="003C04F1">
          <w:rPr>
            <w:sz w:val="16"/>
            <w:szCs w:val="16"/>
          </w:rPr>
          <w:t>     (WRC</w:t>
        </w:r>
        <w:r w:rsidR="007D1BF0" w:rsidRPr="003C04F1">
          <w:rPr>
            <w:sz w:val="16"/>
            <w:szCs w:val="16"/>
          </w:rPr>
          <w:noBreakHyphen/>
        </w:r>
        <w:r w:rsidR="007D1BF0">
          <w:rPr>
            <w:sz w:val="16"/>
            <w:szCs w:val="16"/>
          </w:rPr>
          <w:t>23</w:t>
        </w:r>
        <w:r w:rsidR="007D1BF0" w:rsidRPr="003C04F1">
          <w:rPr>
            <w:sz w:val="16"/>
            <w:szCs w:val="16"/>
          </w:rPr>
          <w:t>)</w:t>
        </w:r>
      </w:ins>
    </w:p>
    <w:p w14:paraId="61D6F062" w14:textId="10D846A0" w:rsidR="002939D9" w:rsidRDefault="004360CE">
      <w:pPr>
        <w:pStyle w:val="Reasons"/>
      </w:pPr>
      <w:r>
        <w:rPr>
          <w:b/>
        </w:rPr>
        <w:t>Reasons:</w:t>
      </w:r>
      <w:r>
        <w:tab/>
      </w:r>
      <w:r w:rsidR="007D1BF0" w:rsidRPr="007D1BF0">
        <w:rPr>
          <w:rFonts w:eastAsia="SimSun"/>
        </w:rPr>
        <w:t>Editorial changes to the name of EPIRB and SART. AIS-SART, which transmits locating signals, is also part of the GMDSS</w:t>
      </w:r>
      <w:r w:rsidR="007D1BF0">
        <w:rPr>
          <w:rFonts w:eastAsia="SimSun"/>
        </w:rPr>
        <w:t>.</w:t>
      </w:r>
    </w:p>
    <w:p w14:paraId="0DD0B89F" w14:textId="77777777" w:rsidR="00E240A1" w:rsidRPr="003C04F1" w:rsidRDefault="004360CE" w:rsidP="006164ED">
      <w:pPr>
        <w:pStyle w:val="ArtNo"/>
      </w:pPr>
      <w:bookmarkStart w:id="127" w:name="_Toc42842450"/>
      <w:r w:rsidRPr="00B00D58">
        <w:t xml:space="preserve">ARTICLE </w:t>
      </w:r>
      <w:r w:rsidRPr="00B00D58">
        <w:rPr>
          <w:rStyle w:val="href"/>
        </w:rPr>
        <w:t>33</w:t>
      </w:r>
      <w:bookmarkEnd w:id="127"/>
    </w:p>
    <w:p w14:paraId="1B475726" w14:textId="77777777" w:rsidR="00E240A1" w:rsidRPr="003C04F1" w:rsidRDefault="004360CE" w:rsidP="007F1392">
      <w:pPr>
        <w:pStyle w:val="Arttitle"/>
      </w:pPr>
      <w:bookmarkStart w:id="128" w:name="_Toc327956650"/>
      <w:bookmarkStart w:id="129" w:name="_Toc42842451"/>
      <w:r w:rsidRPr="003C04F1">
        <w:t>Operational procedures for urgency and safety communications in</w:t>
      </w:r>
      <w:r w:rsidRPr="003C04F1">
        <w:br/>
        <w:t>the global maritime distress and safety system (GMDSS)</w:t>
      </w:r>
      <w:bookmarkEnd w:id="128"/>
      <w:bookmarkEnd w:id="129"/>
    </w:p>
    <w:p w14:paraId="1AE706CD" w14:textId="77777777" w:rsidR="00E240A1" w:rsidRPr="003C04F1" w:rsidRDefault="004360CE" w:rsidP="007F1392">
      <w:pPr>
        <w:pStyle w:val="Section1"/>
        <w:keepNext/>
        <w:tabs>
          <w:tab w:val="left" w:pos="1134"/>
          <w:tab w:val="left" w:pos="1871"/>
          <w:tab w:val="left" w:pos="2268"/>
        </w:tabs>
      </w:pPr>
      <w:r w:rsidRPr="003C04F1">
        <w:t>Section II − Urgency communications</w:t>
      </w:r>
    </w:p>
    <w:p w14:paraId="2BFCB094" w14:textId="205EFDC9" w:rsidR="002939D9" w:rsidRDefault="004360CE">
      <w:pPr>
        <w:pStyle w:val="Proposal"/>
      </w:pPr>
      <w:r>
        <w:t>MOD</w:t>
      </w:r>
      <w:r>
        <w:tab/>
        <w:t>EUR/</w:t>
      </w:r>
      <w:r w:rsidR="00EF0029">
        <w:t>XXXX</w:t>
      </w:r>
      <w:r w:rsidR="001B6E04">
        <w:t>A11A1/</w:t>
      </w:r>
      <w:r>
        <w:t>40</w:t>
      </w:r>
    </w:p>
    <w:p w14:paraId="180EE9E5" w14:textId="3CF322E6" w:rsidR="00E240A1" w:rsidRPr="003C04F1" w:rsidRDefault="004360CE" w:rsidP="007F1392">
      <w:pPr>
        <w:rPr>
          <w:sz w:val="16"/>
          <w:szCs w:val="16"/>
        </w:rPr>
      </w:pPr>
      <w:r w:rsidRPr="003C04F1">
        <w:rPr>
          <w:rStyle w:val="Artdef"/>
        </w:rPr>
        <w:t>33.8</w:t>
      </w:r>
      <w:r w:rsidRPr="003C04F1">
        <w:tab/>
        <w:t>§ 2</w:t>
      </w:r>
      <w:r w:rsidRPr="003C04F1">
        <w:tab/>
        <w:t>1)</w:t>
      </w:r>
      <w:r w:rsidRPr="003C04F1">
        <w:tab/>
        <w:t>In a terrestrial system, urgency communications consist of an announcement, transmitted using digital selective calling, followed by the urgency call and message transmitted using radiotelephony</w:t>
      </w:r>
      <w:del w:id="130" w:author="CEPT" w:date="2023-08-24T12:04:00Z">
        <w:r w:rsidRPr="003C04F1" w:rsidDel="007D1BF0">
          <w:delText>, narrow-band direct-printing,</w:delText>
        </w:r>
      </w:del>
      <w:r w:rsidRPr="003C04F1">
        <w:t xml:space="preserve"> or data. The announcement of the urgency message shall be made on one or more of the distress and safety calling frequencies specified in Section I of Article </w:t>
      </w:r>
      <w:r w:rsidRPr="003C04F1">
        <w:rPr>
          <w:rStyle w:val="ArtrefBold"/>
        </w:rPr>
        <w:t>31</w:t>
      </w:r>
      <w:r w:rsidRPr="003C04F1">
        <w:t xml:space="preserve"> using either digital selective calling and the urgency call format, or if not available, radio telephony procedures and the urgency signal. Announcements using digital selective calling should use the technical structure and content set forth in the most recent version of Recommendations ITU</w:t>
      </w:r>
      <w:r w:rsidRPr="003C04F1">
        <w:noBreakHyphen/>
        <w:t>R M.493 and ITU</w:t>
      </w:r>
      <w:r w:rsidRPr="003C04F1">
        <w:noBreakHyphen/>
        <w:t>R M.541. A separate announcement need not be made if the urgency message is to be transmitted through the maritime mobile-satellite service.</w:t>
      </w:r>
      <w:r w:rsidRPr="003C04F1">
        <w:rPr>
          <w:sz w:val="16"/>
          <w:szCs w:val="16"/>
        </w:rPr>
        <w:t>     (WRC</w:t>
      </w:r>
      <w:r w:rsidRPr="003C04F1">
        <w:rPr>
          <w:sz w:val="16"/>
          <w:szCs w:val="16"/>
        </w:rPr>
        <w:noBreakHyphen/>
      </w:r>
      <w:del w:id="131" w:author="CEPT" w:date="2023-08-24T12:04:00Z">
        <w:r w:rsidRPr="003C04F1" w:rsidDel="007D1BF0">
          <w:rPr>
            <w:sz w:val="16"/>
            <w:szCs w:val="16"/>
          </w:rPr>
          <w:delText>07</w:delText>
        </w:r>
      </w:del>
      <w:ins w:id="132" w:author="CEPT" w:date="2023-08-24T12:04:00Z">
        <w:r w:rsidR="007D1BF0">
          <w:rPr>
            <w:sz w:val="16"/>
            <w:szCs w:val="16"/>
          </w:rPr>
          <w:t>23</w:t>
        </w:r>
      </w:ins>
      <w:r w:rsidRPr="003C04F1">
        <w:rPr>
          <w:sz w:val="16"/>
          <w:szCs w:val="16"/>
        </w:rPr>
        <w:t>)</w:t>
      </w:r>
    </w:p>
    <w:p w14:paraId="0F2FBEA6" w14:textId="7C0CC117" w:rsidR="002939D9" w:rsidRDefault="004360CE">
      <w:pPr>
        <w:pStyle w:val="Reasons"/>
      </w:pPr>
      <w:r>
        <w:rPr>
          <w:b/>
        </w:rPr>
        <w:t>Reasons:</w:t>
      </w:r>
      <w:r>
        <w:tab/>
      </w:r>
      <w:r w:rsidR="007D1BF0" w:rsidRPr="006E0DBB">
        <w:t xml:space="preserve">NBDP has been deleted from the GMDSS, </w:t>
      </w:r>
      <w:r w:rsidR="007D1BF0" w:rsidRPr="006E0DBB">
        <w:rPr>
          <w:lang w:val="en-CA"/>
        </w:rPr>
        <w:t xml:space="preserve">with the exception of MSI on certain frequencies which are contained in Appendix </w:t>
      </w:r>
      <w:r w:rsidR="007D1BF0" w:rsidRPr="006E0DBB">
        <w:rPr>
          <w:b/>
          <w:lang w:val="en-CA"/>
        </w:rPr>
        <w:t>15</w:t>
      </w:r>
      <w:r w:rsidR="007D1BF0" w:rsidRPr="006E0DBB">
        <w:t>. Therefore, urgency communications by NBDP is not appropriate.</w:t>
      </w:r>
    </w:p>
    <w:p w14:paraId="35B1B295" w14:textId="27B59514" w:rsidR="002939D9" w:rsidRDefault="004360CE">
      <w:pPr>
        <w:pStyle w:val="Proposal"/>
      </w:pPr>
      <w:r>
        <w:t>MOD</w:t>
      </w:r>
      <w:r>
        <w:tab/>
        <w:t>EUR/</w:t>
      </w:r>
      <w:r w:rsidR="00EF0029">
        <w:t>XXXX</w:t>
      </w:r>
      <w:r w:rsidR="001B6E04">
        <w:t>A11A1/</w:t>
      </w:r>
      <w:r>
        <w:t>41</w:t>
      </w:r>
    </w:p>
    <w:p w14:paraId="7D1CD485" w14:textId="257CC6D9" w:rsidR="00E240A1" w:rsidRPr="003C04F1" w:rsidRDefault="004360CE" w:rsidP="007F1392">
      <w:r w:rsidRPr="003C04F1">
        <w:rPr>
          <w:rStyle w:val="Artdef"/>
        </w:rPr>
        <w:t>33.12</w:t>
      </w:r>
      <w:r w:rsidRPr="003C04F1">
        <w:tab/>
        <w:t>§ 6</w:t>
      </w:r>
      <w:r w:rsidRPr="003C04F1">
        <w:tab/>
      </w:r>
      <w:del w:id="133" w:author="CEPT" w:date="2023-08-24T12:05:00Z">
        <w:r w:rsidRPr="003C04F1" w:rsidDel="007D1BF0">
          <w:delText>1)</w:delText>
        </w:r>
        <w:r w:rsidRPr="003C04F1" w:rsidDel="007D1BF0">
          <w:tab/>
        </w:r>
      </w:del>
      <w:r w:rsidRPr="003C04F1">
        <w:t>The urgency call should consist of the following, taking into account Nos. </w:t>
      </w:r>
      <w:r w:rsidRPr="003C04F1">
        <w:rPr>
          <w:b/>
          <w:bCs/>
        </w:rPr>
        <w:t>32.6</w:t>
      </w:r>
      <w:r w:rsidRPr="003C04F1">
        <w:t xml:space="preserve"> and </w:t>
      </w:r>
      <w:r w:rsidRPr="003C04F1">
        <w:rPr>
          <w:b/>
          <w:bCs/>
        </w:rPr>
        <w:t>32.7</w:t>
      </w:r>
      <w:r w:rsidRPr="003C04F1">
        <w:t>:</w:t>
      </w:r>
    </w:p>
    <w:p w14:paraId="5611DCB7" w14:textId="77777777" w:rsidR="00E240A1" w:rsidRPr="003C04F1" w:rsidRDefault="004360CE" w:rsidP="007F1392">
      <w:pPr>
        <w:pStyle w:val="enumlev2"/>
        <w:tabs>
          <w:tab w:val="left" w:pos="2268"/>
        </w:tabs>
      </w:pPr>
      <w:r w:rsidRPr="003C04F1">
        <w:t>–</w:t>
      </w:r>
      <w:r w:rsidRPr="003C04F1">
        <w:tab/>
        <w:t>the urgency signal “PAN PAN”, spoken three times;</w:t>
      </w:r>
    </w:p>
    <w:p w14:paraId="064D2FA0" w14:textId="77777777" w:rsidR="00E240A1" w:rsidRPr="003C04F1" w:rsidRDefault="004360CE" w:rsidP="007F1392">
      <w:pPr>
        <w:pStyle w:val="enumlev2"/>
        <w:tabs>
          <w:tab w:val="left" w:pos="2268"/>
        </w:tabs>
      </w:pPr>
      <w:r w:rsidRPr="003C04F1">
        <w:t>–</w:t>
      </w:r>
      <w:r w:rsidRPr="003C04F1">
        <w:tab/>
        <w:t>the name of the called station or “ALL STATIONS”, spoken three times;</w:t>
      </w:r>
    </w:p>
    <w:p w14:paraId="5A28CA1E" w14:textId="77777777" w:rsidR="00E240A1" w:rsidRPr="003C04F1" w:rsidRDefault="004360CE" w:rsidP="007F1392">
      <w:pPr>
        <w:pStyle w:val="enumlev2"/>
        <w:tabs>
          <w:tab w:val="left" w:pos="2268"/>
        </w:tabs>
      </w:pPr>
      <w:r w:rsidRPr="003C04F1">
        <w:t>–</w:t>
      </w:r>
      <w:r w:rsidRPr="003C04F1">
        <w:tab/>
        <w:t>the words “THIS IS”;</w:t>
      </w:r>
    </w:p>
    <w:p w14:paraId="69DEB531" w14:textId="77777777" w:rsidR="00E240A1" w:rsidRPr="003C04F1" w:rsidRDefault="004360CE" w:rsidP="00BE4E18">
      <w:r w:rsidRPr="003C04F1">
        <w:br w:type="page"/>
      </w:r>
    </w:p>
    <w:p w14:paraId="1FD9FFE8" w14:textId="77777777" w:rsidR="00E240A1" w:rsidRPr="003C04F1" w:rsidRDefault="004360CE" w:rsidP="007F1392">
      <w:pPr>
        <w:pStyle w:val="enumlev2"/>
        <w:tabs>
          <w:tab w:val="left" w:pos="2268"/>
        </w:tabs>
      </w:pPr>
      <w:r w:rsidRPr="003C04F1">
        <w:lastRenderedPageBreak/>
        <w:t>–</w:t>
      </w:r>
      <w:r w:rsidRPr="003C04F1">
        <w:tab/>
        <w:t>the name of the station transmitting the urgency message, spoken three times;</w:t>
      </w:r>
    </w:p>
    <w:p w14:paraId="093B185D" w14:textId="77777777" w:rsidR="00E240A1" w:rsidRPr="003C04F1" w:rsidRDefault="004360CE" w:rsidP="007F1392">
      <w:pPr>
        <w:pStyle w:val="enumlev2"/>
        <w:tabs>
          <w:tab w:val="left" w:pos="2268"/>
        </w:tabs>
      </w:pPr>
      <w:r w:rsidRPr="003C04F1">
        <w:t>–</w:t>
      </w:r>
      <w:r w:rsidRPr="003C04F1">
        <w:tab/>
        <w:t>the call sign or any other identification;</w:t>
      </w:r>
    </w:p>
    <w:p w14:paraId="3B225A4A" w14:textId="77777777" w:rsidR="00E240A1" w:rsidRPr="003C04F1" w:rsidRDefault="004360CE" w:rsidP="007F1392">
      <w:pPr>
        <w:pStyle w:val="enumlev2"/>
        <w:tabs>
          <w:tab w:val="left" w:pos="2268"/>
        </w:tabs>
      </w:pPr>
      <w:r w:rsidRPr="003C04F1">
        <w:t>–</w:t>
      </w:r>
      <w:r w:rsidRPr="003C04F1">
        <w:tab/>
        <w:t>the MMSI (if the initial announcement has been sent by DSC),</w:t>
      </w:r>
    </w:p>
    <w:p w14:paraId="2FEE8CB2" w14:textId="77777777" w:rsidR="00E240A1" w:rsidRPr="003C04F1" w:rsidRDefault="004360CE" w:rsidP="007F1392">
      <w:r w:rsidRPr="003C04F1">
        <w:t>followed by the urgency message or followed by the details of the channel to be used for the message in the case where a working channel is to be used.</w:t>
      </w:r>
    </w:p>
    <w:p w14:paraId="6D984AE6" w14:textId="77777777" w:rsidR="00E240A1" w:rsidRPr="003C04F1" w:rsidRDefault="004360CE" w:rsidP="007F1392">
      <w:r w:rsidRPr="003C04F1">
        <w:t xml:space="preserve">In radiotelephony, on the selected working frequency, the urgency call and message consist of the following, taking into account Nos. </w:t>
      </w:r>
      <w:r w:rsidRPr="003C04F1">
        <w:rPr>
          <w:b/>
        </w:rPr>
        <w:t>32.6</w:t>
      </w:r>
      <w:r w:rsidRPr="003C04F1">
        <w:t xml:space="preserve"> and </w:t>
      </w:r>
      <w:r w:rsidRPr="003C04F1">
        <w:rPr>
          <w:b/>
        </w:rPr>
        <w:t>32.7</w:t>
      </w:r>
      <w:r w:rsidRPr="003C04F1">
        <w:t>:</w:t>
      </w:r>
    </w:p>
    <w:p w14:paraId="067E4947" w14:textId="77777777" w:rsidR="00E240A1" w:rsidRPr="003C04F1" w:rsidRDefault="004360CE" w:rsidP="007F1392">
      <w:pPr>
        <w:pStyle w:val="enumlev2"/>
        <w:tabs>
          <w:tab w:val="left" w:pos="2268"/>
        </w:tabs>
      </w:pPr>
      <w:r w:rsidRPr="003C04F1">
        <w:t>–</w:t>
      </w:r>
      <w:r w:rsidRPr="003C04F1">
        <w:tab/>
        <w:t>the urgency signal “PAN PAN”, spoken three times;</w:t>
      </w:r>
    </w:p>
    <w:p w14:paraId="35CDD5AD" w14:textId="77777777" w:rsidR="00E240A1" w:rsidRPr="003C04F1" w:rsidRDefault="004360CE" w:rsidP="007F1392">
      <w:pPr>
        <w:pStyle w:val="enumlev2"/>
        <w:tabs>
          <w:tab w:val="left" w:pos="2268"/>
        </w:tabs>
      </w:pPr>
      <w:r w:rsidRPr="003C04F1">
        <w:t>–</w:t>
      </w:r>
      <w:r w:rsidRPr="003C04F1">
        <w:tab/>
        <w:t>the name of the called station or “ALL STATIONS”, spoken three times;</w:t>
      </w:r>
    </w:p>
    <w:p w14:paraId="348B201F" w14:textId="77777777" w:rsidR="00E240A1" w:rsidRPr="003C04F1" w:rsidRDefault="004360CE" w:rsidP="007F1392">
      <w:pPr>
        <w:pStyle w:val="enumlev2"/>
        <w:tabs>
          <w:tab w:val="left" w:pos="2268"/>
        </w:tabs>
      </w:pPr>
      <w:r w:rsidRPr="003C04F1">
        <w:t>–</w:t>
      </w:r>
      <w:r w:rsidRPr="003C04F1">
        <w:tab/>
        <w:t>the words “THIS IS”;</w:t>
      </w:r>
    </w:p>
    <w:p w14:paraId="585C09AC" w14:textId="77777777" w:rsidR="00E240A1" w:rsidRPr="003C04F1" w:rsidRDefault="004360CE" w:rsidP="007F1392">
      <w:pPr>
        <w:pStyle w:val="enumlev2"/>
        <w:tabs>
          <w:tab w:val="left" w:pos="2268"/>
        </w:tabs>
      </w:pPr>
      <w:r w:rsidRPr="003C04F1">
        <w:t>–</w:t>
      </w:r>
      <w:r w:rsidRPr="003C04F1">
        <w:tab/>
        <w:t>the name of the station transmitting the urgency message, spoken three times;</w:t>
      </w:r>
    </w:p>
    <w:p w14:paraId="5DEBDF1A" w14:textId="77777777" w:rsidR="00E240A1" w:rsidRPr="003C04F1" w:rsidRDefault="004360CE" w:rsidP="007F1392">
      <w:pPr>
        <w:pStyle w:val="enumlev2"/>
        <w:tabs>
          <w:tab w:val="left" w:pos="2268"/>
        </w:tabs>
      </w:pPr>
      <w:r w:rsidRPr="003C04F1">
        <w:t>–</w:t>
      </w:r>
      <w:r w:rsidRPr="003C04F1">
        <w:tab/>
        <w:t>the call sign or any other identification;</w:t>
      </w:r>
    </w:p>
    <w:p w14:paraId="3CDADD8F" w14:textId="77777777" w:rsidR="00E240A1" w:rsidRPr="003C04F1" w:rsidRDefault="004360CE" w:rsidP="007F1392">
      <w:pPr>
        <w:pStyle w:val="enumlev2"/>
        <w:tabs>
          <w:tab w:val="left" w:pos="2268"/>
        </w:tabs>
      </w:pPr>
      <w:r w:rsidRPr="003C04F1">
        <w:t>–</w:t>
      </w:r>
      <w:r w:rsidRPr="003C04F1">
        <w:tab/>
        <w:t>the MMSI (if the initial announcement has been sent by DSC);</w:t>
      </w:r>
    </w:p>
    <w:p w14:paraId="33728D1E" w14:textId="7C1C40F4" w:rsidR="00E240A1" w:rsidRPr="003C04F1" w:rsidRDefault="004360CE" w:rsidP="007F1392">
      <w:pPr>
        <w:pStyle w:val="enumlev2"/>
      </w:pPr>
      <w:r w:rsidRPr="003C04F1">
        <w:t>–</w:t>
      </w:r>
      <w:r w:rsidRPr="003C04F1">
        <w:tab/>
        <w:t>the text of the urgency message.</w:t>
      </w:r>
      <w:r w:rsidRPr="003C04F1">
        <w:rPr>
          <w:sz w:val="16"/>
          <w:szCs w:val="16"/>
        </w:rPr>
        <w:t>     (WRC</w:t>
      </w:r>
      <w:r w:rsidRPr="003C04F1">
        <w:rPr>
          <w:sz w:val="16"/>
          <w:szCs w:val="16"/>
        </w:rPr>
        <w:noBreakHyphen/>
      </w:r>
      <w:del w:id="134" w:author="CEPT" w:date="2023-08-24T12:06:00Z">
        <w:r w:rsidRPr="003C04F1" w:rsidDel="007D1BF0">
          <w:rPr>
            <w:sz w:val="16"/>
            <w:szCs w:val="16"/>
          </w:rPr>
          <w:delText>12</w:delText>
        </w:r>
      </w:del>
      <w:ins w:id="135" w:author="CEPT" w:date="2023-08-24T12:06:00Z">
        <w:r w:rsidR="007D1BF0">
          <w:rPr>
            <w:sz w:val="16"/>
            <w:szCs w:val="16"/>
          </w:rPr>
          <w:t>23</w:t>
        </w:r>
      </w:ins>
      <w:r w:rsidRPr="003C04F1">
        <w:rPr>
          <w:sz w:val="16"/>
          <w:szCs w:val="16"/>
        </w:rPr>
        <w:t>)</w:t>
      </w:r>
    </w:p>
    <w:p w14:paraId="4C9C8D64" w14:textId="6BC952DD" w:rsidR="002939D9" w:rsidRDefault="004360CE">
      <w:pPr>
        <w:pStyle w:val="Reasons"/>
      </w:pPr>
      <w:r>
        <w:rPr>
          <w:b/>
        </w:rPr>
        <w:t>Reasons:</w:t>
      </w:r>
      <w:r>
        <w:tab/>
      </w:r>
      <w:r w:rsidR="007D1BF0" w:rsidRPr="006E0DBB">
        <w:rPr>
          <w:rFonts w:eastAsia="SimSun"/>
        </w:rPr>
        <w:t xml:space="preserve">Editorial change to the number of provision, due to the suppression of </w:t>
      </w:r>
      <w:r w:rsidR="007D1BF0">
        <w:rPr>
          <w:rFonts w:eastAsia="SimSun"/>
        </w:rPr>
        <w:t xml:space="preserve">No. </w:t>
      </w:r>
      <w:r w:rsidR="007D1BF0" w:rsidRPr="006E0DBB">
        <w:rPr>
          <w:rFonts w:eastAsia="SimSun"/>
          <w:b/>
        </w:rPr>
        <w:t>33.13</w:t>
      </w:r>
      <w:r w:rsidR="007D1BF0" w:rsidRPr="006E0DBB">
        <w:rPr>
          <w:rFonts w:eastAsia="SimSun"/>
        </w:rPr>
        <w:t>.</w:t>
      </w:r>
    </w:p>
    <w:p w14:paraId="2CE918D6" w14:textId="31BE2DEE" w:rsidR="002939D9" w:rsidRDefault="004360CE">
      <w:pPr>
        <w:pStyle w:val="Proposal"/>
      </w:pPr>
      <w:r>
        <w:t>SUP</w:t>
      </w:r>
      <w:r>
        <w:tab/>
        <w:t>EUR/</w:t>
      </w:r>
      <w:r w:rsidR="00EF0029">
        <w:t>XXXX</w:t>
      </w:r>
      <w:r w:rsidR="001B6E04">
        <w:t>A11A1/</w:t>
      </w:r>
      <w:r>
        <w:t>42</w:t>
      </w:r>
    </w:p>
    <w:p w14:paraId="056A859D" w14:textId="77777777" w:rsidR="00E240A1" w:rsidRPr="003C04F1" w:rsidRDefault="004360CE" w:rsidP="007F1392">
      <w:r w:rsidRPr="003C04F1">
        <w:rPr>
          <w:rStyle w:val="Artdef"/>
        </w:rPr>
        <w:t>33.13</w:t>
      </w:r>
      <w:r w:rsidRPr="003C04F1">
        <w:tab/>
      </w:r>
      <w:r w:rsidRPr="003C04F1">
        <w:tab/>
        <w:t>2)</w:t>
      </w:r>
      <w:r w:rsidRPr="003C04F1">
        <w:tab/>
        <w:t>In narrow-band direct-printing, the urgency message shall be preceded by the urgency signal (see No. </w:t>
      </w:r>
      <w:r w:rsidRPr="003C04F1">
        <w:rPr>
          <w:rStyle w:val="ArtrefBold"/>
        </w:rPr>
        <w:t>33.10</w:t>
      </w:r>
      <w:r w:rsidRPr="003C04F1">
        <w:t>) and the identification of the transmitting station.</w:t>
      </w:r>
    </w:p>
    <w:p w14:paraId="62949088" w14:textId="7EE9D739" w:rsidR="002939D9" w:rsidRDefault="004360CE">
      <w:pPr>
        <w:pStyle w:val="Reasons"/>
      </w:pPr>
      <w:r>
        <w:rPr>
          <w:b/>
        </w:rPr>
        <w:t>Reasons:</w:t>
      </w:r>
      <w:r>
        <w:tab/>
      </w:r>
      <w:r w:rsidR="007D1BF0" w:rsidRPr="006E0DBB">
        <w:t xml:space="preserve">NBDP has been deleted from the GMDSS, </w:t>
      </w:r>
      <w:r w:rsidR="007D1BF0" w:rsidRPr="006E0DBB">
        <w:rPr>
          <w:lang w:val="en-CA"/>
        </w:rPr>
        <w:t xml:space="preserve">with the exception of MSI on certain frequencies which are contained in Appendix </w:t>
      </w:r>
      <w:r w:rsidR="007D1BF0" w:rsidRPr="006E0DBB">
        <w:rPr>
          <w:b/>
          <w:lang w:val="en-CA"/>
        </w:rPr>
        <w:t>15</w:t>
      </w:r>
      <w:r w:rsidR="007D1BF0" w:rsidRPr="006E0DBB">
        <w:t>. Therefore, urgency message by NBDP is not appropriate.</w:t>
      </w:r>
    </w:p>
    <w:p w14:paraId="78798998" w14:textId="3625B84E" w:rsidR="002939D9" w:rsidRDefault="004360CE">
      <w:pPr>
        <w:pStyle w:val="Proposal"/>
      </w:pPr>
      <w:r>
        <w:t>SUP</w:t>
      </w:r>
      <w:r>
        <w:tab/>
        <w:t>EUR/</w:t>
      </w:r>
      <w:r w:rsidR="00EF0029">
        <w:t>XXXX</w:t>
      </w:r>
      <w:r w:rsidR="001B6E04">
        <w:t>A11A1/</w:t>
      </w:r>
      <w:r>
        <w:t>43</w:t>
      </w:r>
    </w:p>
    <w:p w14:paraId="69A08467" w14:textId="77777777" w:rsidR="00E240A1" w:rsidRPr="003C04F1" w:rsidRDefault="004360CE" w:rsidP="007F1392">
      <w:r w:rsidRPr="003C04F1">
        <w:rPr>
          <w:rStyle w:val="Artdef"/>
        </w:rPr>
        <w:t>33.17</w:t>
      </w:r>
      <w:r w:rsidRPr="003C04F1">
        <w:tab/>
        <w:t>§ 9</w:t>
      </w:r>
      <w:r w:rsidRPr="003C04F1">
        <w:tab/>
        <w:t>1)</w:t>
      </w:r>
      <w:r w:rsidRPr="003C04F1">
        <w:tab/>
        <w:t>Error correction techniques in accordance with relevant ITU</w:t>
      </w:r>
      <w:r w:rsidRPr="003C04F1">
        <w:noBreakHyphen/>
        <w:t>R Recommendations shall be used for urgency messages by direct-printing telegraphy. All messages shall be preceded by at least one carriage return, a line feed signal, a letter shift signal and the urgency signal PAN PAN.</w:t>
      </w:r>
    </w:p>
    <w:p w14:paraId="4E044ABE" w14:textId="764BF228" w:rsidR="002939D9" w:rsidRDefault="004360CE">
      <w:pPr>
        <w:pStyle w:val="Reasons"/>
      </w:pPr>
      <w:r>
        <w:rPr>
          <w:b/>
        </w:rPr>
        <w:t>Reasons:</w:t>
      </w:r>
      <w:r>
        <w:tab/>
      </w:r>
      <w:r w:rsidR="007D1BF0" w:rsidRPr="006E0DBB">
        <w:t xml:space="preserve">NBDP has been deleted from the GMDSS, </w:t>
      </w:r>
      <w:r w:rsidR="007D1BF0" w:rsidRPr="006E0DBB">
        <w:rPr>
          <w:lang w:val="en-CA"/>
        </w:rPr>
        <w:t xml:space="preserve">with the exception of MSI on certain frequencies which are contained in Appendix </w:t>
      </w:r>
      <w:r w:rsidR="007D1BF0" w:rsidRPr="006E0DBB">
        <w:rPr>
          <w:b/>
          <w:lang w:val="en-CA"/>
        </w:rPr>
        <w:t>15</w:t>
      </w:r>
      <w:r w:rsidR="007D1BF0" w:rsidRPr="006E0DBB">
        <w:t>. Therefore, urgency communications by NBDP are not appropriate.</w:t>
      </w:r>
    </w:p>
    <w:p w14:paraId="15B4475F" w14:textId="38011749" w:rsidR="002939D9" w:rsidRDefault="004360CE">
      <w:pPr>
        <w:pStyle w:val="Proposal"/>
      </w:pPr>
      <w:r>
        <w:t>SUP</w:t>
      </w:r>
      <w:r>
        <w:tab/>
        <w:t>EUR/</w:t>
      </w:r>
      <w:r w:rsidR="00EF0029">
        <w:t>XXXX</w:t>
      </w:r>
      <w:r w:rsidR="001B6E04">
        <w:t>A11A1/</w:t>
      </w:r>
      <w:r>
        <w:t>44</w:t>
      </w:r>
    </w:p>
    <w:p w14:paraId="4022D404" w14:textId="77777777" w:rsidR="00E240A1" w:rsidRPr="003C04F1" w:rsidRDefault="004360CE" w:rsidP="007F1392">
      <w:r w:rsidRPr="003C04F1">
        <w:rPr>
          <w:rStyle w:val="Artdef"/>
        </w:rPr>
        <w:t>33.18</w:t>
      </w:r>
      <w:r w:rsidRPr="003C04F1">
        <w:tab/>
      </w:r>
      <w:r w:rsidRPr="003C04F1">
        <w:tab/>
        <w:t>2)</w:t>
      </w:r>
      <w:r w:rsidRPr="003C04F1">
        <w:tab/>
        <w:t>Urgency communications by direct-printing telegraphy should normally be established in the broadcast (forward error correction) mode. The ARQ mode may subsequently be used when it is advantageous to do so.</w:t>
      </w:r>
    </w:p>
    <w:p w14:paraId="132C6264" w14:textId="4B399936" w:rsidR="002939D9" w:rsidRDefault="004360CE">
      <w:pPr>
        <w:pStyle w:val="Reasons"/>
      </w:pPr>
      <w:r>
        <w:rPr>
          <w:b/>
        </w:rPr>
        <w:t>Reasons:</w:t>
      </w:r>
      <w:r>
        <w:tab/>
      </w:r>
      <w:r w:rsidR="00C61FD2" w:rsidRPr="006E0DBB">
        <w:t xml:space="preserve">NBDP has been deleted from the GMDSS, </w:t>
      </w:r>
      <w:r w:rsidR="00C61FD2" w:rsidRPr="006E0DBB">
        <w:rPr>
          <w:lang w:val="en-CA"/>
        </w:rPr>
        <w:t xml:space="preserve">with the exception of MSI on certain frequencies which are contained in Appendix </w:t>
      </w:r>
      <w:r w:rsidR="00C61FD2" w:rsidRPr="006E0DBB">
        <w:rPr>
          <w:b/>
          <w:lang w:val="en-CA"/>
        </w:rPr>
        <w:t>15</w:t>
      </w:r>
      <w:r w:rsidR="00C61FD2" w:rsidRPr="006E0DBB">
        <w:t>. Therefore urgency communications by NBDP are not appropriate.</w:t>
      </w:r>
    </w:p>
    <w:p w14:paraId="28C74E00" w14:textId="77777777" w:rsidR="00E240A1" w:rsidRPr="003C04F1" w:rsidRDefault="004360CE" w:rsidP="007F1392">
      <w:pPr>
        <w:pStyle w:val="Section1"/>
        <w:keepNext/>
        <w:tabs>
          <w:tab w:val="left" w:pos="1134"/>
          <w:tab w:val="left" w:pos="1871"/>
          <w:tab w:val="left" w:pos="2268"/>
        </w:tabs>
      </w:pPr>
      <w:r w:rsidRPr="003C04F1">
        <w:t>Section III − Medical transports</w:t>
      </w:r>
    </w:p>
    <w:p w14:paraId="01082E45" w14:textId="682FA782" w:rsidR="002939D9" w:rsidRDefault="004360CE">
      <w:pPr>
        <w:pStyle w:val="Proposal"/>
      </w:pPr>
      <w:r>
        <w:t>MOD</w:t>
      </w:r>
      <w:r>
        <w:tab/>
        <w:t>EUR/</w:t>
      </w:r>
      <w:r w:rsidR="00EF0029">
        <w:t>XXXX</w:t>
      </w:r>
      <w:r w:rsidR="001B6E04">
        <w:t>A11A1/</w:t>
      </w:r>
      <w:r>
        <w:t>45</w:t>
      </w:r>
    </w:p>
    <w:p w14:paraId="31E3BF7F" w14:textId="0D7F8693" w:rsidR="00E240A1" w:rsidRPr="003C04F1" w:rsidRDefault="004360CE" w:rsidP="007F1392">
      <w:r w:rsidRPr="003C04F1">
        <w:rPr>
          <w:rStyle w:val="Artdef"/>
        </w:rPr>
        <w:t>33.20</w:t>
      </w:r>
      <w:r w:rsidRPr="003C04F1">
        <w:tab/>
        <w:t>§ 11</w:t>
      </w:r>
      <w:r w:rsidRPr="003C04F1">
        <w:tab/>
        <w:t>1)</w:t>
      </w:r>
      <w:r w:rsidRPr="003C04F1">
        <w:tab/>
        <w:t xml:space="preserve">For the purpose of announcing and identifying medical transports which are protected under the above-mentioned Conventions, the procedure of Section II of this Article is </w:t>
      </w:r>
      <w:r w:rsidRPr="003C04F1">
        <w:lastRenderedPageBreak/>
        <w:t xml:space="preserve">used. The urgency call shall be followed </w:t>
      </w:r>
      <w:del w:id="136" w:author="CEPT" w:date="2023-08-24T12:08:00Z">
        <w:r w:rsidRPr="003C04F1" w:rsidDel="00C61FD2">
          <w:delText xml:space="preserve">by the addition of the single word MEDICAL in narrow-band direct-printing and </w:delText>
        </w:r>
      </w:del>
      <w:r w:rsidRPr="003C04F1">
        <w:t>by the addition of the single word MAY-DEE-CAL pronounced as in French “médical”, in radiotelephony.</w:t>
      </w:r>
      <w:r w:rsidRPr="003C04F1">
        <w:rPr>
          <w:sz w:val="16"/>
          <w:szCs w:val="16"/>
        </w:rPr>
        <w:t>     (WRC</w:t>
      </w:r>
      <w:r w:rsidRPr="003C04F1">
        <w:rPr>
          <w:sz w:val="16"/>
          <w:szCs w:val="16"/>
        </w:rPr>
        <w:noBreakHyphen/>
      </w:r>
      <w:del w:id="137" w:author="CEPT" w:date="2023-08-24T12:07:00Z">
        <w:r w:rsidRPr="003C04F1" w:rsidDel="00C61FD2">
          <w:rPr>
            <w:sz w:val="16"/>
            <w:szCs w:val="16"/>
          </w:rPr>
          <w:delText>07</w:delText>
        </w:r>
      </w:del>
      <w:ins w:id="138" w:author="CEPT" w:date="2023-08-24T12:07:00Z">
        <w:r w:rsidR="00C61FD2">
          <w:rPr>
            <w:sz w:val="16"/>
            <w:szCs w:val="16"/>
          </w:rPr>
          <w:t>23</w:t>
        </w:r>
      </w:ins>
      <w:r w:rsidRPr="003C04F1">
        <w:rPr>
          <w:sz w:val="16"/>
          <w:szCs w:val="16"/>
        </w:rPr>
        <w:t>)</w:t>
      </w:r>
    </w:p>
    <w:p w14:paraId="093627FC" w14:textId="0D0D3D12" w:rsidR="002939D9" w:rsidRDefault="004360CE">
      <w:pPr>
        <w:pStyle w:val="Reasons"/>
      </w:pPr>
      <w:r>
        <w:rPr>
          <w:b/>
        </w:rPr>
        <w:t>Reasons:</w:t>
      </w:r>
      <w:r>
        <w:tab/>
      </w:r>
      <w:r w:rsidR="00C61FD2" w:rsidRPr="006E0DBB">
        <w:t xml:space="preserve">NBDP has been deleted from the GMDSS, </w:t>
      </w:r>
      <w:r w:rsidR="00C61FD2" w:rsidRPr="006E0DBB">
        <w:rPr>
          <w:lang w:val="en-CA"/>
        </w:rPr>
        <w:t xml:space="preserve">with the exception of MSI on certain frequencies which are contained in Appendix </w:t>
      </w:r>
      <w:r w:rsidR="00C61FD2" w:rsidRPr="006E0DBB">
        <w:rPr>
          <w:b/>
          <w:lang w:val="en-CA"/>
        </w:rPr>
        <w:t>15</w:t>
      </w:r>
      <w:r w:rsidR="00C61FD2" w:rsidRPr="006E0DBB">
        <w:t xml:space="preserve">. Medical advice communication belongs to GMDSS in Article </w:t>
      </w:r>
      <w:r w:rsidR="00C61FD2" w:rsidRPr="006E0DBB">
        <w:rPr>
          <w:b/>
        </w:rPr>
        <w:t>33</w:t>
      </w:r>
      <w:r w:rsidR="00C61FD2" w:rsidRPr="006E0DBB">
        <w:t>. Therefore, urgency communications for medical advice by NBDP are not appropriate.</w:t>
      </w:r>
    </w:p>
    <w:p w14:paraId="7DA89A0A" w14:textId="77777777" w:rsidR="00E240A1" w:rsidRPr="003C04F1" w:rsidRDefault="004360CE" w:rsidP="007F1392">
      <w:pPr>
        <w:pStyle w:val="Section1"/>
        <w:keepNext/>
        <w:tabs>
          <w:tab w:val="left" w:pos="1134"/>
          <w:tab w:val="left" w:pos="1871"/>
          <w:tab w:val="left" w:pos="2268"/>
        </w:tabs>
      </w:pPr>
      <w:r w:rsidRPr="003C04F1">
        <w:t>Section IV − Safety communications</w:t>
      </w:r>
    </w:p>
    <w:p w14:paraId="482A6FA0" w14:textId="5B826B69" w:rsidR="002939D9" w:rsidRDefault="004360CE">
      <w:pPr>
        <w:pStyle w:val="Proposal"/>
      </w:pPr>
      <w:r>
        <w:t>MOD</w:t>
      </w:r>
      <w:r>
        <w:tab/>
        <w:t>EUR/</w:t>
      </w:r>
      <w:r w:rsidR="00EF0029">
        <w:t>XXXX</w:t>
      </w:r>
      <w:r w:rsidR="001B6E04">
        <w:t>A11A1/</w:t>
      </w:r>
      <w:r>
        <w:t>46</w:t>
      </w:r>
    </w:p>
    <w:p w14:paraId="1F092445" w14:textId="63DE432F" w:rsidR="00E240A1" w:rsidRPr="003C04F1" w:rsidRDefault="004360CE" w:rsidP="007F1392">
      <w:r w:rsidRPr="003C04F1">
        <w:rPr>
          <w:rStyle w:val="Artdef"/>
        </w:rPr>
        <w:t>33.31</w:t>
      </w:r>
      <w:r w:rsidRPr="003C04F1">
        <w:tab/>
        <w:t>§ 15</w:t>
      </w:r>
      <w:r w:rsidRPr="003C04F1">
        <w:tab/>
        <w:t>1)</w:t>
      </w:r>
      <w:r w:rsidRPr="003C04F1">
        <w:tab/>
        <w:t>In a terrestrial system, safety communications consist of a safety announcement, transmitted using digital selective calling, followed by the safety call and message transmitted using radiotelephony</w:t>
      </w:r>
      <w:del w:id="139" w:author="CEPT" w:date="2023-08-24T15:53:00Z">
        <w:r w:rsidRPr="003C04F1" w:rsidDel="00D65B1E">
          <w:delText>,</w:delText>
        </w:r>
      </w:del>
      <w:del w:id="140" w:author="CEPT" w:date="2023-08-24T12:08:00Z">
        <w:r w:rsidRPr="003C04F1" w:rsidDel="00C61FD2">
          <w:delText xml:space="preserve"> narrow-band direct-printing</w:delText>
        </w:r>
      </w:del>
      <w:r w:rsidRPr="003C04F1">
        <w:t xml:space="preserve"> or data. The announcement of the safety message shall be made on one or more of the distress and safety calling frequencies specified in Section I of Article </w:t>
      </w:r>
      <w:r w:rsidRPr="003C04F1">
        <w:rPr>
          <w:rStyle w:val="ArtrefBold"/>
        </w:rPr>
        <w:t>31</w:t>
      </w:r>
      <w:r w:rsidRPr="003C04F1">
        <w:t xml:space="preserve"> using either digital selective calling techniques and the safety call format, or radiotelephony procedures and the safety signal.</w:t>
      </w:r>
      <w:r w:rsidRPr="003C04F1">
        <w:rPr>
          <w:sz w:val="16"/>
          <w:szCs w:val="16"/>
        </w:rPr>
        <w:t>     (WRC</w:t>
      </w:r>
      <w:r w:rsidRPr="003C04F1">
        <w:rPr>
          <w:sz w:val="16"/>
          <w:szCs w:val="16"/>
        </w:rPr>
        <w:noBreakHyphen/>
      </w:r>
      <w:del w:id="141" w:author="CEPT" w:date="2023-08-24T12:08:00Z">
        <w:r w:rsidRPr="003C04F1" w:rsidDel="00C61FD2">
          <w:rPr>
            <w:sz w:val="16"/>
            <w:szCs w:val="16"/>
          </w:rPr>
          <w:delText>07</w:delText>
        </w:r>
      </w:del>
      <w:ins w:id="142" w:author="CEPT" w:date="2023-08-24T12:08:00Z">
        <w:r w:rsidR="00C61FD2">
          <w:rPr>
            <w:sz w:val="16"/>
            <w:szCs w:val="16"/>
          </w:rPr>
          <w:t>23</w:t>
        </w:r>
      </w:ins>
      <w:r w:rsidRPr="003C04F1">
        <w:rPr>
          <w:sz w:val="16"/>
          <w:szCs w:val="16"/>
        </w:rPr>
        <w:t>)</w:t>
      </w:r>
    </w:p>
    <w:p w14:paraId="3CC1280F" w14:textId="18241ECD" w:rsidR="002939D9" w:rsidRDefault="004360CE">
      <w:pPr>
        <w:pStyle w:val="Reasons"/>
      </w:pPr>
      <w:r>
        <w:rPr>
          <w:b/>
        </w:rPr>
        <w:t>Reasons:</w:t>
      </w:r>
      <w:r>
        <w:tab/>
      </w:r>
      <w:r w:rsidR="00C61FD2" w:rsidRPr="006E0DBB">
        <w:t xml:space="preserve">NBDP has been deleted from the GMDSS, </w:t>
      </w:r>
      <w:r w:rsidR="00C61FD2" w:rsidRPr="006E0DBB">
        <w:rPr>
          <w:lang w:val="en-CA"/>
        </w:rPr>
        <w:t xml:space="preserve">with the exception of MSI on certain frequencies which are contained in Appendix </w:t>
      </w:r>
      <w:r w:rsidR="00C61FD2" w:rsidRPr="006E0DBB">
        <w:rPr>
          <w:b/>
          <w:lang w:val="en-CA"/>
        </w:rPr>
        <w:t>15</w:t>
      </w:r>
      <w:r w:rsidR="00C61FD2" w:rsidRPr="006E0DBB">
        <w:t>. Therefore, safety communications by NBDP are not appropriate.</w:t>
      </w:r>
    </w:p>
    <w:p w14:paraId="592A9BBE" w14:textId="2AA1B303" w:rsidR="002939D9" w:rsidRDefault="004360CE">
      <w:pPr>
        <w:pStyle w:val="Proposal"/>
      </w:pPr>
      <w:r>
        <w:t>MOD</w:t>
      </w:r>
      <w:r>
        <w:tab/>
        <w:t>EUR/</w:t>
      </w:r>
      <w:r w:rsidR="00EF0029">
        <w:t>XXXX</w:t>
      </w:r>
      <w:r w:rsidR="001B6E04">
        <w:t>A11A1/</w:t>
      </w:r>
      <w:r>
        <w:t>47</w:t>
      </w:r>
    </w:p>
    <w:p w14:paraId="52A5AF20" w14:textId="3CBE661B" w:rsidR="00E240A1" w:rsidRPr="003C04F1" w:rsidRDefault="004360CE" w:rsidP="007F1392">
      <w:r w:rsidRPr="003C04F1">
        <w:rPr>
          <w:rStyle w:val="Artdef"/>
        </w:rPr>
        <w:t>33.35</w:t>
      </w:r>
      <w:r w:rsidRPr="003C04F1">
        <w:tab/>
        <w:t>§ 19</w:t>
      </w:r>
      <w:r w:rsidRPr="003C04F1">
        <w:tab/>
      </w:r>
      <w:del w:id="143" w:author="CEPT" w:date="2023-08-24T12:09:00Z">
        <w:r w:rsidRPr="003C04F1" w:rsidDel="00C61FD2">
          <w:delText>1)</w:delText>
        </w:r>
        <w:r w:rsidRPr="003C04F1" w:rsidDel="00C61FD2">
          <w:tab/>
        </w:r>
      </w:del>
      <w:r w:rsidRPr="003C04F1">
        <w:t>The complete safety call should consist of</w:t>
      </w:r>
      <w:r w:rsidRPr="003C04F1">
        <w:rPr>
          <w:szCs w:val="24"/>
        </w:rPr>
        <w:t xml:space="preserve"> the following, taking into account Nos. </w:t>
      </w:r>
      <w:r w:rsidRPr="003C04F1">
        <w:rPr>
          <w:b/>
          <w:szCs w:val="24"/>
        </w:rPr>
        <w:t>32.6</w:t>
      </w:r>
      <w:r w:rsidRPr="003C04F1">
        <w:rPr>
          <w:szCs w:val="24"/>
        </w:rPr>
        <w:t xml:space="preserve"> and </w:t>
      </w:r>
      <w:r w:rsidRPr="003C04F1">
        <w:rPr>
          <w:b/>
          <w:szCs w:val="24"/>
        </w:rPr>
        <w:t>32.7</w:t>
      </w:r>
      <w:r w:rsidRPr="003C04F1">
        <w:t>:</w:t>
      </w:r>
    </w:p>
    <w:p w14:paraId="393C3611" w14:textId="77777777" w:rsidR="00E240A1" w:rsidRPr="003C04F1" w:rsidRDefault="004360CE" w:rsidP="007F1392">
      <w:pPr>
        <w:pStyle w:val="enumlev2"/>
        <w:tabs>
          <w:tab w:val="left" w:pos="2268"/>
        </w:tabs>
      </w:pPr>
      <w:r w:rsidRPr="003C04F1">
        <w:t>–</w:t>
      </w:r>
      <w:r w:rsidRPr="003C04F1">
        <w:tab/>
        <w:t>the safety signal “SECURITE”, spoken three times;</w:t>
      </w:r>
    </w:p>
    <w:p w14:paraId="55F3030A" w14:textId="77777777" w:rsidR="00E240A1" w:rsidRPr="003C04F1" w:rsidRDefault="004360CE" w:rsidP="007F1392">
      <w:pPr>
        <w:pStyle w:val="enumlev2"/>
        <w:tabs>
          <w:tab w:val="left" w:pos="2268"/>
        </w:tabs>
      </w:pPr>
      <w:r w:rsidRPr="003C04F1">
        <w:t>–</w:t>
      </w:r>
      <w:r w:rsidRPr="003C04F1">
        <w:tab/>
        <w:t>the name of the called station or “ALL STATIONS”, spoken three times;</w:t>
      </w:r>
    </w:p>
    <w:p w14:paraId="66C880CE" w14:textId="77777777" w:rsidR="00E240A1" w:rsidRPr="003C04F1" w:rsidRDefault="004360CE" w:rsidP="007F1392">
      <w:pPr>
        <w:pStyle w:val="enumlev2"/>
        <w:tabs>
          <w:tab w:val="left" w:pos="2268"/>
        </w:tabs>
      </w:pPr>
      <w:r w:rsidRPr="003C04F1">
        <w:t>–</w:t>
      </w:r>
      <w:r w:rsidRPr="003C04F1">
        <w:tab/>
        <w:t>the words “THIS IS”;</w:t>
      </w:r>
    </w:p>
    <w:p w14:paraId="35024770" w14:textId="77777777" w:rsidR="00E240A1" w:rsidRPr="003C04F1" w:rsidRDefault="004360CE" w:rsidP="007F1392">
      <w:pPr>
        <w:pStyle w:val="enumlev2"/>
        <w:tabs>
          <w:tab w:val="left" w:pos="2268"/>
        </w:tabs>
      </w:pPr>
      <w:r w:rsidRPr="003C04F1">
        <w:t>–</w:t>
      </w:r>
      <w:r w:rsidRPr="003C04F1">
        <w:tab/>
        <w:t>the name of the station transmitting the safety message, spoken three times;</w:t>
      </w:r>
    </w:p>
    <w:p w14:paraId="337B5D0B" w14:textId="77777777" w:rsidR="00E240A1" w:rsidRPr="003C04F1" w:rsidRDefault="004360CE" w:rsidP="007F1392">
      <w:pPr>
        <w:pStyle w:val="enumlev2"/>
        <w:tabs>
          <w:tab w:val="left" w:pos="2268"/>
        </w:tabs>
      </w:pPr>
      <w:r w:rsidRPr="003C04F1">
        <w:t>–</w:t>
      </w:r>
      <w:r w:rsidRPr="003C04F1">
        <w:tab/>
        <w:t>the call sign or any other identification;</w:t>
      </w:r>
    </w:p>
    <w:p w14:paraId="1EAD422B" w14:textId="77777777" w:rsidR="00E240A1" w:rsidRPr="003C04F1" w:rsidRDefault="004360CE" w:rsidP="007F1392">
      <w:pPr>
        <w:pStyle w:val="enumlev2"/>
        <w:tabs>
          <w:tab w:val="left" w:pos="2268"/>
        </w:tabs>
      </w:pPr>
      <w:r w:rsidRPr="003C04F1">
        <w:t>–</w:t>
      </w:r>
      <w:r w:rsidRPr="003C04F1">
        <w:tab/>
        <w:t>the MMSI (if the initial announcement has been sent by DSC),</w:t>
      </w:r>
    </w:p>
    <w:p w14:paraId="77D036EC" w14:textId="77777777" w:rsidR="00E240A1" w:rsidRPr="003C04F1" w:rsidRDefault="004360CE" w:rsidP="007F1392">
      <w:r w:rsidRPr="003C04F1">
        <w:t>followed by the safety message or followed by the details of the channel to be used for the message in the case where a working channel is to be used.</w:t>
      </w:r>
    </w:p>
    <w:p w14:paraId="09D7EAA2" w14:textId="77777777" w:rsidR="00E240A1" w:rsidRPr="003C04F1" w:rsidRDefault="004360CE" w:rsidP="007F1392">
      <w:r w:rsidRPr="003C04F1">
        <w:t>In radiotelephony, on the selected working frequency, the safety call and message should consist of</w:t>
      </w:r>
      <w:r w:rsidRPr="003C04F1">
        <w:rPr>
          <w:szCs w:val="24"/>
        </w:rPr>
        <w:t xml:space="preserve"> the following, taking into account Nos. </w:t>
      </w:r>
      <w:r w:rsidRPr="003C04F1">
        <w:rPr>
          <w:b/>
          <w:szCs w:val="24"/>
        </w:rPr>
        <w:t>32.6</w:t>
      </w:r>
      <w:r w:rsidRPr="003C04F1">
        <w:rPr>
          <w:szCs w:val="24"/>
        </w:rPr>
        <w:t xml:space="preserve"> and </w:t>
      </w:r>
      <w:r w:rsidRPr="003C04F1">
        <w:rPr>
          <w:b/>
          <w:szCs w:val="24"/>
        </w:rPr>
        <w:t>32.7</w:t>
      </w:r>
      <w:r w:rsidRPr="003C04F1">
        <w:t>:</w:t>
      </w:r>
    </w:p>
    <w:p w14:paraId="3B50F5BC" w14:textId="77777777" w:rsidR="00E240A1" w:rsidRPr="003C04F1" w:rsidRDefault="004360CE" w:rsidP="007F1392">
      <w:pPr>
        <w:pStyle w:val="enumlev2"/>
        <w:tabs>
          <w:tab w:val="left" w:pos="2268"/>
        </w:tabs>
      </w:pPr>
      <w:r w:rsidRPr="003C04F1">
        <w:t>–</w:t>
      </w:r>
      <w:r w:rsidRPr="003C04F1">
        <w:tab/>
        <w:t>the safety signal “SECURITE”, spoken three times;</w:t>
      </w:r>
    </w:p>
    <w:p w14:paraId="2BEFFF92" w14:textId="77777777" w:rsidR="00E240A1" w:rsidRPr="003C04F1" w:rsidRDefault="004360CE" w:rsidP="007F1392">
      <w:pPr>
        <w:pStyle w:val="enumlev2"/>
        <w:tabs>
          <w:tab w:val="left" w:pos="2268"/>
        </w:tabs>
      </w:pPr>
      <w:r w:rsidRPr="003C04F1">
        <w:t>–</w:t>
      </w:r>
      <w:r w:rsidRPr="003C04F1">
        <w:tab/>
        <w:t>the name of the called station or “ALL STATIONS”, spoken three times;</w:t>
      </w:r>
    </w:p>
    <w:p w14:paraId="0AE43767" w14:textId="77777777" w:rsidR="00E240A1" w:rsidRPr="003C04F1" w:rsidRDefault="004360CE" w:rsidP="007F1392">
      <w:pPr>
        <w:pStyle w:val="enumlev2"/>
        <w:tabs>
          <w:tab w:val="left" w:pos="2268"/>
        </w:tabs>
      </w:pPr>
      <w:r w:rsidRPr="003C04F1">
        <w:t>–</w:t>
      </w:r>
      <w:r w:rsidRPr="003C04F1">
        <w:tab/>
        <w:t>the words “THIS IS”;</w:t>
      </w:r>
    </w:p>
    <w:p w14:paraId="702E12CD" w14:textId="77777777" w:rsidR="00E240A1" w:rsidRPr="003C04F1" w:rsidRDefault="004360CE" w:rsidP="007F1392">
      <w:pPr>
        <w:pStyle w:val="enumlev2"/>
        <w:tabs>
          <w:tab w:val="left" w:pos="2268"/>
        </w:tabs>
      </w:pPr>
      <w:r w:rsidRPr="003C04F1">
        <w:t>–</w:t>
      </w:r>
      <w:r w:rsidRPr="003C04F1">
        <w:tab/>
        <w:t>the name of the station transmitting the safety message, spoken three times;</w:t>
      </w:r>
    </w:p>
    <w:p w14:paraId="32943F01" w14:textId="77777777" w:rsidR="00E240A1" w:rsidRPr="003C04F1" w:rsidRDefault="004360CE" w:rsidP="007F1392">
      <w:pPr>
        <w:pStyle w:val="enumlev2"/>
        <w:tabs>
          <w:tab w:val="left" w:pos="2268"/>
        </w:tabs>
      </w:pPr>
      <w:r w:rsidRPr="003C04F1">
        <w:t>–</w:t>
      </w:r>
      <w:r w:rsidRPr="003C04F1">
        <w:tab/>
        <w:t>the call sign or any other identification;</w:t>
      </w:r>
    </w:p>
    <w:p w14:paraId="7C41DF01" w14:textId="77777777" w:rsidR="00E240A1" w:rsidRPr="003C04F1" w:rsidRDefault="004360CE" w:rsidP="007F1392">
      <w:pPr>
        <w:pStyle w:val="enumlev2"/>
        <w:tabs>
          <w:tab w:val="left" w:pos="2268"/>
        </w:tabs>
      </w:pPr>
      <w:r w:rsidRPr="003C04F1">
        <w:t>–</w:t>
      </w:r>
      <w:r w:rsidRPr="003C04F1">
        <w:tab/>
        <w:t>the MMSI (if the initial alert has been sent by DSC);</w:t>
      </w:r>
    </w:p>
    <w:p w14:paraId="06151ACF" w14:textId="46B3C7FB" w:rsidR="00E240A1" w:rsidRPr="003C04F1" w:rsidRDefault="004360CE" w:rsidP="007F1392">
      <w:pPr>
        <w:pStyle w:val="enumlev2"/>
      </w:pPr>
      <w:r w:rsidRPr="003C04F1">
        <w:t>–</w:t>
      </w:r>
      <w:r w:rsidRPr="003C04F1">
        <w:tab/>
        <w:t>the text of the safety message.</w:t>
      </w:r>
      <w:r w:rsidRPr="003C04F1">
        <w:rPr>
          <w:sz w:val="16"/>
          <w:szCs w:val="16"/>
        </w:rPr>
        <w:t>     (WRC</w:t>
      </w:r>
      <w:r w:rsidRPr="003C04F1">
        <w:rPr>
          <w:sz w:val="16"/>
          <w:szCs w:val="16"/>
        </w:rPr>
        <w:noBreakHyphen/>
      </w:r>
      <w:del w:id="144" w:author="CEPT" w:date="2023-08-24T12:09:00Z">
        <w:r w:rsidRPr="003C04F1" w:rsidDel="00C61FD2">
          <w:rPr>
            <w:sz w:val="16"/>
            <w:szCs w:val="16"/>
          </w:rPr>
          <w:delText>12</w:delText>
        </w:r>
      </w:del>
      <w:ins w:id="145" w:author="CEPT" w:date="2023-08-24T12:09:00Z">
        <w:r w:rsidR="00C61FD2">
          <w:rPr>
            <w:sz w:val="16"/>
            <w:szCs w:val="16"/>
          </w:rPr>
          <w:t>23</w:t>
        </w:r>
      </w:ins>
      <w:r w:rsidRPr="003C04F1">
        <w:rPr>
          <w:sz w:val="16"/>
          <w:szCs w:val="16"/>
        </w:rPr>
        <w:t>)</w:t>
      </w:r>
    </w:p>
    <w:p w14:paraId="72B22AF9" w14:textId="46A86153" w:rsidR="002939D9" w:rsidRDefault="004360CE">
      <w:pPr>
        <w:pStyle w:val="Reasons"/>
      </w:pPr>
      <w:r>
        <w:rPr>
          <w:b/>
        </w:rPr>
        <w:t>Reasons:</w:t>
      </w:r>
      <w:r>
        <w:tab/>
      </w:r>
      <w:r w:rsidR="00C61FD2" w:rsidRPr="006E0DBB">
        <w:rPr>
          <w:rFonts w:eastAsia="SimSun"/>
        </w:rPr>
        <w:t xml:space="preserve">Editorial changes of numbering due to the suppression of No. </w:t>
      </w:r>
      <w:r w:rsidR="00C61FD2" w:rsidRPr="006E0DBB">
        <w:rPr>
          <w:rFonts w:eastAsia="SimSun"/>
          <w:b/>
        </w:rPr>
        <w:t>33.36</w:t>
      </w:r>
      <w:r w:rsidR="00C61FD2" w:rsidRPr="006E0DBB">
        <w:rPr>
          <w:rFonts w:eastAsia="SimSun"/>
        </w:rPr>
        <w:t>.</w:t>
      </w:r>
    </w:p>
    <w:p w14:paraId="38278001" w14:textId="4E726E41" w:rsidR="002939D9" w:rsidRDefault="004360CE">
      <w:pPr>
        <w:pStyle w:val="Proposal"/>
      </w:pPr>
      <w:r>
        <w:lastRenderedPageBreak/>
        <w:t>SUP</w:t>
      </w:r>
      <w:r>
        <w:tab/>
        <w:t>EUR/</w:t>
      </w:r>
      <w:r w:rsidR="00EF0029">
        <w:t>XXXX</w:t>
      </w:r>
      <w:r w:rsidR="001B6E04">
        <w:t>A11A1/</w:t>
      </w:r>
      <w:r>
        <w:t>48</w:t>
      </w:r>
    </w:p>
    <w:p w14:paraId="5E666F6B" w14:textId="77777777" w:rsidR="00E240A1" w:rsidRPr="003C04F1" w:rsidRDefault="004360CE" w:rsidP="007F1392">
      <w:r w:rsidRPr="003C04F1">
        <w:rPr>
          <w:rStyle w:val="Artdef"/>
        </w:rPr>
        <w:t>33.36</w:t>
      </w:r>
      <w:r w:rsidRPr="003C04F1">
        <w:tab/>
      </w:r>
      <w:r w:rsidRPr="003C04F1">
        <w:tab/>
        <w:t>2)</w:t>
      </w:r>
      <w:r w:rsidRPr="003C04F1">
        <w:tab/>
        <w:t>In narrow-band direct-printing, the safety message shall be preceded by the safety signal (see No. </w:t>
      </w:r>
      <w:r w:rsidRPr="003C04F1">
        <w:rPr>
          <w:rStyle w:val="ArtrefBold"/>
        </w:rPr>
        <w:t>33.33</w:t>
      </w:r>
      <w:r w:rsidRPr="003C04F1">
        <w:t>), and the identification of the transmitting station.</w:t>
      </w:r>
    </w:p>
    <w:p w14:paraId="1ACD3989" w14:textId="7883E329" w:rsidR="002939D9" w:rsidRDefault="004360CE">
      <w:pPr>
        <w:pStyle w:val="Reasons"/>
      </w:pPr>
      <w:r>
        <w:rPr>
          <w:b/>
        </w:rPr>
        <w:t>Reasons:</w:t>
      </w:r>
      <w:r>
        <w:tab/>
      </w:r>
      <w:r w:rsidR="00C61FD2" w:rsidRPr="006E0DBB">
        <w:t xml:space="preserve">NBDP has been deleted from the GMDSS, </w:t>
      </w:r>
      <w:r w:rsidR="00C61FD2" w:rsidRPr="006E0DBB">
        <w:rPr>
          <w:lang w:val="en-CA"/>
        </w:rPr>
        <w:t xml:space="preserve">with the exception of MSI on certain frequencies which are contained in Appendix </w:t>
      </w:r>
      <w:r w:rsidR="00C61FD2" w:rsidRPr="006E0DBB">
        <w:rPr>
          <w:b/>
          <w:lang w:val="en-CA"/>
        </w:rPr>
        <w:t>15</w:t>
      </w:r>
      <w:r w:rsidR="00C61FD2" w:rsidRPr="006E0DBB">
        <w:t>. Therefore, safety message by NBDP is not appropriate.</w:t>
      </w:r>
    </w:p>
    <w:p w14:paraId="4E24F231" w14:textId="7318DDCF" w:rsidR="002939D9" w:rsidRDefault="004360CE">
      <w:pPr>
        <w:pStyle w:val="Proposal"/>
      </w:pPr>
      <w:r>
        <w:t>SUP</w:t>
      </w:r>
      <w:r>
        <w:tab/>
        <w:t>EUR/</w:t>
      </w:r>
      <w:r w:rsidR="00EF0029">
        <w:t>XXXX</w:t>
      </w:r>
      <w:r w:rsidR="001B6E04">
        <w:t>A11A1/</w:t>
      </w:r>
      <w:r>
        <w:t>49</w:t>
      </w:r>
    </w:p>
    <w:p w14:paraId="7A6C2F31" w14:textId="77777777" w:rsidR="00E240A1" w:rsidRPr="003C04F1" w:rsidRDefault="004360CE" w:rsidP="007F1392">
      <w:r w:rsidRPr="003C04F1">
        <w:rPr>
          <w:rStyle w:val="Artdef"/>
        </w:rPr>
        <w:t>33.37</w:t>
      </w:r>
      <w:r w:rsidRPr="003C04F1">
        <w:tab/>
        <w:t>§ 20</w:t>
      </w:r>
      <w:r w:rsidRPr="003C04F1">
        <w:tab/>
        <w:t>1)</w:t>
      </w:r>
      <w:r w:rsidRPr="003C04F1">
        <w:tab/>
        <w:t>Error correction techniques in accordance with relevant ITU</w:t>
      </w:r>
      <w:r w:rsidRPr="003C04F1">
        <w:noBreakHyphen/>
        <w:t>R Recommendations shall be used for safety messages by direct-printing telegraphy. All messages shall be preceded by at least one carriage return, a line feed signal, a letter shift signal and the safety signal SECURITE.</w:t>
      </w:r>
    </w:p>
    <w:p w14:paraId="235B727F" w14:textId="6822B2DB" w:rsidR="002939D9" w:rsidRDefault="004360CE">
      <w:pPr>
        <w:pStyle w:val="Reasons"/>
      </w:pPr>
      <w:r>
        <w:rPr>
          <w:b/>
        </w:rPr>
        <w:t>Reasons:</w:t>
      </w:r>
      <w:r>
        <w:tab/>
      </w:r>
      <w:r w:rsidR="00C61FD2" w:rsidRPr="006E0DBB">
        <w:t xml:space="preserve">NBDP has been deleted from the GMDSS, </w:t>
      </w:r>
      <w:r w:rsidR="00C61FD2" w:rsidRPr="006E0DBB">
        <w:rPr>
          <w:lang w:val="en-CA"/>
        </w:rPr>
        <w:t xml:space="preserve">with the exception of MSI on certain frequencies which are contained in Appendix </w:t>
      </w:r>
      <w:r w:rsidR="00C61FD2" w:rsidRPr="006E0DBB">
        <w:rPr>
          <w:b/>
          <w:lang w:val="en-CA"/>
        </w:rPr>
        <w:t>15</w:t>
      </w:r>
      <w:r w:rsidR="00C61FD2" w:rsidRPr="006E0DBB">
        <w:t>. Therefore, safety communications by NBDP are not appropriate.</w:t>
      </w:r>
    </w:p>
    <w:p w14:paraId="06444A2E" w14:textId="1CCEF677" w:rsidR="002939D9" w:rsidRDefault="004360CE">
      <w:pPr>
        <w:pStyle w:val="Proposal"/>
      </w:pPr>
      <w:r>
        <w:t>SUP</w:t>
      </w:r>
      <w:r>
        <w:tab/>
        <w:t>EUR/</w:t>
      </w:r>
      <w:r w:rsidR="00EF0029">
        <w:t>XXXX</w:t>
      </w:r>
      <w:r w:rsidR="001B6E04">
        <w:t>A11A1/</w:t>
      </w:r>
      <w:r>
        <w:t>50</w:t>
      </w:r>
    </w:p>
    <w:p w14:paraId="04DE8A9A" w14:textId="77777777" w:rsidR="00E240A1" w:rsidRPr="003C04F1" w:rsidRDefault="004360CE" w:rsidP="007F1392">
      <w:r w:rsidRPr="003C04F1">
        <w:rPr>
          <w:rStyle w:val="Artdef"/>
        </w:rPr>
        <w:t>33.38</w:t>
      </w:r>
      <w:r w:rsidRPr="003C04F1">
        <w:tab/>
      </w:r>
      <w:r w:rsidRPr="003C04F1">
        <w:tab/>
        <w:t>2)</w:t>
      </w:r>
      <w:r w:rsidRPr="003C04F1">
        <w:tab/>
        <w:t>Safety communications by direct-printing telegraphy should normally be established in the broadcast (forward error correction) mode. The ARQ mode may subsequently be used when it is advantageous to do so.</w:t>
      </w:r>
    </w:p>
    <w:p w14:paraId="6877D8C9" w14:textId="218F23EE" w:rsidR="002939D9" w:rsidRDefault="004360CE">
      <w:pPr>
        <w:pStyle w:val="Reasons"/>
      </w:pPr>
      <w:r>
        <w:rPr>
          <w:b/>
        </w:rPr>
        <w:t>Reasons:</w:t>
      </w:r>
      <w:r>
        <w:tab/>
      </w:r>
      <w:r w:rsidR="00C61FD2" w:rsidRPr="006E0DBB">
        <w:t xml:space="preserve">NBDP has been deleted from the GMDSS, </w:t>
      </w:r>
      <w:r w:rsidR="00C61FD2" w:rsidRPr="006E0DBB">
        <w:rPr>
          <w:lang w:val="en-CA"/>
        </w:rPr>
        <w:t xml:space="preserve">with the exception of MSI on certain frequencies which are contained in Appendix </w:t>
      </w:r>
      <w:r w:rsidR="00C61FD2" w:rsidRPr="006E0DBB">
        <w:rPr>
          <w:b/>
          <w:lang w:val="en-CA"/>
        </w:rPr>
        <w:t>15</w:t>
      </w:r>
      <w:r w:rsidR="00C61FD2" w:rsidRPr="006E0DBB">
        <w:t>. Therefore, safety communications by NBDP are not appropriate.</w:t>
      </w:r>
    </w:p>
    <w:p w14:paraId="58C4829E" w14:textId="77777777" w:rsidR="00E240A1" w:rsidRPr="003C04F1" w:rsidRDefault="004360CE" w:rsidP="007F1392">
      <w:pPr>
        <w:pStyle w:val="Section1"/>
        <w:keepNext/>
        <w:tabs>
          <w:tab w:val="left" w:pos="1134"/>
          <w:tab w:val="left" w:pos="1871"/>
          <w:tab w:val="left" w:pos="2268"/>
        </w:tabs>
        <w:rPr>
          <w:b w:val="0"/>
          <w:bCs/>
        </w:rPr>
      </w:pPr>
      <w:r w:rsidRPr="003C04F1">
        <w:t>Section V − Transmission of maritime safety information</w:t>
      </w:r>
      <w:r w:rsidRPr="003C04F1">
        <w:rPr>
          <w:rStyle w:val="Appelnotedebasdep"/>
        </w:rPr>
        <w:t>2</w:t>
      </w:r>
    </w:p>
    <w:p w14:paraId="05D3BAF3" w14:textId="77777777" w:rsidR="00E240A1" w:rsidRPr="003C04F1" w:rsidRDefault="004360CE" w:rsidP="007F1392">
      <w:pPr>
        <w:pStyle w:val="Section2"/>
        <w:jc w:val="left"/>
      </w:pPr>
      <w:r w:rsidRPr="003C04F1">
        <w:rPr>
          <w:rStyle w:val="Artdef"/>
          <w:i w:val="0"/>
        </w:rPr>
        <w:t>33.39</w:t>
      </w:r>
      <w:r w:rsidRPr="003C04F1">
        <w:rPr>
          <w:rStyle w:val="Artdef"/>
        </w:rPr>
        <w:tab/>
      </w:r>
      <w:r w:rsidRPr="003C04F1">
        <w:t>A − General</w:t>
      </w:r>
    </w:p>
    <w:p w14:paraId="6D298FF3" w14:textId="7280D46E" w:rsidR="002939D9" w:rsidRDefault="004360CE">
      <w:pPr>
        <w:pStyle w:val="Proposal"/>
      </w:pPr>
      <w:r>
        <w:t>ADD</w:t>
      </w:r>
      <w:r>
        <w:tab/>
        <w:t>EUR/</w:t>
      </w:r>
      <w:r w:rsidR="00EF0029">
        <w:t>XXXX</w:t>
      </w:r>
      <w:r w:rsidR="001B6E04">
        <w:t>A11A1/</w:t>
      </w:r>
      <w:r>
        <w:t>51</w:t>
      </w:r>
    </w:p>
    <w:p w14:paraId="6E8458C2" w14:textId="450D0581" w:rsidR="002939D9" w:rsidRDefault="004360CE">
      <w:r>
        <w:rPr>
          <w:rStyle w:val="Artdef"/>
        </w:rPr>
        <w:t>33.40bis</w:t>
      </w:r>
      <w:r>
        <w:tab/>
      </w:r>
      <w:r w:rsidR="00C61FD2" w:rsidRPr="006E0DBB">
        <w:rPr>
          <w:szCs w:val="24"/>
        </w:rPr>
        <w:t>The transmission of maritime safety information using either the NAVTEX system and/or the NAVDAT system is the responsibility of the administration which shall inform the IMO in order to update the IMO Master Plan of shore-based facilities for the GMDSS (GMDSS Master Plan).</w:t>
      </w:r>
      <w:r w:rsidR="00C61FD2" w:rsidRPr="006E0DBB">
        <w:rPr>
          <w:sz w:val="16"/>
          <w:szCs w:val="16"/>
        </w:rPr>
        <w:t>     (WRC</w:t>
      </w:r>
      <w:r w:rsidR="00C61FD2" w:rsidRPr="006E0DBB">
        <w:rPr>
          <w:sz w:val="16"/>
          <w:szCs w:val="16"/>
        </w:rPr>
        <w:noBreakHyphen/>
        <w:t>23)</w:t>
      </w:r>
    </w:p>
    <w:p w14:paraId="664DF180" w14:textId="4DBE634A" w:rsidR="002939D9" w:rsidRDefault="004360CE">
      <w:pPr>
        <w:pStyle w:val="Reasons"/>
      </w:pPr>
      <w:r>
        <w:rPr>
          <w:b/>
        </w:rPr>
        <w:t>Reasons:</w:t>
      </w:r>
      <w:r>
        <w:tab/>
      </w:r>
      <w:bookmarkStart w:id="146" w:name="_Hlk117524514"/>
      <w:r w:rsidR="00C61FD2" w:rsidRPr="006E0DBB">
        <w:t xml:space="preserve">The administrations could broadcast MSI using either the NAVTEX or NAVDAT system but shall inform the IMO in order to update the GMDSS Master Plan, </w:t>
      </w:r>
      <w:r w:rsidR="00C61FD2" w:rsidRPr="006E0DBB">
        <w:rPr>
          <w:lang w:val="en-IE"/>
        </w:rPr>
        <w:t>this can be made by updating the GMDSS Master Plan module for the IMO GISIS (Global Integrated Ship Information System) an online system accessed via the IMO website, this is a means for mariners to know how MSI is broadcast</w:t>
      </w:r>
      <w:bookmarkEnd w:id="146"/>
      <w:r w:rsidR="00C61FD2" w:rsidRPr="006E0DBB">
        <w:t>.</w:t>
      </w:r>
    </w:p>
    <w:p w14:paraId="5736B269" w14:textId="0409C686" w:rsidR="002939D9" w:rsidRDefault="004360CE">
      <w:pPr>
        <w:pStyle w:val="Proposal"/>
      </w:pPr>
      <w:r>
        <w:t>MOD</w:t>
      </w:r>
      <w:r>
        <w:tab/>
        <w:t>EUR/</w:t>
      </w:r>
      <w:r w:rsidR="00EF0029">
        <w:t>XXXX</w:t>
      </w:r>
      <w:r w:rsidR="001B6E04">
        <w:t>A11A1/</w:t>
      </w:r>
      <w:r>
        <w:t>52</w:t>
      </w:r>
    </w:p>
    <w:p w14:paraId="68674A19" w14:textId="50896754" w:rsidR="00E240A1" w:rsidRPr="003C04F1" w:rsidRDefault="004360CE" w:rsidP="007F1392">
      <w:r w:rsidRPr="003C04F1">
        <w:rPr>
          <w:rStyle w:val="Artdef"/>
        </w:rPr>
        <w:t>33.41</w:t>
      </w:r>
      <w:r w:rsidRPr="003C04F1">
        <w:tab/>
        <w:t>§ 22</w:t>
      </w:r>
      <w:r w:rsidRPr="003C04F1">
        <w:tab/>
        <w:t>The mode and format of the transmissions mentioned in Nos. </w:t>
      </w:r>
      <w:r w:rsidRPr="003C04F1">
        <w:rPr>
          <w:rStyle w:val="ArtrefBold"/>
        </w:rPr>
        <w:t>33.43</w:t>
      </w:r>
      <w:r w:rsidRPr="003C04F1">
        <w:t xml:space="preserve">, </w:t>
      </w:r>
      <w:r w:rsidRPr="003C04F1">
        <w:rPr>
          <w:rStyle w:val="ArtrefBold"/>
        </w:rPr>
        <w:t>33.45</w:t>
      </w:r>
      <w:r w:rsidRPr="003C04F1">
        <w:t xml:space="preserve">, </w:t>
      </w:r>
      <w:r w:rsidRPr="003C04F1">
        <w:rPr>
          <w:rStyle w:val="ArtrefBold"/>
        </w:rPr>
        <w:t>33.46</w:t>
      </w:r>
      <w:ins w:id="147" w:author="PTC-6" w:date="2022-10-24T17:22:00Z">
        <w:r w:rsidR="00C61FD2" w:rsidRPr="006E0DBB">
          <w:rPr>
            <w:rStyle w:val="ArtrefBold"/>
          </w:rPr>
          <w:t xml:space="preserve">, </w:t>
        </w:r>
        <w:r w:rsidR="00C61FD2" w:rsidRPr="006E0DBB">
          <w:rPr>
            <w:b/>
          </w:rPr>
          <w:t>33.</w:t>
        </w:r>
        <w:r w:rsidR="00C61FD2" w:rsidRPr="006E0DBB">
          <w:rPr>
            <w:rStyle w:val="Artref"/>
            <w:b/>
            <w:bCs/>
          </w:rPr>
          <w:t>46A2</w:t>
        </w:r>
      </w:ins>
      <w:r w:rsidRPr="003C04F1">
        <w:t xml:space="preserve"> and </w:t>
      </w:r>
      <w:r w:rsidRPr="003C04F1">
        <w:rPr>
          <w:rStyle w:val="ArtrefBold"/>
        </w:rPr>
        <w:t>33.48</w:t>
      </w:r>
      <w:r w:rsidRPr="003C04F1">
        <w:t xml:space="preserve"> shall be in accordance with the relevant ITU</w:t>
      </w:r>
      <w:r w:rsidRPr="003C04F1">
        <w:noBreakHyphen/>
        <w:t>R Recommendations.</w:t>
      </w:r>
      <w:ins w:id="148" w:author="PTC-6" w:date="2022-10-24T17:23:00Z">
        <w:r w:rsidR="00C61FD2" w:rsidRPr="006E0DBB">
          <w:rPr>
            <w:sz w:val="16"/>
            <w:szCs w:val="16"/>
          </w:rPr>
          <w:t>     (WRC</w:t>
        </w:r>
        <w:r w:rsidR="00C61FD2" w:rsidRPr="006E0DBB">
          <w:rPr>
            <w:sz w:val="16"/>
            <w:szCs w:val="16"/>
          </w:rPr>
          <w:noBreakHyphen/>
          <w:t>23)</w:t>
        </w:r>
      </w:ins>
    </w:p>
    <w:p w14:paraId="5D9286C2" w14:textId="35F43184" w:rsidR="002939D9" w:rsidRDefault="004360CE">
      <w:pPr>
        <w:pStyle w:val="Reasons"/>
      </w:pPr>
      <w:r>
        <w:rPr>
          <w:b/>
        </w:rPr>
        <w:t>Reasons:</w:t>
      </w:r>
      <w:r>
        <w:tab/>
      </w:r>
      <w:r w:rsidR="00C61FD2" w:rsidRPr="006E0DBB">
        <w:t xml:space="preserve">Reference to the new NAVDAT section in </w:t>
      </w:r>
      <w:r w:rsidR="00C61FD2" w:rsidRPr="006E0DBB">
        <w:rPr>
          <w:b/>
        </w:rPr>
        <w:t>33.46A2</w:t>
      </w:r>
      <w:r w:rsidR="00C61FD2" w:rsidRPr="006E0DBB">
        <w:rPr>
          <w:bCs/>
        </w:rPr>
        <w:t>.</w:t>
      </w:r>
    </w:p>
    <w:p w14:paraId="68821FE4" w14:textId="77777777" w:rsidR="00566053" w:rsidRPr="006E0DBB" w:rsidRDefault="00566053" w:rsidP="00566053">
      <w:pPr>
        <w:pStyle w:val="Section2"/>
        <w:keepNext/>
        <w:jc w:val="left"/>
      </w:pPr>
      <w:r w:rsidRPr="006E0DBB">
        <w:rPr>
          <w:rStyle w:val="Artdef"/>
          <w:i w:val="0"/>
        </w:rPr>
        <w:lastRenderedPageBreak/>
        <w:t>33.42</w:t>
      </w:r>
      <w:r w:rsidRPr="006E0DBB">
        <w:rPr>
          <w:rStyle w:val="Artdef"/>
        </w:rPr>
        <w:tab/>
      </w:r>
      <w:r w:rsidRPr="006E0DBB">
        <w:t>B − International NAVTEX system</w:t>
      </w:r>
    </w:p>
    <w:p w14:paraId="7F2489AB" w14:textId="71A28166" w:rsidR="002939D9" w:rsidRDefault="004360CE">
      <w:pPr>
        <w:pStyle w:val="Proposal"/>
      </w:pPr>
      <w:r>
        <w:t>MOD</w:t>
      </w:r>
      <w:r>
        <w:tab/>
        <w:t>EUR/</w:t>
      </w:r>
      <w:r w:rsidR="00EF0029">
        <w:t>XXXX</w:t>
      </w:r>
      <w:r w:rsidR="001B6E04">
        <w:t>A11A1/</w:t>
      </w:r>
      <w:r>
        <w:t>5</w:t>
      </w:r>
      <w:r w:rsidR="00EF0029">
        <w:t>3</w:t>
      </w:r>
    </w:p>
    <w:p w14:paraId="37C25CB5" w14:textId="2D836C69" w:rsidR="00E240A1" w:rsidRPr="003C04F1" w:rsidRDefault="004360CE" w:rsidP="007F1392">
      <w:pPr>
        <w:pStyle w:val="Normalaftertitle"/>
      </w:pPr>
      <w:r w:rsidRPr="003C04F1">
        <w:rPr>
          <w:rStyle w:val="Artdef"/>
        </w:rPr>
        <w:t>33.43</w:t>
      </w:r>
      <w:r w:rsidRPr="003C04F1">
        <w:tab/>
        <w:t>§ 23</w:t>
      </w:r>
      <w:r w:rsidRPr="003C04F1">
        <w:tab/>
      </w:r>
      <w:ins w:id="149" w:author="CEPT" w:date="2023-08-24T12:13:00Z">
        <w:r w:rsidR="00C61FD2">
          <w:t>Where m</w:t>
        </w:r>
      </w:ins>
      <w:del w:id="150" w:author="CEPT" w:date="2023-08-24T12:13:00Z">
        <w:r w:rsidRPr="003C04F1" w:rsidDel="00C61FD2">
          <w:delText>M</w:delText>
        </w:r>
      </w:del>
      <w:r w:rsidRPr="003C04F1">
        <w:t xml:space="preserve">aritime safety information </w:t>
      </w:r>
      <w:del w:id="151" w:author="CEPT" w:date="2023-08-24T12:14:00Z">
        <w:r w:rsidRPr="003C04F1" w:rsidDel="00C61FD2">
          <w:delText>shall be</w:delText>
        </w:r>
      </w:del>
      <w:ins w:id="152" w:author="CEPT" w:date="2023-08-24T12:14:00Z">
        <w:r w:rsidR="00C61FD2">
          <w:t>is</w:t>
        </w:r>
      </w:ins>
      <w:r w:rsidRPr="003C04F1">
        <w:t xml:space="preserve"> transmitted </w:t>
      </w:r>
      <w:ins w:id="153" w:author="CEPT" w:date="2023-08-24T12:14:00Z">
        <w:r w:rsidR="00C61FD2" w:rsidRPr="006E0DBB">
          <w:t xml:space="preserve">using international NAVTEX system, taking into account </w:t>
        </w:r>
        <w:r w:rsidR="00C61FD2" w:rsidRPr="006E0DBB">
          <w:rPr>
            <w:rStyle w:val="Artdef"/>
          </w:rPr>
          <w:t>33.40bis,</w:t>
        </w:r>
        <w:r w:rsidR="00C61FD2">
          <w:rPr>
            <w:rStyle w:val="Artdef"/>
          </w:rPr>
          <w:t xml:space="preserve"> </w:t>
        </w:r>
      </w:ins>
      <w:r w:rsidRPr="003C04F1">
        <w:t>by means of narrow</w:t>
      </w:r>
      <w:r w:rsidRPr="003C04F1">
        <w:noBreakHyphen/>
        <w:t xml:space="preserve">band direct-printing telegraphy with forward error correction </w:t>
      </w:r>
      <w:del w:id="154" w:author="CEPT" w:date="2023-08-24T15:55:00Z">
        <w:r w:rsidRPr="003C04F1" w:rsidDel="009E6E0E">
          <w:delText xml:space="preserve">using </w:delText>
        </w:r>
      </w:del>
      <w:r w:rsidRPr="003C04F1">
        <w:t xml:space="preserve">the frequency 518 kHz </w:t>
      </w:r>
      <w:del w:id="155" w:author="CEPT" w:date="2023-08-24T12:14:00Z">
        <w:r w:rsidRPr="003C04F1" w:rsidDel="00C61FD2">
          <w:delText>in accordance with the international NAVTEX</w:delText>
        </w:r>
      </w:del>
      <w:del w:id="156" w:author="CEPT" w:date="2023-08-24T15:56:00Z">
        <w:r w:rsidRPr="003C04F1" w:rsidDel="009E6E0E">
          <w:delText xml:space="preserve"> system </w:delText>
        </w:r>
      </w:del>
      <w:ins w:id="157" w:author="CEPT" w:date="2023-08-24T15:55:00Z">
        <w:r w:rsidR="009E6E0E">
          <w:t>shall be used</w:t>
        </w:r>
        <w:r w:rsidR="009E6E0E" w:rsidRPr="003C04F1">
          <w:t xml:space="preserve"> </w:t>
        </w:r>
      </w:ins>
      <w:r w:rsidRPr="003C04F1">
        <w:t>(see Appendix </w:t>
      </w:r>
      <w:r w:rsidRPr="003C04F1">
        <w:rPr>
          <w:rStyle w:val="ApprefBold"/>
        </w:rPr>
        <w:t>15</w:t>
      </w:r>
      <w:r w:rsidRPr="003C04F1">
        <w:t>).</w:t>
      </w:r>
      <w:ins w:id="158" w:author="CEPT" w:date="2023-08-24T12:14:00Z">
        <w:r w:rsidR="00C61FD2" w:rsidRPr="006E0DBB">
          <w:rPr>
            <w:sz w:val="16"/>
            <w:szCs w:val="16"/>
          </w:rPr>
          <w:t>     (WRC</w:t>
        </w:r>
        <w:r w:rsidR="00C61FD2" w:rsidRPr="006E0DBB">
          <w:rPr>
            <w:sz w:val="16"/>
            <w:szCs w:val="16"/>
          </w:rPr>
          <w:noBreakHyphen/>
          <w:t>23)</w:t>
        </w:r>
      </w:ins>
    </w:p>
    <w:p w14:paraId="366B61B3" w14:textId="6F43CC3A" w:rsidR="002939D9" w:rsidRDefault="004360CE">
      <w:pPr>
        <w:pStyle w:val="Reasons"/>
      </w:pPr>
      <w:r>
        <w:rPr>
          <w:b/>
        </w:rPr>
        <w:t>Reasons:</w:t>
      </w:r>
      <w:r>
        <w:tab/>
      </w:r>
      <w:r w:rsidR="00C61FD2" w:rsidRPr="006E0DBB">
        <w:t xml:space="preserve">Rewording of this provision taking into account </w:t>
      </w:r>
      <w:r w:rsidR="00C61FD2" w:rsidRPr="006E0DBB">
        <w:rPr>
          <w:rStyle w:val="Artdef"/>
        </w:rPr>
        <w:t>33.40</w:t>
      </w:r>
      <w:r w:rsidR="00C61FD2" w:rsidRPr="006E0DBB">
        <w:rPr>
          <w:rStyle w:val="Artdef"/>
          <w:iCs/>
        </w:rPr>
        <w:t>bis</w:t>
      </w:r>
      <w:r w:rsidR="00C61FD2" w:rsidRPr="006E0DBB">
        <w:rPr>
          <w:rStyle w:val="Artdef"/>
          <w:b w:val="0"/>
          <w:bCs/>
          <w:iCs/>
        </w:rPr>
        <w:t>.</w:t>
      </w:r>
    </w:p>
    <w:p w14:paraId="508FD09D" w14:textId="77777777" w:rsidR="00E240A1" w:rsidRPr="003C04F1" w:rsidRDefault="004360CE" w:rsidP="007F1392">
      <w:pPr>
        <w:pStyle w:val="Section2"/>
        <w:keepNext/>
        <w:jc w:val="left"/>
      </w:pPr>
      <w:r w:rsidRPr="003C04F1">
        <w:rPr>
          <w:rStyle w:val="Artdef"/>
          <w:i w:val="0"/>
        </w:rPr>
        <w:t>33.44</w:t>
      </w:r>
      <w:r w:rsidRPr="003C04F1">
        <w:rPr>
          <w:rStyle w:val="Artdef"/>
        </w:rPr>
        <w:tab/>
      </w:r>
      <w:r w:rsidRPr="003C04F1">
        <w:t>C − 490 kHz and 4</w:t>
      </w:r>
      <w:r w:rsidRPr="003C04F1">
        <w:rPr>
          <w:i w:val="0"/>
        </w:rPr>
        <w:t> </w:t>
      </w:r>
      <w:r w:rsidRPr="003C04F1">
        <w:t>209.5 kHz</w:t>
      </w:r>
    </w:p>
    <w:p w14:paraId="7E6CAD06" w14:textId="14500E75" w:rsidR="002939D9" w:rsidRDefault="004360CE">
      <w:pPr>
        <w:pStyle w:val="Proposal"/>
      </w:pPr>
      <w:r>
        <w:t>ADD</w:t>
      </w:r>
      <w:r>
        <w:tab/>
        <w:t>EUR/</w:t>
      </w:r>
      <w:r w:rsidR="00EF0029">
        <w:t>XXXX</w:t>
      </w:r>
      <w:r w:rsidR="001B6E04">
        <w:t>A11A1/</w:t>
      </w:r>
      <w:r>
        <w:t>5</w:t>
      </w:r>
      <w:r w:rsidR="00EF0029">
        <w:t>4</w:t>
      </w:r>
    </w:p>
    <w:p w14:paraId="291B60A8" w14:textId="4B015328" w:rsidR="005B144B" w:rsidRPr="003C04F1" w:rsidRDefault="005B144B" w:rsidP="005B144B">
      <w:pPr>
        <w:pStyle w:val="Section2"/>
        <w:keepNext/>
        <w:jc w:val="left"/>
      </w:pPr>
      <w:r w:rsidRPr="003C04F1">
        <w:rPr>
          <w:rStyle w:val="Artdef"/>
          <w:i w:val="0"/>
        </w:rPr>
        <w:t>33.4</w:t>
      </w:r>
      <w:r>
        <w:rPr>
          <w:rStyle w:val="Artdef"/>
          <w:i w:val="0"/>
        </w:rPr>
        <w:t>6A1</w:t>
      </w:r>
      <w:r w:rsidRPr="003C04F1">
        <w:rPr>
          <w:rStyle w:val="Artdef"/>
        </w:rPr>
        <w:tab/>
      </w:r>
      <w:r>
        <w:t>D</w:t>
      </w:r>
      <w:r w:rsidRPr="003C04F1">
        <w:t xml:space="preserve"> </w:t>
      </w:r>
      <w:r>
        <w:t>–</w:t>
      </w:r>
      <w:r w:rsidRPr="003C04F1">
        <w:t xml:space="preserve"> </w:t>
      </w:r>
      <w:r>
        <w:t>International NAVDAT system</w:t>
      </w:r>
    </w:p>
    <w:p w14:paraId="0DEF0BAB" w14:textId="513779A6" w:rsidR="002939D9" w:rsidRDefault="004360CE">
      <w:pPr>
        <w:pStyle w:val="Reasons"/>
      </w:pPr>
      <w:r>
        <w:rPr>
          <w:b/>
        </w:rPr>
        <w:t>Reasons:</w:t>
      </w:r>
      <w:r>
        <w:tab/>
      </w:r>
      <w:r w:rsidR="00C61FD2" w:rsidRPr="006E0DBB">
        <w:t>Introduction of a new section for the NAVDAT</w:t>
      </w:r>
      <w:r w:rsidR="00C61FD2">
        <w:t>.</w:t>
      </w:r>
    </w:p>
    <w:p w14:paraId="269F4BEE" w14:textId="7442EEC6" w:rsidR="002939D9" w:rsidRDefault="004360CE">
      <w:pPr>
        <w:pStyle w:val="Proposal"/>
      </w:pPr>
      <w:r>
        <w:t>ADD</w:t>
      </w:r>
      <w:r>
        <w:tab/>
        <w:t>EUR/</w:t>
      </w:r>
      <w:r w:rsidR="00EF0029">
        <w:t>XXXX</w:t>
      </w:r>
      <w:r w:rsidR="001B6E04">
        <w:t>A11A1/</w:t>
      </w:r>
      <w:r>
        <w:t>5</w:t>
      </w:r>
      <w:r w:rsidR="00EF0029">
        <w:t>5</w:t>
      </w:r>
    </w:p>
    <w:p w14:paraId="4830B4C4" w14:textId="6C617378" w:rsidR="002939D9" w:rsidRDefault="004360CE">
      <w:r>
        <w:rPr>
          <w:rStyle w:val="Artdef"/>
        </w:rPr>
        <w:t>33.46A2</w:t>
      </w:r>
      <w:r>
        <w:tab/>
      </w:r>
      <w:r w:rsidR="005B144B" w:rsidRPr="006E0DBB">
        <w:t>§ 25</w:t>
      </w:r>
      <w:r w:rsidR="005B144B" w:rsidRPr="006E0DBB">
        <w:tab/>
        <w:t xml:space="preserve">Where maritime safety information is transmitted using the international NAVDAT system, taking into account </w:t>
      </w:r>
      <w:r w:rsidR="005B144B" w:rsidRPr="006E0DBB">
        <w:rPr>
          <w:rStyle w:val="Artdef"/>
        </w:rPr>
        <w:t>33.40bis</w:t>
      </w:r>
      <w:r w:rsidR="005B144B" w:rsidRPr="006E0DBB">
        <w:t>, the frequenc</w:t>
      </w:r>
      <w:r w:rsidR="005B144B">
        <w:t>ies</w:t>
      </w:r>
      <w:r w:rsidR="005B144B" w:rsidRPr="006E0DBB">
        <w:t xml:space="preserve"> 500 kHz and/or 4 226 kHz shall be used (see Appendix </w:t>
      </w:r>
      <w:r w:rsidR="005B144B" w:rsidRPr="006E0DBB">
        <w:rPr>
          <w:rStyle w:val="ApprefBold"/>
        </w:rPr>
        <w:t>15</w:t>
      </w:r>
      <w:r w:rsidR="005B144B" w:rsidRPr="006E0DBB">
        <w:t>).</w:t>
      </w:r>
      <w:r w:rsidR="005B144B" w:rsidRPr="006E0DBB">
        <w:rPr>
          <w:sz w:val="16"/>
          <w:szCs w:val="16"/>
        </w:rPr>
        <w:t>     (WRC</w:t>
      </w:r>
      <w:r w:rsidR="005B144B" w:rsidRPr="006E0DBB">
        <w:rPr>
          <w:sz w:val="16"/>
          <w:szCs w:val="16"/>
        </w:rPr>
        <w:noBreakHyphen/>
        <w:t>23)</w:t>
      </w:r>
    </w:p>
    <w:p w14:paraId="0F938BBD" w14:textId="0D9CC37F" w:rsidR="002939D9" w:rsidRDefault="004360CE">
      <w:pPr>
        <w:pStyle w:val="Reasons"/>
      </w:pPr>
      <w:r>
        <w:rPr>
          <w:b/>
        </w:rPr>
        <w:t>Reasons:</w:t>
      </w:r>
      <w:r>
        <w:tab/>
      </w:r>
      <w:r w:rsidR="005B144B" w:rsidRPr="006E0DBB">
        <w:t>Introduction of a new section for the NAVDAT.</w:t>
      </w:r>
    </w:p>
    <w:p w14:paraId="2A647E8B" w14:textId="121B5296" w:rsidR="002939D9" w:rsidRDefault="004360CE">
      <w:pPr>
        <w:pStyle w:val="Proposal"/>
      </w:pPr>
      <w:r>
        <w:t>MOD</w:t>
      </w:r>
      <w:r>
        <w:tab/>
        <w:t>EUR/</w:t>
      </w:r>
      <w:r w:rsidR="00EF0029">
        <w:t>XXXX</w:t>
      </w:r>
      <w:r w:rsidR="001B6E04">
        <w:t>A11A1/</w:t>
      </w:r>
      <w:r>
        <w:t>5</w:t>
      </w:r>
      <w:r w:rsidR="00EF0029">
        <w:t>6</w:t>
      </w:r>
    </w:p>
    <w:p w14:paraId="6C576CC4" w14:textId="270689F5" w:rsidR="00E240A1" w:rsidRPr="003C04F1" w:rsidRDefault="004360CE" w:rsidP="007F1392">
      <w:pPr>
        <w:pStyle w:val="Section2"/>
        <w:keepNext/>
        <w:jc w:val="left"/>
      </w:pPr>
      <w:r w:rsidRPr="003C04F1">
        <w:rPr>
          <w:rStyle w:val="Artdef"/>
          <w:i w:val="0"/>
        </w:rPr>
        <w:t>33.47</w:t>
      </w:r>
      <w:r w:rsidRPr="003C04F1">
        <w:rPr>
          <w:rStyle w:val="Artdef"/>
        </w:rPr>
        <w:tab/>
      </w:r>
      <w:del w:id="159" w:author="CEPT" w:date="2023-08-24T12:18:00Z">
        <w:r w:rsidRPr="003C04F1" w:rsidDel="005B144B">
          <w:delText xml:space="preserve">D </w:delText>
        </w:r>
      </w:del>
      <w:ins w:id="160" w:author="CEPT" w:date="2023-08-24T12:18:00Z">
        <w:r w:rsidR="005B144B">
          <w:t>E</w:t>
        </w:r>
        <w:r w:rsidR="005B144B" w:rsidRPr="003C04F1">
          <w:t xml:space="preserve"> </w:t>
        </w:r>
      </w:ins>
      <w:r w:rsidRPr="003C04F1">
        <w:t>− High seas maritime safety information</w:t>
      </w:r>
    </w:p>
    <w:p w14:paraId="70F485F9" w14:textId="76E01B55" w:rsidR="002939D9" w:rsidRDefault="004360CE">
      <w:pPr>
        <w:pStyle w:val="Reasons"/>
      </w:pPr>
      <w:r>
        <w:rPr>
          <w:b/>
        </w:rPr>
        <w:t>Reasons:</w:t>
      </w:r>
      <w:r>
        <w:tab/>
      </w:r>
      <w:r w:rsidR="005B144B" w:rsidRPr="006E0DBB">
        <w:t>Editorial renumbering due to the introduction of the new NAVDAT section.</w:t>
      </w:r>
    </w:p>
    <w:p w14:paraId="6FC49B83" w14:textId="41CCC972" w:rsidR="002939D9" w:rsidRDefault="004360CE">
      <w:pPr>
        <w:pStyle w:val="Proposal"/>
      </w:pPr>
      <w:r>
        <w:t>MOD</w:t>
      </w:r>
      <w:r>
        <w:tab/>
        <w:t>EUR/</w:t>
      </w:r>
      <w:r w:rsidR="00EF0029">
        <w:t>XXXX</w:t>
      </w:r>
      <w:r w:rsidR="001B6E04">
        <w:t>A11A1/</w:t>
      </w:r>
      <w:r>
        <w:t>5</w:t>
      </w:r>
      <w:r w:rsidR="00EF0029">
        <w:t>7</w:t>
      </w:r>
    </w:p>
    <w:p w14:paraId="648EECBE" w14:textId="18AFA006" w:rsidR="00E240A1" w:rsidRPr="003C04F1" w:rsidRDefault="004360CE" w:rsidP="007F1392">
      <w:pPr>
        <w:pStyle w:val="Normalaftertitle"/>
      </w:pPr>
      <w:r w:rsidRPr="003C04F1">
        <w:rPr>
          <w:rStyle w:val="Artdef"/>
        </w:rPr>
        <w:t>33.48</w:t>
      </w:r>
      <w:r w:rsidRPr="003C04F1">
        <w:tab/>
        <w:t xml:space="preserve">§ </w:t>
      </w:r>
      <w:del w:id="161" w:author="CEPT" w:date="2023-08-24T12:18:00Z">
        <w:r w:rsidRPr="003C04F1" w:rsidDel="005B144B">
          <w:delText>25</w:delText>
        </w:r>
      </w:del>
      <w:ins w:id="162" w:author="CEPT" w:date="2023-08-24T12:18:00Z">
        <w:r w:rsidR="005B144B" w:rsidRPr="003C04F1">
          <w:t>2</w:t>
        </w:r>
        <w:r w:rsidR="005B144B">
          <w:t>6</w:t>
        </w:r>
      </w:ins>
      <w:r w:rsidRPr="003C04F1">
        <w:tab/>
        <w:t xml:space="preserve">Maritime safety information </w:t>
      </w:r>
      <w:ins w:id="163" w:author="CEPT" w:date="2023-08-24T12:18:00Z">
        <w:r w:rsidR="005B144B">
          <w:t xml:space="preserve">which </w:t>
        </w:r>
      </w:ins>
      <w:r w:rsidRPr="003C04F1">
        <w:t xml:space="preserve">is transmitted by means of narrow-band direct-printing telegraphy with forward error correction </w:t>
      </w:r>
      <w:del w:id="164" w:author="CEPT" w:date="2023-08-24T12:18:00Z">
        <w:r w:rsidRPr="003C04F1" w:rsidDel="005B144B">
          <w:delText xml:space="preserve">using </w:delText>
        </w:r>
      </w:del>
      <w:ins w:id="165" w:author="CEPT" w:date="2023-08-24T12:18:00Z">
        <w:r w:rsidR="005B144B">
          <w:t>uses</w:t>
        </w:r>
        <w:r w:rsidR="005B144B" w:rsidRPr="003C04F1">
          <w:t xml:space="preserve"> </w:t>
        </w:r>
      </w:ins>
      <w:r w:rsidRPr="003C04F1">
        <w:t>the frequencies 4 210 kHz, 6 314 kHz, 8 416.5 kHz, 12 579 kHz, 16 806.5 kHz, 19 680.5 kHz, 22 376 kHz and 26 100.5 kHz.</w:t>
      </w:r>
      <w:ins w:id="166" w:author="CEPT" w:date="2023-08-24T12:19:00Z">
        <w:r w:rsidR="005B144B" w:rsidRPr="005B144B">
          <w:t xml:space="preserve"> </w:t>
        </w:r>
        <w:r w:rsidR="005B144B" w:rsidRPr="006E0DBB">
          <w:t>Maritime safety information which is transmitted by means of NAVDAT system uses the frequencies 6 337.5 kHz, 8 443 kHz, 12 663.5 kHz, 16 909.5 kHz and 22 450.5 kHz.</w:t>
        </w:r>
        <w:r w:rsidR="005B144B" w:rsidRPr="006E0DBB">
          <w:rPr>
            <w:sz w:val="16"/>
            <w:szCs w:val="16"/>
          </w:rPr>
          <w:t>     (WRC</w:t>
        </w:r>
        <w:r w:rsidR="005B144B" w:rsidRPr="006E0DBB">
          <w:rPr>
            <w:sz w:val="16"/>
            <w:szCs w:val="16"/>
          </w:rPr>
          <w:noBreakHyphen/>
          <w:t>23)</w:t>
        </w:r>
      </w:ins>
    </w:p>
    <w:p w14:paraId="5A1D347A" w14:textId="351C1B15" w:rsidR="002939D9" w:rsidRDefault="004360CE">
      <w:pPr>
        <w:pStyle w:val="Reasons"/>
      </w:pPr>
      <w:r>
        <w:rPr>
          <w:b/>
        </w:rPr>
        <w:t>Reasons:</w:t>
      </w:r>
      <w:r>
        <w:tab/>
      </w:r>
      <w:r w:rsidR="005B144B" w:rsidRPr="006E0DBB">
        <w:t xml:space="preserve">Introduction of the HF frequencies regionally used for the NAVDAT, see Appendix </w:t>
      </w:r>
      <w:r w:rsidR="005B144B" w:rsidRPr="006E0DBB">
        <w:rPr>
          <w:b/>
        </w:rPr>
        <w:t xml:space="preserve">17 </w:t>
      </w:r>
      <w:r w:rsidR="005B144B" w:rsidRPr="006E0DBB">
        <w:t>and Recommendation ITU-R M.2058.</w:t>
      </w:r>
    </w:p>
    <w:p w14:paraId="2D730509" w14:textId="372F1854" w:rsidR="002939D9" w:rsidRDefault="004360CE">
      <w:pPr>
        <w:pStyle w:val="Proposal"/>
      </w:pPr>
      <w:r>
        <w:t>MOD</w:t>
      </w:r>
      <w:r>
        <w:tab/>
        <w:t>EUR/</w:t>
      </w:r>
      <w:r w:rsidR="00EF0029">
        <w:t>XXXX</w:t>
      </w:r>
      <w:r w:rsidR="001B6E04">
        <w:t>A11A1/</w:t>
      </w:r>
      <w:r>
        <w:t>5</w:t>
      </w:r>
      <w:r w:rsidR="00EF0029">
        <w:t>8</w:t>
      </w:r>
    </w:p>
    <w:p w14:paraId="30950682" w14:textId="2C1115EC" w:rsidR="00E240A1" w:rsidRPr="003C04F1" w:rsidRDefault="004360CE" w:rsidP="007F1392">
      <w:pPr>
        <w:pStyle w:val="Section2"/>
        <w:keepNext/>
        <w:jc w:val="left"/>
      </w:pPr>
      <w:r w:rsidRPr="003C04F1">
        <w:rPr>
          <w:rStyle w:val="Artdef"/>
          <w:i w:val="0"/>
        </w:rPr>
        <w:t>33.49</w:t>
      </w:r>
      <w:r w:rsidRPr="003C04F1">
        <w:rPr>
          <w:rStyle w:val="Artdef"/>
        </w:rPr>
        <w:tab/>
      </w:r>
      <w:del w:id="167" w:author="CEPT" w:date="2023-08-24T12:19:00Z">
        <w:r w:rsidRPr="003C04F1" w:rsidDel="005B144B">
          <w:delText xml:space="preserve">E </w:delText>
        </w:r>
      </w:del>
      <w:ins w:id="168" w:author="CEPT" w:date="2023-08-24T12:19:00Z">
        <w:r w:rsidR="005B144B">
          <w:t>F</w:t>
        </w:r>
        <w:r w:rsidR="005B144B" w:rsidRPr="003C04F1">
          <w:t xml:space="preserve"> </w:t>
        </w:r>
      </w:ins>
      <w:r w:rsidRPr="003C04F1">
        <w:t>− Maritime safety information via satellite</w:t>
      </w:r>
    </w:p>
    <w:p w14:paraId="602773B4" w14:textId="5E0F639B" w:rsidR="002939D9" w:rsidRDefault="004360CE">
      <w:pPr>
        <w:pStyle w:val="Reasons"/>
      </w:pPr>
      <w:r>
        <w:rPr>
          <w:b/>
        </w:rPr>
        <w:t>Reasons:</w:t>
      </w:r>
      <w:r>
        <w:tab/>
      </w:r>
      <w:r w:rsidR="005B144B" w:rsidRPr="006E0DBB">
        <w:t>Editorial renumbering due to the introduction of the new NAVDAT section.</w:t>
      </w:r>
    </w:p>
    <w:p w14:paraId="648EAF5C" w14:textId="3BAF90F6" w:rsidR="002939D9" w:rsidRDefault="004360CE">
      <w:pPr>
        <w:pStyle w:val="Proposal"/>
      </w:pPr>
      <w:r>
        <w:t>MOD</w:t>
      </w:r>
      <w:r>
        <w:tab/>
        <w:t>EUR/</w:t>
      </w:r>
      <w:r w:rsidR="00EF0029">
        <w:t>XXXX</w:t>
      </w:r>
      <w:r w:rsidR="001B6E04">
        <w:t>A11A1/59</w:t>
      </w:r>
    </w:p>
    <w:p w14:paraId="50EA36A3" w14:textId="299186C9" w:rsidR="00E240A1" w:rsidRPr="003C04F1" w:rsidRDefault="004360CE" w:rsidP="007F1392">
      <w:pPr>
        <w:pStyle w:val="Normalaftertitle"/>
      </w:pPr>
      <w:r w:rsidRPr="003C04F1">
        <w:rPr>
          <w:rStyle w:val="Artdef"/>
        </w:rPr>
        <w:t>33.50</w:t>
      </w:r>
      <w:r w:rsidRPr="003C04F1">
        <w:tab/>
        <w:t xml:space="preserve">§ </w:t>
      </w:r>
      <w:del w:id="169" w:author="CEPT" w:date="2023-08-24T12:21:00Z">
        <w:r w:rsidRPr="003C04F1" w:rsidDel="00C56E4D">
          <w:delText>26</w:delText>
        </w:r>
      </w:del>
      <w:ins w:id="170" w:author="CEPT" w:date="2023-08-24T12:21:00Z">
        <w:r w:rsidR="00C56E4D" w:rsidRPr="003C04F1">
          <w:t>2</w:t>
        </w:r>
        <w:r w:rsidR="00C56E4D">
          <w:t>7</w:t>
        </w:r>
      </w:ins>
      <w:r w:rsidRPr="003C04F1">
        <w:tab/>
        <w:t>Maritime safety information may be transmitted via satellite in the maritime mobile-satellite service using the frequency bands 1 530-1 545 MHz and 1</w:t>
      </w:r>
      <w:r w:rsidRPr="003C04F1">
        <w:rPr>
          <w:rFonts w:eastAsia="MS Mincho"/>
          <w:szCs w:val="24"/>
        </w:rPr>
        <w:t> </w:t>
      </w:r>
      <w:r w:rsidRPr="003C04F1">
        <w:t>621.35-1</w:t>
      </w:r>
      <w:r w:rsidRPr="003C04F1">
        <w:rPr>
          <w:rFonts w:eastAsiaTheme="minorHAnsi"/>
        </w:rPr>
        <w:t> </w:t>
      </w:r>
      <w:r w:rsidRPr="003C04F1">
        <w:t>626.5</w:t>
      </w:r>
      <w:r w:rsidRPr="003C04F1">
        <w:rPr>
          <w:rFonts w:eastAsiaTheme="minorHAnsi"/>
        </w:rPr>
        <w:t> </w:t>
      </w:r>
      <w:r w:rsidRPr="003C04F1">
        <w:t>MHz (see Appendix </w:t>
      </w:r>
      <w:r w:rsidRPr="003C04F1">
        <w:rPr>
          <w:rStyle w:val="ApprefBold"/>
        </w:rPr>
        <w:t>15</w:t>
      </w:r>
      <w:r w:rsidRPr="003C04F1">
        <w:t>).</w:t>
      </w:r>
      <w:r w:rsidRPr="003C04F1">
        <w:rPr>
          <w:sz w:val="16"/>
          <w:szCs w:val="16"/>
        </w:rPr>
        <w:t>     (WRC</w:t>
      </w:r>
      <w:r w:rsidRPr="003C04F1">
        <w:rPr>
          <w:sz w:val="16"/>
          <w:szCs w:val="16"/>
        </w:rPr>
        <w:noBreakHyphen/>
      </w:r>
      <w:del w:id="171" w:author="CEPT" w:date="2023-08-24T12:21:00Z">
        <w:r w:rsidRPr="003C04F1" w:rsidDel="003236FB">
          <w:rPr>
            <w:sz w:val="16"/>
            <w:szCs w:val="16"/>
          </w:rPr>
          <w:delText>19</w:delText>
        </w:r>
      </w:del>
      <w:ins w:id="172" w:author="CEPT" w:date="2023-08-24T12:21:00Z">
        <w:r w:rsidR="003236FB">
          <w:rPr>
            <w:sz w:val="16"/>
            <w:szCs w:val="16"/>
          </w:rPr>
          <w:t>23</w:t>
        </w:r>
      </w:ins>
      <w:r w:rsidRPr="003C04F1">
        <w:rPr>
          <w:sz w:val="16"/>
          <w:szCs w:val="16"/>
        </w:rPr>
        <w:t>)</w:t>
      </w:r>
    </w:p>
    <w:p w14:paraId="443ED95D" w14:textId="015A7BBC" w:rsidR="002939D9" w:rsidRDefault="004360CE">
      <w:pPr>
        <w:pStyle w:val="Reasons"/>
      </w:pPr>
      <w:r>
        <w:rPr>
          <w:b/>
        </w:rPr>
        <w:lastRenderedPageBreak/>
        <w:t>Reasons:</w:t>
      </w:r>
      <w:r>
        <w:tab/>
      </w:r>
      <w:r w:rsidR="00C56E4D" w:rsidRPr="006E0DBB">
        <w:t xml:space="preserve">Editorial renumbering due to the introduction of the new NAVDAT section. </w:t>
      </w:r>
      <w:r w:rsidR="00956FCE">
        <w:t>Provisions</w:t>
      </w:r>
      <w:r w:rsidR="00956FCE" w:rsidRPr="006E0DBB">
        <w:t xml:space="preserve"> </w:t>
      </w:r>
      <w:r w:rsidR="00C56E4D" w:rsidRPr="003236FB">
        <w:rPr>
          <w:b/>
          <w:bCs/>
        </w:rPr>
        <w:t>33.51</w:t>
      </w:r>
      <w:r w:rsidR="00C56E4D" w:rsidRPr="006E0DBB">
        <w:t xml:space="preserve"> to </w:t>
      </w:r>
      <w:r w:rsidR="00C56E4D" w:rsidRPr="003236FB">
        <w:rPr>
          <w:b/>
          <w:bCs/>
        </w:rPr>
        <w:t>33.53</w:t>
      </w:r>
      <w:r w:rsidR="00C56E4D" w:rsidRPr="006E0DBB">
        <w:t xml:space="preserve"> to be renumbered.</w:t>
      </w:r>
    </w:p>
    <w:p w14:paraId="3A25AFEF" w14:textId="77777777" w:rsidR="00E240A1" w:rsidRPr="003C04F1" w:rsidRDefault="004360CE" w:rsidP="006164ED">
      <w:pPr>
        <w:pStyle w:val="ArtNo"/>
      </w:pPr>
      <w:bookmarkStart w:id="173" w:name="_Toc42842452"/>
      <w:r w:rsidRPr="00B00D58">
        <w:t xml:space="preserve">ARTICLE </w:t>
      </w:r>
      <w:r w:rsidRPr="00B00D58">
        <w:rPr>
          <w:rStyle w:val="href"/>
        </w:rPr>
        <w:t>34</w:t>
      </w:r>
      <w:bookmarkEnd w:id="173"/>
    </w:p>
    <w:p w14:paraId="52DB33EC" w14:textId="77777777" w:rsidR="00E240A1" w:rsidRPr="003C04F1" w:rsidRDefault="004360CE" w:rsidP="007F1392">
      <w:pPr>
        <w:pStyle w:val="Arttitle"/>
      </w:pPr>
      <w:bookmarkStart w:id="174" w:name="_Toc327956652"/>
      <w:bookmarkStart w:id="175" w:name="_Toc42842453"/>
      <w:r w:rsidRPr="003C04F1">
        <w:t>Alerting signals in the global maritime distress and safety system (GMDSS)</w:t>
      </w:r>
      <w:bookmarkEnd w:id="174"/>
      <w:bookmarkEnd w:id="175"/>
    </w:p>
    <w:p w14:paraId="3E63C53E" w14:textId="48AF9FD4" w:rsidR="002939D9" w:rsidRDefault="004360CE">
      <w:pPr>
        <w:pStyle w:val="Proposal"/>
      </w:pPr>
      <w:r>
        <w:t>MOD</w:t>
      </w:r>
      <w:r>
        <w:tab/>
        <w:t>EUR/</w:t>
      </w:r>
      <w:r w:rsidR="00EF0029">
        <w:t>XXXX</w:t>
      </w:r>
      <w:r w:rsidR="001B6E04">
        <w:t>A11A1/</w:t>
      </w:r>
      <w:r>
        <w:t>6</w:t>
      </w:r>
      <w:r w:rsidR="001B6E04">
        <w:t>0</w:t>
      </w:r>
    </w:p>
    <w:p w14:paraId="1492B391" w14:textId="7BFBEAE6" w:rsidR="00E240A1" w:rsidRPr="003C04F1" w:rsidRDefault="004360CE" w:rsidP="007F1392">
      <w:pPr>
        <w:pStyle w:val="Section1"/>
        <w:keepNext/>
        <w:tabs>
          <w:tab w:val="left" w:pos="1134"/>
          <w:tab w:val="left" w:pos="1871"/>
          <w:tab w:val="left" w:pos="2268"/>
        </w:tabs>
      </w:pPr>
      <w:r w:rsidRPr="003C04F1">
        <w:t xml:space="preserve">Section I </w:t>
      </w:r>
      <w:del w:id="176" w:author="CEPT" w:date="2023-08-24T12:22:00Z">
        <w:r w:rsidRPr="003C04F1" w:rsidDel="00A030B6">
          <w:delText>−</w:delText>
        </w:r>
      </w:del>
      <w:ins w:id="177" w:author="CEPT" w:date="2023-08-24T12:22:00Z">
        <w:r w:rsidR="00A030B6">
          <w:t>–</w:t>
        </w:r>
      </w:ins>
      <w:r w:rsidRPr="003C04F1">
        <w:t xml:space="preserve"> </w:t>
      </w:r>
      <w:ins w:id="178" w:author="CEPT" w:date="2023-08-24T12:22:00Z">
        <w:r w:rsidR="00A030B6">
          <w:t>Satellite e</w:t>
        </w:r>
      </w:ins>
      <w:del w:id="179" w:author="CEPT" w:date="2023-08-24T12:22:00Z">
        <w:r w:rsidRPr="003C04F1" w:rsidDel="00A030B6">
          <w:delText>E</w:delText>
        </w:r>
      </w:del>
      <w:r w:rsidRPr="003C04F1">
        <w:t xml:space="preserve">mergency position-indicating radiobeacon (EPIRB) </w:t>
      </w:r>
      <w:del w:id="180" w:author="CEPT" w:date="2023-08-24T12:22:00Z">
        <w:r w:rsidRPr="003C04F1" w:rsidDel="00DD3793">
          <w:delText>and</w:delText>
        </w:r>
        <w:r w:rsidRPr="003C04F1" w:rsidDel="00DD3793">
          <w:br/>
          <w:delText xml:space="preserve">satellite EPIRB </w:delText>
        </w:r>
      </w:del>
      <w:r w:rsidRPr="003C04F1">
        <w:t>signals</w:t>
      </w:r>
      <w:ins w:id="181" w:author="CEPT" w:date="2023-08-24T12:22:00Z">
        <w:r w:rsidR="00220854" w:rsidRPr="006E0DBB">
          <w:rPr>
            <w:sz w:val="16"/>
            <w:szCs w:val="16"/>
          </w:rPr>
          <w:t>      (WRC</w:t>
        </w:r>
        <w:r w:rsidR="00220854" w:rsidRPr="006E0DBB">
          <w:rPr>
            <w:sz w:val="16"/>
            <w:szCs w:val="16"/>
          </w:rPr>
          <w:noBreakHyphen/>
          <w:t>23)</w:t>
        </w:r>
      </w:ins>
    </w:p>
    <w:p w14:paraId="5AFF858F" w14:textId="7E9CB452" w:rsidR="002939D9" w:rsidRDefault="004360CE">
      <w:pPr>
        <w:pStyle w:val="Reasons"/>
      </w:pPr>
      <w:r>
        <w:rPr>
          <w:b/>
        </w:rPr>
        <w:t>Reasons:</w:t>
      </w:r>
      <w:r>
        <w:tab/>
      </w:r>
      <w:r w:rsidR="00D012D1" w:rsidRPr="006E0DBB">
        <w:rPr>
          <w:rFonts w:eastAsia="SimSun"/>
        </w:rPr>
        <w:t>Editorial changes to the name of EPIRB.</w:t>
      </w:r>
    </w:p>
    <w:p w14:paraId="17B3AE85" w14:textId="77777777" w:rsidR="00E240A1" w:rsidRPr="003C04F1" w:rsidRDefault="004360CE" w:rsidP="006164ED">
      <w:pPr>
        <w:pStyle w:val="ArtNo"/>
      </w:pPr>
      <w:bookmarkStart w:id="182" w:name="_Toc42842482"/>
      <w:r w:rsidRPr="00B00D58">
        <w:t xml:space="preserve">ARTICLE </w:t>
      </w:r>
      <w:r w:rsidRPr="00B00D58">
        <w:rPr>
          <w:rStyle w:val="href"/>
        </w:rPr>
        <w:t>47</w:t>
      </w:r>
      <w:bookmarkEnd w:id="182"/>
    </w:p>
    <w:p w14:paraId="633AE98C" w14:textId="77777777" w:rsidR="00E240A1" w:rsidRPr="003C04F1" w:rsidRDefault="004360CE" w:rsidP="007F1392">
      <w:pPr>
        <w:pStyle w:val="Arttitle"/>
      </w:pPr>
      <w:bookmarkStart w:id="183" w:name="_Toc327956682"/>
      <w:bookmarkStart w:id="184" w:name="_Toc42842483"/>
      <w:r w:rsidRPr="003C04F1">
        <w:t>Operator’s certificates</w:t>
      </w:r>
      <w:bookmarkEnd w:id="183"/>
      <w:bookmarkEnd w:id="184"/>
    </w:p>
    <w:p w14:paraId="661E99C4" w14:textId="77777777" w:rsidR="00E240A1" w:rsidRPr="003C04F1" w:rsidRDefault="004360CE" w:rsidP="007F1392">
      <w:pPr>
        <w:pStyle w:val="Section1"/>
      </w:pPr>
      <w:r w:rsidRPr="003C04F1">
        <w:t>Section III − Conditions for the issuing of certificates</w:t>
      </w:r>
    </w:p>
    <w:p w14:paraId="3EFDE259" w14:textId="76B8EDBC" w:rsidR="002939D9" w:rsidRDefault="004360CE">
      <w:pPr>
        <w:pStyle w:val="Proposal"/>
      </w:pPr>
      <w:r>
        <w:t>MOD</w:t>
      </w:r>
      <w:r>
        <w:tab/>
        <w:t>EUR/</w:t>
      </w:r>
      <w:r w:rsidR="00EF0029">
        <w:t>XXXX</w:t>
      </w:r>
      <w:r w:rsidR="001B6E04">
        <w:t>A11A1/</w:t>
      </w:r>
      <w:r>
        <w:t>6</w:t>
      </w:r>
      <w:r w:rsidR="001B6E04">
        <w:t>1</w:t>
      </w:r>
    </w:p>
    <w:p w14:paraId="2CE14A9F" w14:textId="31FB63EA" w:rsidR="00E240A1" w:rsidRPr="003C04F1" w:rsidRDefault="004360CE" w:rsidP="007F1392">
      <w:pPr>
        <w:pStyle w:val="TableNo"/>
      </w:pPr>
      <w:r w:rsidRPr="003C04F1">
        <w:t xml:space="preserve">TABLE </w:t>
      </w:r>
      <w:r w:rsidRPr="003C04F1">
        <w:rPr>
          <w:rStyle w:val="Tabledefbold"/>
        </w:rPr>
        <w:t>47-1</w:t>
      </w:r>
      <w:ins w:id="185" w:author="CEPT" w:date="2023-08-24T12:23:00Z">
        <w:r w:rsidR="00E51158" w:rsidRPr="006E0DBB">
          <w:rPr>
            <w:sz w:val="16"/>
            <w:szCs w:val="16"/>
          </w:rPr>
          <w:t>    (WRC</w:t>
        </w:r>
        <w:r w:rsidR="00E51158" w:rsidRPr="006E0DBB">
          <w:rPr>
            <w:sz w:val="16"/>
            <w:szCs w:val="16"/>
          </w:rPr>
          <w:noBreakHyphen/>
          <w:t>23</w:t>
        </w:r>
        <w:r w:rsidR="00E51158">
          <w:rPr>
            <w:sz w:val="16"/>
            <w:szCs w:val="16"/>
          </w:rPr>
          <w:t>)</w:t>
        </w:r>
      </w:ins>
    </w:p>
    <w:p w14:paraId="59F88AE1" w14:textId="77777777" w:rsidR="00E240A1" w:rsidRPr="003C04F1" w:rsidRDefault="004360CE" w:rsidP="007F1392">
      <w:pPr>
        <w:pStyle w:val="Tabletitle"/>
      </w:pPr>
      <w:r w:rsidRPr="003C04F1">
        <w:t>Requirements for radio electronic and operator’s certificates</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7F1392" w:rsidRPr="003C04F1" w14:paraId="60F34E71" w14:textId="77777777" w:rsidTr="007F1392">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2EF4C0C4" w14:textId="77777777" w:rsidR="00E240A1" w:rsidRPr="003C04F1" w:rsidRDefault="004360CE" w:rsidP="007F1392">
            <w:pPr>
              <w:pStyle w:val="Tablehead"/>
            </w:pPr>
            <w:r w:rsidRPr="003C04F1">
              <w:t>The relevant certificate is issued to a candidate who has given proof of the technical and professional knowledge and qualifications enumerated below, as indicated by an</w:t>
            </w:r>
            <w:r w:rsidRPr="003C04F1">
              <w:br/>
              <w:t>asterisk in the appropriate box</w:t>
            </w:r>
          </w:p>
        </w:tc>
        <w:tc>
          <w:tcPr>
            <w:tcW w:w="1247" w:type="dxa"/>
            <w:tcBorders>
              <w:top w:val="single" w:sz="6" w:space="0" w:color="auto"/>
              <w:left w:val="single" w:sz="6" w:space="0" w:color="auto"/>
              <w:bottom w:val="single" w:sz="6" w:space="0" w:color="auto"/>
              <w:right w:val="single" w:sz="6" w:space="0" w:color="auto"/>
            </w:tcBorders>
            <w:vAlign w:val="center"/>
            <w:hideMark/>
          </w:tcPr>
          <w:p w14:paraId="7E93EFAC" w14:textId="77777777" w:rsidR="00E240A1" w:rsidRPr="003C04F1" w:rsidRDefault="004360CE" w:rsidP="007F1392">
            <w:pPr>
              <w:pStyle w:val="Tablehead"/>
            </w:pPr>
            <w:r w:rsidRPr="003C04F1">
              <w:t>1st-class</w:t>
            </w:r>
            <w:r w:rsidRPr="003C04F1">
              <w:br/>
              <w:t>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0C5E9CD6" w14:textId="77777777" w:rsidR="00E240A1" w:rsidRPr="003C04F1" w:rsidRDefault="004360CE" w:rsidP="007F1392">
            <w:pPr>
              <w:pStyle w:val="Tablehead"/>
            </w:pPr>
            <w:r w:rsidRPr="003C04F1">
              <w:t>2nd-class radio electronic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24B38141" w14:textId="77777777" w:rsidR="00E240A1" w:rsidRPr="003C04F1" w:rsidRDefault="004360CE" w:rsidP="007F1392">
            <w:pPr>
              <w:pStyle w:val="Tablehead"/>
            </w:pPr>
            <w:r w:rsidRPr="003C04F1">
              <w:t>General operator’s certificate</w:t>
            </w:r>
          </w:p>
        </w:tc>
        <w:tc>
          <w:tcPr>
            <w:tcW w:w="1247" w:type="dxa"/>
            <w:tcBorders>
              <w:top w:val="single" w:sz="6" w:space="0" w:color="auto"/>
              <w:left w:val="single" w:sz="6" w:space="0" w:color="auto"/>
              <w:bottom w:val="single" w:sz="6" w:space="0" w:color="auto"/>
              <w:right w:val="single" w:sz="6" w:space="0" w:color="auto"/>
            </w:tcBorders>
            <w:vAlign w:val="center"/>
            <w:hideMark/>
          </w:tcPr>
          <w:p w14:paraId="15726758" w14:textId="77777777" w:rsidR="00E240A1" w:rsidRPr="003C04F1" w:rsidRDefault="004360CE" w:rsidP="007F1392">
            <w:pPr>
              <w:pStyle w:val="Tablehead"/>
            </w:pPr>
            <w:r w:rsidRPr="003C04F1">
              <w:t>Restricted operator’s certificate</w:t>
            </w:r>
          </w:p>
        </w:tc>
      </w:tr>
      <w:tr w:rsidR="007F1392" w:rsidRPr="003C04F1" w14:paraId="6FD8A194" w14:textId="77777777" w:rsidTr="007F1392">
        <w:trPr>
          <w:cantSplit/>
          <w:jc w:val="center"/>
        </w:trPr>
        <w:tc>
          <w:tcPr>
            <w:tcW w:w="4253" w:type="dxa"/>
            <w:tcBorders>
              <w:top w:val="single" w:sz="6" w:space="0" w:color="auto"/>
              <w:left w:val="single" w:sz="6" w:space="0" w:color="auto"/>
              <w:bottom w:val="nil"/>
              <w:right w:val="single" w:sz="6" w:space="0" w:color="auto"/>
            </w:tcBorders>
            <w:hideMark/>
          </w:tcPr>
          <w:p w14:paraId="71153D15" w14:textId="77777777" w:rsidR="00E240A1" w:rsidRPr="003C04F1" w:rsidRDefault="004360CE" w:rsidP="007F1392">
            <w:pPr>
              <w:pStyle w:val="Tabletext"/>
              <w:spacing w:before="60" w:after="60"/>
              <w:ind w:left="85" w:right="85"/>
            </w:pPr>
            <w:r w:rsidRPr="003C04F1">
              <w:t>Knowledge of the principles of electricity and the theory of radio and of electronics sufficient to meet the requirements specified below:</w:t>
            </w:r>
          </w:p>
        </w:tc>
        <w:tc>
          <w:tcPr>
            <w:tcW w:w="1247" w:type="dxa"/>
            <w:tcBorders>
              <w:top w:val="single" w:sz="6" w:space="0" w:color="auto"/>
              <w:left w:val="single" w:sz="6" w:space="0" w:color="auto"/>
              <w:bottom w:val="nil"/>
              <w:right w:val="single" w:sz="6" w:space="0" w:color="auto"/>
            </w:tcBorders>
            <w:hideMark/>
          </w:tcPr>
          <w:p w14:paraId="56D54E61" w14:textId="77777777" w:rsidR="00E240A1" w:rsidRPr="003C04F1" w:rsidRDefault="004360CE" w:rsidP="007F1392">
            <w:pPr>
              <w:pStyle w:val="Tabletext"/>
              <w:spacing w:before="60" w:after="60"/>
              <w:ind w:left="85" w:right="85"/>
              <w:jc w:val="center"/>
            </w:pPr>
            <w:r w:rsidRPr="003C04F1">
              <w:t>*</w:t>
            </w:r>
          </w:p>
        </w:tc>
        <w:tc>
          <w:tcPr>
            <w:tcW w:w="1247" w:type="dxa"/>
            <w:tcBorders>
              <w:top w:val="single" w:sz="6" w:space="0" w:color="auto"/>
              <w:left w:val="single" w:sz="6" w:space="0" w:color="auto"/>
              <w:bottom w:val="nil"/>
              <w:right w:val="single" w:sz="6" w:space="0" w:color="auto"/>
            </w:tcBorders>
            <w:hideMark/>
          </w:tcPr>
          <w:p w14:paraId="502CD3E7" w14:textId="77777777" w:rsidR="00E240A1" w:rsidRPr="003C04F1" w:rsidRDefault="004360CE" w:rsidP="007F1392">
            <w:pPr>
              <w:pStyle w:val="Tabletext"/>
              <w:spacing w:before="60" w:after="60"/>
              <w:ind w:left="85" w:right="85"/>
              <w:jc w:val="center"/>
            </w:pPr>
            <w:r w:rsidRPr="003C04F1">
              <w:t>*</w:t>
            </w:r>
          </w:p>
        </w:tc>
        <w:tc>
          <w:tcPr>
            <w:tcW w:w="1247" w:type="dxa"/>
            <w:tcBorders>
              <w:top w:val="single" w:sz="6" w:space="0" w:color="auto"/>
              <w:left w:val="single" w:sz="6" w:space="0" w:color="auto"/>
              <w:bottom w:val="nil"/>
              <w:right w:val="single" w:sz="6" w:space="0" w:color="auto"/>
            </w:tcBorders>
          </w:tcPr>
          <w:p w14:paraId="62CA17A3" w14:textId="77777777" w:rsidR="00E240A1" w:rsidRPr="003C04F1" w:rsidRDefault="00E240A1" w:rsidP="007F1392">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7DF9B66E" w14:textId="77777777" w:rsidR="00E240A1" w:rsidRPr="003C04F1" w:rsidRDefault="00E240A1" w:rsidP="007F1392">
            <w:pPr>
              <w:pStyle w:val="Tabletext"/>
              <w:spacing w:before="60" w:after="60"/>
              <w:ind w:left="85" w:right="85"/>
              <w:jc w:val="center"/>
            </w:pPr>
          </w:p>
        </w:tc>
      </w:tr>
      <w:tr w:rsidR="007F1392" w:rsidRPr="003C04F1" w14:paraId="5581E2D2" w14:textId="77777777" w:rsidTr="007F1392">
        <w:trPr>
          <w:cantSplit/>
          <w:jc w:val="center"/>
        </w:trPr>
        <w:tc>
          <w:tcPr>
            <w:tcW w:w="4253" w:type="dxa"/>
            <w:tcBorders>
              <w:top w:val="single" w:sz="6" w:space="0" w:color="auto"/>
              <w:left w:val="single" w:sz="6" w:space="0" w:color="auto"/>
              <w:bottom w:val="nil"/>
              <w:right w:val="single" w:sz="6" w:space="0" w:color="auto"/>
            </w:tcBorders>
            <w:hideMark/>
          </w:tcPr>
          <w:p w14:paraId="64BBA246" w14:textId="21773A64" w:rsidR="00E240A1" w:rsidRPr="003C04F1" w:rsidRDefault="004360CE" w:rsidP="007F1392">
            <w:pPr>
              <w:pStyle w:val="Tabletext"/>
              <w:spacing w:before="60" w:after="60"/>
              <w:ind w:left="85" w:right="85"/>
            </w:pPr>
            <w:r w:rsidRPr="003C04F1">
              <w:t>Theoretical knowledge of GMDSS radiocommuni</w:t>
            </w:r>
            <w:del w:id="186" w:author="CEPT" w:date="2023-08-24T12:24:00Z">
              <w:r w:rsidRPr="003C04F1" w:rsidDel="00DA65B1">
                <w:delText>-</w:delText>
              </w:r>
            </w:del>
            <w:r w:rsidRPr="003C04F1">
              <w:t xml:space="preserve">cation equipment, including narrow-band direct-printing telegraph and radiotelephone transmitters and receivers, digital selective calling equipment, ship earth stations, </w:t>
            </w:r>
            <w:ins w:id="187" w:author="CEPT" w:date="2023-08-24T12:25:00Z">
              <w:r w:rsidR="00CB03BA">
                <w:t xml:space="preserve">satellite </w:t>
              </w:r>
            </w:ins>
            <w:r w:rsidRPr="003C04F1">
              <w:t>emergency position-indicating radiobeacons,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tcBorders>
              <w:top w:val="single" w:sz="6" w:space="0" w:color="auto"/>
              <w:left w:val="single" w:sz="6" w:space="0" w:color="auto"/>
              <w:bottom w:val="nil"/>
              <w:right w:val="nil"/>
            </w:tcBorders>
            <w:hideMark/>
          </w:tcPr>
          <w:p w14:paraId="0D4D4CD9" w14:textId="77777777" w:rsidR="00E240A1" w:rsidRPr="003C04F1" w:rsidRDefault="004360CE" w:rsidP="007F1392">
            <w:pPr>
              <w:pStyle w:val="Tabletext"/>
              <w:spacing w:before="60" w:after="60"/>
              <w:ind w:left="85" w:right="85"/>
              <w:jc w:val="center"/>
            </w:pPr>
            <w:r w:rsidRPr="003C04F1">
              <w:t>*</w:t>
            </w:r>
          </w:p>
        </w:tc>
        <w:tc>
          <w:tcPr>
            <w:tcW w:w="1247" w:type="dxa"/>
            <w:tcBorders>
              <w:top w:val="single" w:sz="6" w:space="0" w:color="auto"/>
              <w:left w:val="single" w:sz="6" w:space="0" w:color="auto"/>
              <w:bottom w:val="nil"/>
              <w:right w:val="single" w:sz="6" w:space="0" w:color="auto"/>
            </w:tcBorders>
          </w:tcPr>
          <w:p w14:paraId="6989C625" w14:textId="77777777" w:rsidR="00E240A1" w:rsidRPr="003C04F1" w:rsidRDefault="00E240A1" w:rsidP="007F1392">
            <w:pPr>
              <w:pStyle w:val="Tabletext"/>
              <w:spacing w:before="60" w:after="60"/>
              <w:ind w:left="85" w:right="85"/>
              <w:jc w:val="center"/>
            </w:pPr>
          </w:p>
        </w:tc>
        <w:tc>
          <w:tcPr>
            <w:tcW w:w="1247" w:type="dxa"/>
            <w:tcBorders>
              <w:top w:val="single" w:sz="6" w:space="0" w:color="auto"/>
              <w:left w:val="nil"/>
              <w:bottom w:val="nil"/>
              <w:right w:val="single" w:sz="6" w:space="0" w:color="auto"/>
            </w:tcBorders>
          </w:tcPr>
          <w:p w14:paraId="658364D0" w14:textId="77777777" w:rsidR="00E240A1" w:rsidRPr="003C04F1" w:rsidRDefault="00E240A1" w:rsidP="007F1392">
            <w:pPr>
              <w:pStyle w:val="Tabletext"/>
              <w:spacing w:before="60" w:after="60"/>
              <w:ind w:left="85" w:right="85"/>
              <w:jc w:val="center"/>
            </w:pPr>
          </w:p>
        </w:tc>
        <w:tc>
          <w:tcPr>
            <w:tcW w:w="1247" w:type="dxa"/>
            <w:tcBorders>
              <w:top w:val="single" w:sz="6" w:space="0" w:color="auto"/>
              <w:left w:val="single" w:sz="6" w:space="0" w:color="auto"/>
              <w:bottom w:val="nil"/>
              <w:right w:val="single" w:sz="6" w:space="0" w:color="auto"/>
            </w:tcBorders>
          </w:tcPr>
          <w:p w14:paraId="7CBF6490" w14:textId="77777777" w:rsidR="00E240A1" w:rsidRPr="003C04F1" w:rsidRDefault="00E240A1" w:rsidP="007F1392">
            <w:pPr>
              <w:pStyle w:val="Tabletext"/>
              <w:spacing w:before="60" w:after="60"/>
              <w:ind w:left="85" w:right="85"/>
              <w:jc w:val="center"/>
            </w:pPr>
          </w:p>
        </w:tc>
      </w:tr>
      <w:tr w:rsidR="007F1392" w:rsidRPr="003C04F1" w14:paraId="53D7D4C9" w14:textId="77777777" w:rsidTr="007F1392">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72E76B87" w14:textId="7576E580" w:rsidR="00E240A1" w:rsidRPr="003C04F1" w:rsidRDefault="004360CE" w:rsidP="007F1392">
            <w:pPr>
              <w:pStyle w:val="Tabletext"/>
              <w:spacing w:before="60" w:after="60"/>
              <w:ind w:left="85" w:right="85"/>
            </w:pPr>
            <w:r w:rsidRPr="003C04F1">
              <w:lastRenderedPageBreak/>
              <w:t xml:space="preserve">General theoretical knowledge of GMDSS radiocommunication equipment, including narrow-band direct-printing telegraph and radiotelephone transmitters and receivers, digital selective calling equipment, ship earth stations, </w:t>
            </w:r>
            <w:ins w:id="188" w:author="CEPT" w:date="2023-08-24T12:25:00Z">
              <w:r w:rsidR="00497A31" w:rsidRPr="006E0DBB">
                <w:t xml:space="preserve">(including telegraphy), satellite </w:t>
              </w:r>
            </w:ins>
            <w:r w:rsidRPr="003C04F1">
              <w:t>emergency position-indicating radiobeacons, marine antenna systems, radio equipment for survival craft together with all auxiliary items, including power supplies, as well as general knowledge of the principles of other equipment generally used for radionavigation, with particular reference to maintaining equipment in service.</w:t>
            </w:r>
          </w:p>
        </w:tc>
        <w:tc>
          <w:tcPr>
            <w:tcW w:w="1247" w:type="dxa"/>
            <w:tcBorders>
              <w:top w:val="single" w:sz="6" w:space="0" w:color="auto"/>
              <w:left w:val="single" w:sz="6" w:space="0" w:color="auto"/>
              <w:bottom w:val="single" w:sz="6" w:space="0" w:color="auto"/>
              <w:right w:val="single" w:sz="6" w:space="0" w:color="auto"/>
            </w:tcBorders>
          </w:tcPr>
          <w:p w14:paraId="331500B2" w14:textId="77777777" w:rsidR="00E240A1" w:rsidRPr="003C04F1" w:rsidRDefault="00E240A1" w:rsidP="007F1392">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hideMark/>
          </w:tcPr>
          <w:p w14:paraId="47C880CF" w14:textId="77777777" w:rsidR="00E240A1" w:rsidRPr="003C04F1" w:rsidRDefault="004360CE" w:rsidP="007F1392">
            <w:pPr>
              <w:pStyle w:val="Tabletext"/>
              <w:spacing w:before="60" w:after="60"/>
              <w:ind w:left="85" w:right="85"/>
              <w:jc w:val="center"/>
            </w:pPr>
            <w:r w:rsidRPr="003C04F1">
              <w:t>*</w:t>
            </w:r>
          </w:p>
        </w:tc>
        <w:tc>
          <w:tcPr>
            <w:tcW w:w="1247" w:type="dxa"/>
            <w:tcBorders>
              <w:top w:val="single" w:sz="6" w:space="0" w:color="auto"/>
              <w:left w:val="single" w:sz="6" w:space="0" w:color="auto"/>
              <w:bottom w:val="single" w:sz="6" w:space="0" w:color="auto"/>
              <w:right w:val="single" w:sz="6" w:space="0" w:color="auto"/>
            </w:tcBorders>
          </w:tcPr>
          <w:p w14:paraId="72025E5C" w14:textId="77777777" w:rsidR="00E240A1" w:rsidRPr="003C04F1" w:rsidRDefault="00E240A1" w:rsidP="007F1392">
            <w:pPr>
              <w:pStyle w:val="Tabletext"/>
              <w:spacing w:before="60" w:after="60"/>
              <w:ind w:left="85" w:right="85"/>
              <w:jc w:val="center"/>
            </w:pPr>
          </w:p>
        </w:tc>
        <w:tc>
          <w:tcPr>
            <w:tcW w:w="1247" w:type="dxa"/>
            <w:tcBorders>
              <w:top w:val="single" w:sz="6" w:space="0" w:color="auto"/>
              <w:left w:val="single" w:sz="6" w:space="0" w:color="auto"/>
              <w:bottom w:val="single" w:sz="6" w:space="0" w:color="auto"/>
              <w:right w:val="single" w:sz="6" w:space="0" w:color="auto"/>
            </w:tcBorders>
          </w:tcPr>
          <w:p w14:paraId="5FEAF578" w14:textId="77777777" w:rsidR="00E240A1" w:rsidRPr="003C04F1" w:rsidRDefault="00E240A1" w:rsidP="007F1392">
            <w:pPr>
              <w:pStyle w:val="Tabletext"/>
              <w:spacing w:before="60" w:after="60"/>
              <w:ind w:left="85" w:right="85"/>
              <w:jc w:val="center"/>
            </w:pPr>
          </w:p>
        </w:tc>
      </w:tr>
      <w:tr w:rsidR="009F69C3" w:rsidRPr="003C04F1" w14:paraId="0203A5B1" w14:textId="77777777" w:rsidTr="007F1392">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A0AF4D8" w14:textId="5688C49F" w:rsidR="009F69C3" w:rsidRPr="003C04F1" w:rsidRDefault="009F69C3" w:rsidP="009F69C3">
            <w:pPr>
              <w:pStyle w:val="Tabletext"/>
              <w:spacing w:before="60" w:after="60"/>
              <w:ind w:left="85" w:right="85"/>
            </w:pPr>
            <w:r>
              <w:t>…</w:t>
            </w:r>
          </w:p>
        </w:tc>
        <w:tc>
          <w:tcPr>
            <w:tcW w:w="1247" w:type="dxa"/>
            <w:tcBorders>
              <w:top w:val="single" w:sz="6" w:space="0" w:color="auto"/>
              <w:left w:val="single" w:sz="6" w:space="0" w:color="auto"/>
              <w:bottom w:val="single" w:sz="6" w:space="0" w:color="auto"/>
              <w:right w:val="single" w:sz="6" w:space="0" w:color="auto"/>
            </w:tcBorders>
            <w:hideMark/>
          </w:tcPr>
          <w:p w14:paraId="315FC36F" w14:textId="26B28F63" w:rsidR="009F69C3" w:rsidRPr="003C04F1" w:rsidRDefault="009F69C3" w:rsidP="009F69C3">
            <w:pPr>
              <w:pStyle w:val="Tabletext"/>
              <w:spacing w:before="60" w:after="60"/>
              <w:ind w:left="85" w:right="85"/>
              <w:jc w:val="center"/>
            </w:pPr>
            <w:r>
              <w:t>…</w:t>
            </w:r>
          </w:p>
        </w:tc>
        <w:tc>
          <w:tcPr>
            <w:tcW w:w="1247" w:type="dxa"/>
            <w:tcBorders>
              <w:top w:val="single" w:sz="6" w:space="0" w:color="auto"/>
              <w:left w:val="single" w:sz="6" w:space="0" w:color="auto"/>
              <w:bottom w:val="single" w:sz="6" w:space="0" w:color="auto"/>
              <w:right w:val="single" w:sz="6" w:space="0" w:color="auto"/>
            </w:tcBorders>
            <w:hideMark/>
          </w:tcPr>
          <w:p w14:paraId="41D93F4F" w14:textId="75643CBD" w:rsidR="009F69C3" w:rsidRPr="003C04F1" w:rsidRDefault="009F69C3" w:rsidP="009F69C3">
            <w:pPr>
              <w:pStyle w:val="Tabletext"/>
              <w:tabs>
                <w:tab w:val="left" w:pos="317"/>
                <w:tab w:val="center" w:pos="616"/>
              </w:tabs>
              <w:spacing w:before="60" w:after="60"/>
              <w:ind w:left="85" w:right="85"/>
            </w:pPr>
            <w:r>
              <w:t>…</w:t>
            </w:r>
          </w:p>
        </w:tc>
        <w:tc>
          <w:tcPr>
            <w:tcW w:w="1247" w:type="dxa"/>
            <w:tcBorders>
              <w:top w:val="single" w:sz="6" w:space="0" w:color="auto"/>
              <w:left w:val="single" w:sz="6" w:space="0" w:color="auto"/>
              <w:bottom w:val="single" w:sz="6" w:space="0" w:color="auto"/>
              <w:right w:val="single" w:sz="6" w:space="0" w:color="auto"/>
            </w:tcBorders>
          </w:tcPr>
          <w:p w14:paraId="465E8633" w14:textId="217B2409" w:rsidR="009F69C3" w:rsidRPr="003C04F1" w:rsidRDefault="009F69C3" w:rsidP="009F69C3">
            <w:pPr>
              <w:pStyle w:val="Tabletext"/>
              <w:spacing w:before="60" w:after="60"/>
              <w:ind w:left="85" w:right="85"/>
              <w:jc w:val="center"/>
            </w:pPr>
            <w:r>
              <w:t>…</w:t>
            </w:r>
          </w:p>
        </w:tc>
        <w:tc>
          <w:tcPr>
            <w:tcW w:w="1247" w:type="dxa"/>
            <w:tcBorders>
              <w:top w:val="single" w:sz="6" w:space="0" w:color="auto"/>
              <w:left w:val="single" w:sz="6" w:space="0" w:color="auto"/>
              <w:bottom w:val="single" w:sz="6" w:space="0" w:color="auto"/>
              <w:right w:val="single" w:sz="6" w:space="0" w:color="auto"/>
            </w:tcBorders>
          </w:tcPr>
          <w:p w14:paraId="334F3DD3" w14:textId="0C222D09" w:rsidR="009F69C3" w:rsidRPr="003C04F1" w:rsidRDefault="009F69C3" w:rsidP="009F69C3">
            <w:pPr>
              <w:pStyle w:val="Tabletext"/>
              <w:spacing w:before="60" w:after="60"/>
              <w:ind w:left="85" w:right="85"/>
              <w:jc w:val="center"/>
            </w:pPr>
            <w:r>
              <w:t>…</w:t>
            </w:r>
          </w:p>
        </w:tc>
      </w:tr>
    </w:tbl>
    <w:p w14:paraId="79F87824" w14:textId="77777777" w:rsidR="00E240A1" w:rsidRPr="003C04F1" w:rsidRDefault="004360CE" w:rsidP="007F1392">
      <w:pPr>
        <w:pStyle w:val="TableNo"/>
      </w:pPr>
      <w:r w:rsidRPr="003C04F1">
        <w:t xml:space="preserve">TABLE </w:t>
      </w:r>
      <w:r w:rsidRPr="003C04F1">
        <w:rPr>
          <w:rStyle w:val="Tabledefbold"/>
        </w:rPr>
        <w:t xml:space="preserve">47-1 </w:t>
      </w:r>
      <w:r w:rsidRPr="003C04F1">
        <w:rPr>
          <w:rStyle w:val="Tabledefbold"/>
          <w:b w:val="0"/>
          <w:bCs/>
        </w:rPr>
        <w:t>(</w:t>
      </w:r>
      <w:r w:rsidRPr="003C04F1">
        <w:rPr>
          <w:rStyle w:val="Tabledefbold"/>
          <w:b w:val="0"/>
          <w:bCs/>
          <w:i/>
          <w:iCs/>
          <w:caps w:val="0"/>
        </w:rPr>
        <w:t>end</w:t>
      </w:r>
      <w:r w:rsidRPr="003C04F1">
        <w:rPr>
          <w:rStyle w:val="Tabledefbold"/>
          <w:b w:val="0"/>
          <w:bCs/>
        </w:rPr>
        <w:t>)</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7F1392" w:rsidRPr="003C04F1" w14:paraId="3985D3BF" w14:textId="77777777" w:rsidTr="007F1392">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C25FDCE" w14:textId="77777777" w:rsidR="00E240A1" w:rsidRPr="003C04F1" w:rsidRDefault="004360CE" w:rsidP="007F1392">
            <w:pPr>
              <w:pStyle w:val="Tablehead"/>
            </w:pPr>
            <w:r w:rsidRPr="003C04F1">
              <w:t>The relevant certificate is issued to a candidate who has given proof of the technical and professional knowledge and qualifications enumerated below, as indicated by an</w:t>
            </w:r>
            <w:r w:rsidRPr="003C04F1">
              <w:br/>
              <w:t>asterisk in the appropriate box</w:t>
            </w:r>
          </w:p>
        </w:tc>
        <w:tc>
          <w:tcPr>
            <w:tcW w:w="1247" w:type="dxa"/>
            <w:tcBorders>
              <w:top w:val="single" w:sz="6" w:space="0" w:color="auto"/>
              <w:left w:val="single" w:sz="6" w:space="0" w:color="auto"/>
              <w:bottom w:val="single" w:sz="6" w:space="0" w:color="auto"/>
              <w:right w:val="single" w:sz="6" w:space="0" w:color="auto"/>
            </w:tcBorders>
            <w:hideMark/>
          </w:tcPr>
          <w:p w14:paraId="6886A412" w14:textId="77777777" w:rsidR="00E240A1" w:rsidRPr="003C04F1" w:rsidRDefault="004360CE" w:rsidP="007F1392">
            <w:pPr>
              <w:pStyle w:val="Tablehead"/>
            </w:pPr>
            <w:r w:rsidRPr="003C04F1">
              <w:t>1st-class</w:t>
            </w:r>
            <w:r w:rsidRPr="003C04F1">
              <w:br/>
              <w:t>radio electronic certificate</w:t>
            </w:r>
          </w:p>
        </w:tc>
        <w:tc>
          <w:tcPr>
            <w:tcW w:w="1247" w:type="dxa"/>
            <w:tcBorders>
              <w:top w:val="single" w:sz="6" w:space="0" w:color="auto"/>
              <w:left w:val="single" w:sz="6" w:space="0" w:color="auto"/>
              <w:bottom w:val="single" w:sz="6" w:space="0" w:color="auto"/>
              <w:right w:val="single" w:sz="6" w:space="0" w:color="auto"/>
            </w:tcBorders>
            <w:hideMark/>
          </w:tcPr>
          <w:p w14:paraId="10513762" w14:textId="77777777" w:rsidR="00E240A1" w:rsidRPr="003C04F1" w:rsidRDefault="004360CE" w:rsidP="007F1392">
            <w:pPr>
              <w:pStyle w:val="Tablehead"/>
            </w:pPr>
            <w:r w:rsidRPr="003C04F1">
              <w:t>2nd-class radio electronic certificate</w:t>
            </w:r>
          </w:p>
        </w:tc>
        <w:tc>
          <w:tcPr>
            <w:tcW w:w="1247" w:type="dxa"/>
            <w:tcBorders>
              <w:top w:val="single" w:sz="6" w:space="0" w:color="auto"/>
              <w:left w:val="single" w:sz="6" w:space="0" w:color="auto"/>
              <w:bottom w:val="single" w:sz="6" w:space="0" w:color="auto"/>
              <w:right w:val="single" w:sz="6" w:space="0" w:color="auto"/>
            </w:tcBorders>
            <w:hideMark/>
          </w:tcPr>
          <w:p w14:paraId="16C67336" w14:textId="77777777" w:rsidR="00E240A1" w:rsidRPr="003C04F1" w:rsidRDefault="004360CE" w:rsidP="007F1392">
            <w:pPr>
              <w:pStyle w:val="Tablehead"/>
            </w:pPr>
            <w:r w:rsidRPr="003C04F1">
              <w:br/>
              <w:t>General operator’s certificate</w:t>
            </w:r>
          </w:p>
        </w:tc>
        <w:tc>
          <w:tcPr>
            <w:tcW w:w="1247" w:type="dxa"/>
            <w:tcBorders>
              <w:top w:val="single" w:sz="6" w:space="0" w:color="auto"/>
              <w:left w:val="single" w:sz="6" w:space="0" w:color="auto"/>
              <w:bottom w:val="single" w:sz="6" w:space="0" w:color="auto"/>
              <w:right w:val="single" w:sz="6" w:space="0" w:color="auto"/>
            </w:tcBorders>
            <w:hideMark/>
          </w:tcPr>
          <w:p w14:paraId="563E9277" w14:textId="77777777" w:rsidR="00E240A1" w:rsidRPr="003C04F1" w:rsidRDefault="004360CE" w:rsidP="007F1392">
            <w:pPr>
              <w:pStyle w:val="Tablehead"/>
            </w:pPr>
            <w:r w:rsidRPr="003C04F1">
              <w:br/>
              <w:t>Restricted operator’s certificate</w:t>
            </w:r>
          </w:p>
        </w:tc>
      </w:tr>
      <w:tr w:rsidR="00E67F5E" w:rsidRPr="003C04F1" w14:paraId="1AE86A5D" w14:textId="77777777" w:rsidTr="007F1392">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5E190B2B" w14:textId="506B52BF" w:rsidR="00E67F5E" w:rsidRPr="003C04F1" w:rsidRDefault="00E67F5E" w:rsidP="00E67F5E">
            <w:pPr>
              <w:pStyle w:val="Tabletext"/>
              <w:spacing w:before="60" w:after="60"/>
              <w:ind w:left="85" w:right="85"/>
            </w:pPr>
            <w:r>
              <w:t>…</w:t>
            </w:r>
          </w:p>
        </w:tc>
        <w:tc>
          <w:tcPr>
            <w:tcW w:w="1247" w:type="dxa"/>
            <w:tcBorders>
              <w:top w:val="single" w:sz="6" w:space="0" w:color="auto"/>
              <w:left w:val="single" w:sz="6" w:space="0" w:color="auto"/>
              <w:bottom w:val="single" w:sz="6" w:space="0" w:color="auto"/>
              <w:right w:val="single" w:sz="6" w:space="0" w:color="auto"/>
            </w:tcBorders>
            <w:hideMark/>
          </w:tcPr>
          <w:p w14:paraId="01CE6716" w14:textId="430D2721" w:rsidR="00E67F5E" w:rsidRPr="003C04F1" w:rsidRDefault="00E67F5E" w:rsidP="00E67F5E">
            <w:pPr>
              <w:pStyle w:val="Tabletext"/>
              <w:spacing w:before="60" w:after="60"/>
              <w:ind w:left="85" w:right="85"/>
              <w:jc w:val="center"/>
            </w:pPr>
            <w:r>
              <w:t>…</w:t>
            </w:r>
          </w:p>
        </w:tc>
        <w:tc>
          <w:tcPr>
            <w:tcW w:w="1247" w:type="dxa"/>
            <w:tcBorders>
              <w:top w:val="single" w:sz="6" w:space="0" w:color="auto"/>
              <w:left w:val="single" w:sz="6" w:space="0" w:color="auto"/>
              <w:bottom w:val="single" w:sz="6" w:space="0" w:color="auto"/>
              <w:right w:val="single" w:sz="6" w:space="0" w:color="auto"/>
            </w:tcBorders>
            <w:hideMark/>
          </w:tcPr>
          <w:p w14:paraId="66557122" w14:textId="067CD05E" w:rsidR="00E67F5E" w:rsidRPr="003C04F1" w:rsidRDefault="00E67F5E" w:rsidP="00E67F5E">
            <w:pPr>
              <w:pStyle w:val="Tabletext"/>
              <w:spacing w:before="60" w:after="60"/>
              <w:ind w:left="85" w:right="85"/>
              <w:jc w:val="center"/>
            </w:pPr>
            <w:r>
              <w:t>…</w:t>
            </w:r>
          </w:p>
        </w:tc>
        <w:tc>
          <w:tcPr>
            <w:tcW w:w="1247" w:type="dxa"/>
            <w:tcBorders>
              <w:top w:val="single" w:sz="6" w:space="0" w:color="auto"/>
              <w:left w:val="single" w:sz="6" w:space="0" w:color="auto"/>
              <w:bottom w:val="single" w:sz="6" w:space="0" w:color="auto"/>
              <w:right w:val="single" w:sz="6" w:space="0" w:color="auto"/>
            </w:tcBorders>
            <w:hideMark/>
          </w:tcPr>
          <w:p w14:paraId="76E223C1" w14:textId="5B22A259" w:rsidR="00E67F5E" w:rsidRPr="003C04F1" w:rsidRDefault="00E67F5E" w:rsidP="00E67F5E">
            <w:pPr>
              <w:pStyle w:val="Tabletext"/>
              <w:spacing w:before="60" w:after="60"/>
              <w:ind w:left="85" w:right="85"/>
              <w:jc w:val="center"/>
            </w:pPr>
            <w:r>
              <w:t>…</w:t>
            </w:r>
          </w:p>
        </w:tc>
        <w:tc>
          <w:tcPr>
            <w:tcW w:w="1247" w:type="dxa"/>
            <w:tcBorders>
              <w:top w:val="single" w:sz="6" w:space="0" w:color="auto"/>
              <w:left w:val="single" w:sz="6" w:space="0" w:color="auto"/>
              <w:bottom w:val="single" w:sz="6" w:space="0" w:color="auto"/>
              <w:right w:val="single" w:sz="6" w:space="0" w:color="auto"/>
            </w:tcBorders>
          </w:tcPr>
          <w:p w14:paraId="5C82A45D" w14:textId="5ABB14F6" w:rsidR="00E67F5E" w:rsidRPr="003C04F1" w:rsidRDefault="00E67F5E" w:rsidP="00E67F5E">
            <w:pPr>
              <w:pStyle w:val="Tabletext"/>
              <w:spacing w:before="60" w:after="60"/>
              <w:ind w:left="85" w:right="85"/>
              <w:jc w:val="center"/>
            </w:pPr>
            <w:r>
              <w:t>…</w:t>
            </w:r>
          </w:p>
        </w:tc>
      </w:tr>
      <w:tr w:rsidR="007F1392" w:rsidRPr="003C04F1" w14:paraId="77606446" w14:textId="77777777" w:rsidTr="007F1392">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0C4D1BED" w14:textId="4C98CDAF" w:rsidR="00E240A1" w:rsidRPr="003C04F1" w:rsidRDefault="004360CE" w:rsidP="007F1392">
            <w:pPr>
              <w:pStyle w:val="Tabletext"/>
              <w:spacing w:before="60" w:after="60"/>
              <w:ind w:left="85" w:right="85"/>
            </w:pPr>
            <w:r w:rsidRPr="003C04F1">
              <w:t xml:space="preserve">Ability to send and to receive correctly by </w:t>
            </w:r>
            <w:del w:id="189" w:author="CEPT" w:date="2023-08-24T12:28:00Z">
              <w:r w:rsidRPr="003C04F1" w:rsidDel="00995746">
                <w:delText xml:space="preserve">radiotelephone </w:delText>
              </w:r>
            </w:del>
            <w:ins w:id="190" w:author="CEPT" w:date="2023-08-24T12:28:00Z">
              <w:r w:rsidR="00995746" w:rsidRPr="003C04F1">
                <w:t>radiotelephon</w:t>
              </w:r>
              <w:r w:rsidR="00995746">
                <w:t>y</w:t>
              </w:r>
              <w:r w:rsidR="00995746" w:rsidRPr="003C04F1">
                <w:t xml:space="preserve"> </w:t>
              </w:r>
            </w:ins>
            <w:r w:rsidRPr="003C04F1">
              <w:t xml:space="preserve">and </w:t>
            </w:r>
            <w:del w:id="191" w:author="CEPT" w:date="2023-08-24T12:28:00Z">
              <w:r w:rsidRPr="003C04F1" w:rsidDel="00131712">
                <w:delText xml:space="preserve">direct-printing </w:delText>
              </w:r>
            </w:del>
            <w:r w:rsidRPr="003C04F1">
              <w:t>telegraphy</w:t>
            </w:r>
            <w:ins w:id="192" w:author="CEPT" w:date="2023-08-24T12:28:00Z">
              <w:r w:rsidR="00131712">
                <w:t xml:space="preserve"> with ship earth station</w:t>
              </w:r>
            </w:ins>
            <w:r w:rsidRPr="003C04F1">
              <w:t>.</w:t>
            </w:r>
          </w:p>
        </w:tc>
        <w:tc>
          <w:tcPr>
            <w:tcW w:w="1247" w:type="dxa"/>
            <w:tcBorders>
              <w:top w:val="single" w:sz="6" w:space="0" w:color="auto"/>
              <w:left w:val="single" w:sz="6" w:space="0" w:color="auto"/>
              <w:bottom w:val="single" w:sz="6" w:space="0" w:color="auto"/>
              <w:right w:val="single" w:sz="6" w:space="0" w:color="auto"/>
            </w:tcBorders>
            <w:hideMark/>
          </w:tcPr>
          <w:p w14:paraId="05350BF9" w14:textId="77777777" w:rsidR="00E240A1" w:rsidRPr="003C04F1" w:rsidRDefault="004360CE" w:rsidP="007F1392">
            <w:pPr>
              <w:pStyle w:val="Tabletext"/>
              <w:spacing w:before="60" w:after="60"/>
              <w:ind w:left="85" w:right="85"/>
              <w:jc w:val="center"/>
            </w:pPr>
            <w:r w:rsidRPr="003C04F1">
              <w:t>*</w:t>
            </w:r>
          </w:p>
        </w:tc>
        <w:tc>
          <w:tcPr>
            <w:tcW w:w="1247" w:type="dxa"/>
            <w:tcBorders>
              <w:top w:val="single" w:sz="6" w:space="0" w:color="auto"/>
              <w:left w:val="single" w:sz="6" w:space="0" w:color="auto"/>
              <w:bottom w:val="single" w:sz="6" w:space="0" w:color="auto"/>
              <w:right w:val="single" w:sz="6" w:space="0" w:color="auto"/>
            </w:tcBorders>
            <w:hideMark/>
          </w:tcPr>
          <w:p w14:paraId="5F18FDC3" w14:textId="77777777" w:rsidR="00E240A1" w:rsidRPr="003C04F1" w:rsidRDefault="004360CE" w:rsidP="007F1392">
            <w:pPr>
              <w:pStyle w:val="Tabletext"/>
              <w:spacing w:before="60" w:after="60"/>
              <w:ind w:left="85" w:right="85"/>
              <w:jc w:val="center"/>
            </w:pPr>
            <w:r w:rsidRPr="003C04F1">
              <w:t>*</w:t>
            </w:r>
          </w:p>
        </w:tc>
        <w:tc>
          <w:tcPr>
            <w:tcW w:w="1247" w:type="dxa"/>
            <w:tcBorders>
              <w:top w:val="single" w:sz="6" w:space="0" w:color="auto"/>
              <w:left w:val="single" w:sz="6" w:space="0" w:color="auto"/>
              <w:bottom w:val="single" w:sz="6" w:space="0" w:color="auto"/>
              <w:right w:val="single" w:sz="6" w:space="0" w:color="auto"/>
            </w:tcBorders>
            <w:hideMark/>
          </w:tcPr>
          <w:p w14:paraId="5CCC056B" w14:textId="77777777" w:rsidR="00E240A1" w:rsidRPr="003C04F1" w:rsidRDefault="004360CE" w:rsidP="007F1392">
            <w:pPr>
              <w:pStyle w:val="Tabletext"/>
              <w:spacing w:before="60" w:after="60"/>
              <w:ind w:left="85" w:right="85"/>
              <w:jc w:val="center"/>
            </w:pPr>
            <w:r w:rsidRPr="003C04F1">
              <w:t>*</w:t>
            </w:r>
          </w:p>
        </w:tc>
        <w:tc>
          <w:tcPr>
            <w:tcW w:w="1247" w:type="dxa"/>
            <w:tcBorders>
              <w:top w:val="single" w:sz="6" w:space="0" w:color="auto"/>
              <w:left w:val="single" w:sz="6" w:space="0" w:color="auto"/>
              <w:bottom w:val="single" w:sz="6" w:space="0" w:color="auto"/>
              <w:right w:val="single" w:sz="6" w:space="0" w:color="auto"/>
            </w:tcBorders>
          </w:tcPr>
          <w:p w14:paraId="19F8C313" w14:textId="77777777" w:rsidR="00E240A1" w:rsidRPr="003C04F1" w:rsidRDefault="00E240A1" w:rsidP="007F1392">
            <w:pPr>
              <w:pStyle w:val="Tabletext"/>
              <w:spacing w:before="60" w:after="60"/>
              <w:ind w:left="85" w:right="85"/>
              <w:jc w:val="center"/>
            </w:pPr>
          </w:p>
        </w:tc>
      </w:tr>
      <w:tr w:rsidR="00042607" w:rsidRPr="003C04F1" w14:paraId="41281117" w14:textId="77777777" w:rsidTr="007F1392">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7F3D05C" w14:textId="77777777" w:rsidR="00042607" w:rsidRPr="003C04F1" w:rsidRDefault="00042607" w:rsidP="00042607">
            <w:pPr>
              <w:pStyle w:val="Tabletext"/>
              <w:spacing w:before="60" w:after="60"/>
              <w:ind w:left="85" w:right="85"/>
            </w:pPr>
            <w:r w:rsidRPr="003C04F1">
              <w:t>Ability to send and to receive correctly by radiotelephone.</w:t>
            </w:r>
          </w:p>
        </w:tc>
        <w:tc>
          <w:tcPr>
            <w:tcW w:w="1247" w:type="dxa"/>
            <w:tcBorders>
              <w:top w:val="single" w:sz="6" w:space="0" w:color="auto"/>
              <w:left w:val="single" w:sz="6" w:space="0" w:color="auto"/>
              <w:bottom w:val="single" w:sz="4" w:space="0" w:color="auto"/>
              <w:right w:val="single" w:sz="6" w:space="0" w:color="auto"/>
            </w:tcBorders>
          </w:tcPr>
          <w:p w14:paraId="6F8D27DF" w14:textId="614628B1" w:rsidR="00042607" w:rsidRPr="003C04F1" w:rsidRDefault="00042607" w:rsidP="00042607">
            <w:pPr>
              <w:pStyle w:val="Tabletext"/>
              <w:spacing w:before="60" w:after="60"/>
              <w:ind w:left="85" w:right="85"/>
              <w:jc w:val="center"/>
            </w:pPr>
            <w:ins w:id="193" w:author="CEPT" w:date="2023-08-24T12:28:00Z">
              <w:r w:rsidRPr="003C04F1">
                <w:t>*</w:t>
              </w:r>
            </w:ins>
          </w:p>
        </w:tc>
        <w:tc>
          <w:tcPr>
            <w:tcW w:w="1247" w:type="dxa"/>
            <w:tcBorders>
              <w:top w:val="single" w:sz="6" w:space="0" w:color="auto"/>
              <w:left w:val="single" w:sz="6" w:space="0" w:color="auto"/>
              <w:bottom w:val="single" w:sz="4" w:space="0" w:color="auto"/>
              <w:right w:val="single" w:sz="6" w:space="0" w:color="auto"/>
            </w:tcBorders>
          </w:tcPr>
          <w:p w14:paraId="153F76AC" w14:textId="5B940729" w:rsidR="00042607" w:rsidRPr="003C04F1" w:rsidRDefault="00042607" w:rsidP="00042607">
            <w:pPr>
              <w:pStyle w:val="Tabletext"/>
              <w:spacing w:before="60" w:after="60"/>
              <w:ind w:left="85" w:right="85"/>
              <w:jc w:val="center"/>
            </w:pPr>
            <w:ins w:id="194" w:author="CEPT" w:date="2023-08-24T12:28:00Z">
              <w:r w:rsidRPr="003C04F1">
                <w:t>*</w:t>
              </w:r>
            </w:ins>
          </w:p>
        </w:tc>
        <w:tc>
          <w:tcPr>
            <w:tcW w:w="1247" w:type="dxa"/>
            <w:tcBorders>
              <w:top w:val="single" w:sz="6" w:space="0" w:color="auto"/>
              <w:left w:val="single" w:sz="6" w:space="0" w:color="auto"/>
              <w:bottom w:val="single" w:sz="4" w:space="0" w:color="auto"/>
              <w:right w:val="single" w:sz="6" w:space="0" w:color="auto"/>
            </w:tcBorders>
          </w:tcPr>
          <w:p w14:paraId="3EB86440" w14:textId="58E39798" w:rsidR="00042607" w:rsidRPr="003C04F1" w:rsidRDefault="00042607" w:rsidP="00042607">
            <w:pPr>
              <w:pStyle w:val="Tabletext"/>
              <w:spacing w:before="60" w:after="60"/>
              <w:ind w:left="85" w:right="85"/>
              <w:jc w:val="center"/>
            </w:pPr>
            <w:ins w:id="195" w:author="CEPT" w:date="2023-08-24T12:28:00Z">
              <w:r w:rsidRPr="003C04F1">
                <w:t>*</w:t>
              </w:r>
            </w:ins>
          </w:p>
        </w:tc>
        <w:tc>
          <w:tcPr>
            <w:tcW w:w="1247" w:type="dxa"/>
            <w:tcBorders>
              <w:top w:val="single" w:sz="6" w:space="0" w:color="auto"/>
              <w:left w:val="single" w:sz="6" w:space="0" w:color="auto"/>
              <w:bottom w:val="single" w:sz="6" w:space="0" w:color="auto"/>
              <w:right w:val="single" w:sz="6" w:space="0" w:color="auto"/>
            </w:tcBorders>
            <w:hideMark/>
          </w:tcPr>
          <w:p w14:paraId="42EAB4D4" w14:textId="77777777" w:rsidR="00042607" w:rsidRPr="003C04F1" w:rsidRDefault="00042607" w:rsidP="00042607">
            <w:pPr>
              <w:pStyle w:val="Tabletext"/>
              <w:spacing w:before="60" w:after="60"/>
              <w:ind w:left="85" w:right="85"/>
              <w:jc w:val="center"/>
            </w:pPr>
            <w:r w:rsidRPr="003C04F1">
              <w:t>*</w:t>
            </w:r>
          </w:p>
        </w:tc>
      </w:tr>
      <w:tr w:rsidR="00042607" w:rsidRPr="003C04F1" w14:paraId="74A901CD" w14:textId="77777777" w:rsidTr="007F1392">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2EE65CB7" w14:textId="1360BB27" w:rsidR="00042607" w:rsidRPr="003C04F1" w:rsidRDefault="00AC7312" w:rsidP="00042607">
            <w:pPr>
              <w:pStyle w:val="Tabletext"/>
              <w:keepNext/>
              <w:spacing w:before="60" w:after="60"/>
              <w:ind w:left="85" w:right="85"/>
            </w:pPr>
            <w:r>
              <w:t>…</w:t>
            </w:r>
          </w:p>
        </w:tc>
        <w:tc>
          <w:tcPr>
            <w:tcW w:w="1247" w:type="dxa"/>
            <w:tcBorders>
              <w:top w:val="single" w:sz="6" w:space="0" w:color="auto"/>
              <w:left w:val="single" w:sz="6" w:space="0" w:color="auto"/>
              <w:bottom w:val="single" w:sz="6" w:space="0" w:color="auto"/>
              <w:right w:val="single" w:sz="6" w:space="0" w:color="auto"/>
            </w:tcBorders>
          </w:tcPr>
          <w:p w14:paraId="567FABA6" w14:textId="5EEDF49C" w:rsidR="00042607" w:rsidRPr="003C04F1" w:rsidRDefault="00AC7312" w:rsidP="00042607">
            <w:pPr>
              <w:pStyle w:val="Tabletext"/>
              <w:keepNext/>
              <w:spacing w:before="60" w:after="60"/>
              <w:ind w:left="85" w:right="85"/>
              <w:jc w:val="center"/>
            </w:pPr>
            <w:r>
              <w:t>…</w:t>
            </w:r>
          </w:p>
        </w:tc>
        <w:tc>
          <w:tcPr>
            <w:tcW w:w="1247" w:type="dxa"/>
            <w:tcBorders>
              <w:top w:val="single" w:sz="6" w:space="0" w:color="auto"/>
              <w:left w:val="single" w:sz="6" w:space="0" w:color="auto"/>
              <w:bottom w:val="single" w:sz="6" w:space="0" w:color="auto"/>
              <w:right w:val="single" w:sz="6" w:space="0" w:color="auto"/>
            </w:tcBorders>
          </w:tcPr>
          <w:p w14:paraId="7AE8F0F8" w14:textId="45C036BE" w:rsidR="00042607" w:rsidRPr="003C04F1" w:rsidRDefault="00AC7312" w:rsidP="00042607">
            <w:pPr>
              <w:pStyle w:val="Tabletext"/>
              <w:keepNext/>
              <w:spacing w:before="60" w:after="60"/>
              <w:ind w:left="85" w:right="85"/>
              <w:jc w:val="center"/>
            </w:pPr>
            <w:r>
              <w:t>…</w:t>
            </w:r>
          </w:p>
        </w:tc>
        <w:tc>
          <w:tcPr>
            <w:tcW w:w="1247" w:type="dxa"/>
            <w:tcBorders>
              <w:top w:val="single" w:sz="6" w:space="0" w:color="auto"/>
              <w:left w:val="single" w:sz="6" w:space="0" w:color="auto"/>
              <w:bottom w:val="single" w:sz="6" w:space="0" w:color="auto"/>
              <w:right w:val="single" w:sz="6" w:space="0" w:color="auto"/>
            </w:tcBorders>
          </w:tcPr>
          <w:p w14:paraId="557148FD" w14:textId="612C64EC" w:rsidR="00042607" w:rsidRPr="003C04F1" w:rsidRDefault="00AC7312" w:rsidP="00042607">
            <w:pPr>
              <w:pStyle w:val="Tabletext"/>
              <w:keepNext/>
              <w:spacing w:before="60" w:after="60"/>
              <w:ind w:left="85" w:right="85"/>
              <w:jc w:val="center"/>
            </w:pPr>
            <w:r>
              <w:t>…</w:t>
            </w:r>
          </w:p>
        </w:tc>
        <w:tc>
          <w:tcPr>
            <w:tcW w:w="1247" w:type="dxa"/>
            <w:tcBorders>
              <w:top w:val="single" w:sz="6" w:space="0" w:color="auto"/>
              <w:left w:val="single" w:sz="6" w:space="0" w:color="auto"/>
              <w:bottom w:val="single" w:sz="6" w:space="0" w:color="auto"/>
              <w:right w:val="single" w:sz="6" w:space="0" w:color="auto"/>
            </w:tcBorders>
            <w:hideMark/>
          </w:tcPr>
          <w:p w14:paraId="7609E527" w14:textId="1E677237" w:rsidR="00042607" w:rsidRPr="003C04F1" w:rsidRDefault="00AC7312" w:rsidP="00042607">
            <w:pPr>
              <w:pStyle w:val="Tabletext"/>
              <w:keepNext/>
              <w:spacing w:before="60" w:after="60"/>
              <w:ind w:left="85" w:right="85"/>
              <w:jc w:val="center"/>
            </w:pPr>
            <w:r>
              <w:t>…</w:t>
            </w:r>
          </w:p>
        </w:tc>
      </w:tr>
      <w:tr w:rsidR="00042607" w:rsidRPr="003C04F1" w14:paraId="698DB1A0" w14:textId="77777777" w:rsidTr="007F1392">
        <w:trPr>
          <w:cantSplit/>
          <w:jc w:val="center"/>
        </w:trPr>
        <w:tc>
          <w:tcPr>
            <w:tcW w:w="9241" w:type="dxa"/>
            <w:gridSpan w:val="5"/>
            <w:hideMark/>
          </w:tcPr>
          <w:p w14:paraId="12B70066" w14:textId="77777777" w:rsidR="00042607" w:rsidRPr="003C04F1" w:rsidRDefault="00042607" w:rsidP="00042607">
            <w:pPr>
              <w:pStyle w:val="Tablelegend"/>
            </w:pPr>
            <w:r w:rsidRPr="003C04F1">
              <w:t>NOTE 1 − A restricted operator’s certificate covers only the operation of GMDSS equipment required for GMDSS sea areas A1, and does not cover the operation of GMDSS A2/A3/A4 equipment fitted on a ship over and above the basic A1 requirements, even if the ship is in a sea area A1. GMDSS sea areas A1, A2, A3 and A4 are identified in the International Convention for the Safety of Life at Sea, (SOLAS), 1974, as amended.</w:t>
            </w:r>
          </w:p>
          <w:p w14:paraId="11970453" w14:textId="77777777" w:rsidR="00042607" w:rsidRPr="003C04F1" w:rsidRDefault="00042607" w:rsidP="00042607">
            <w:pPr>
              <w:pStyle w:val="Tablelegend"/>
              <w:spacing w:before="80"/>
            </w:pPr>
            <w:r w:rsidRPr="003C04F1">
              <w:t>NOTE 2 − </w:t>
            </w:r>
            <w:r w:rsidRPr="003C04F1">
              <w:rPr>
                <w:sz w:val="16"/>
                <w:szCs w:val="16"/>
              </w:rPr>
              <w:t>(SUP - WRC-12)</w:t>
            </w:r>
          </w:p>
        </w:tc>
      </w:tr>
    </w:tbl>
    <w:p w14:paraId="7BE44048" w14:textId="56F730E2" w:rsidR="002939D9" w:rsidRDefault="004360CE">
      <w:pPr>
        <w:pStyle w:val="Reasons"/>
      </w:pPr>
      <w:r>
        <w:rPr>
          <w:b/>
        </w:rPr>
        <w:t>Reasons:</w:t>
      </w:r>
      <w:r>
        <w:tab/>
      </w:r>
      <w:r w:rsidR="0063596F" w:rsidRPr="006E0DBB">
        <w:t xml:space="preserve">NBDP has been deleted from the GMDSS, </w:t>
      </w:r>
      <w:r w:rsidR="0063596F" w:rsidRPr="006E0DBB">
        <w:rPr>
          <w:lang w:val="en-CA"/>
        </w:rPr>
        <w:t xml:space="preserve">with the exception of MSI on certain frequencies which are contained in Appendix </w:t>
      </w:r>
      <w:r w:rsidR="0063596F" w:rsidRPr="006E0DBB">
        <w:rPr>
          <w:b/>
          <w:lang w:val="en-CA"/>
        </w:rPr>
        <w:t>15</w:t>
      </w:r>
      <w:r w:rsidR="0063596F" w:rsidRPr="006E0DBB">
        <w:rPr>
          <w:lang w:val="en-CA"/>
        </w:rPr>
        <w:t xml:space="preserve">. </w:t>
      </w:r>
      <w:r w:rsidR="0063596F" w:rsidRPr="006E0DBB">
        <w:t>Therefore knowledge on NBDP operation is not required by GMDSS operators. Ability to send and receive correctly by radiotelephone is essential for all GMDSS operators.</w:t>
      </w:r>
    </w:p>
    <w:p w14:paraId="7E82FF57" w14:textId="77777777" w:rsidR="00E240A1" w:rsidRPr="006164ED" w:rsidRDefault="004360CE" w:rsidP="006164ED">
      <w:pPr>
        <w:pStyle w:val="ArtNo"/>
      </w:pPr>
      <w:bookmarkStart w:id="196" w:name="_Toc42842490"/>
      <w:r w:rsidRPr="00B00D58">
        <w:lastRenderedPageBreak/>
        <w:t xml:space="preserve">ARTICLE </w:t>
      </w:r>
      <w:r w:rsidRPr="00B00D58">
        <w:rPr>
          <w:rStyle w:val="href"/>
        </w:rPr>
        <w:t>51</w:t>
      </w:r>
      <w:bookmarkEnd w:id="196"/>
    </w:p>
    <w:p w14:paraId="028AB01C" w14:textId="77777777" w:rsidR="00E240A1" w:rsidRPr="003C04F1" w:rsidRDefault="004360CE" w:rsidP="007F1392">
      <w:pPr>
        <w:pStyle w:val="Arttitle"/>
      </w:pPr>
      <w:bookmarkStart w:id="197" w:name="_Toc327956690"/>
      <w:bookmarkStart w:id="198" w:name="_Toc42842491"/>
      <w:r w:rsidRPr="003C04F1">
        <w:t>Conditions to be observed in the maritime services</w:t>
      </w:r>
      <w:bookmarkEnd w:id="197"/>
      <w:bookmarkEnd w:id="198"/>
    </w:p>
    <w:p w14:paraId="1D92CD42" w14:textId="77777777" w:rsidR="00E240A1" w:rsidRPr="003C04F1" w:rsidRDefault="004360CE" w:rsidP="007F1392">
      <w:pPr>
        <w:pStyle w:val="Section1"/>
        <w:keepNext/>
      </w:pPr>
      <w:r w:rsidRPr="003C04F1">
        <w:t>Section I − Maritime mobile service</w:t>
      </w:r>
    </w:p>
    <w:p w14:paraId="23D92177" w14:textId="77777777" w:rsidR="00E240A1" w:rsidRPr="003C04F1" w:rsidRDefault="004360CE" w:rsidP="007F1392">
      <w:pPr>
        <w:pStyle w:val="Section2"/>
        <w:keepNext/>
        <w:jc w:val="left"/>
      </w:pPr>
      <w:r w:rsidRPr="003C04F1">
        <w:rPr>
          <w:rStyle w:val="Artdef"/>
          <w:i w:val="0"/>
        </w:rPr>
        <w:t>51.39</w:t>
      </w:r>
      <w:r w:rsidRPr="003C04F1">
        <w:tab/>
        <w:t>CA − Ship stations using narrow-band direct-printing telegraphy</w:t>
      </w:r>
    </w:p>
    <w:p w14:paraId="5BE59D75" w14:textId="24A309E0" w:rsidR="002939D9" w:rsidRDefault="004360CE">
      <w:pPr>
        <w:pStyle w:val="Proposal"/>
      </w:pPr>
      <w:r>
        <w:t>MOD</w:t>
      </w:r>
      <w:r>
        <w:tab/>
        <w:t>EUR/</w:t>
      </w:r>
      <w:r w:rsidR="00EF0029">
        <w:t>XXXX</w:t>
      </w:r>
      <w:r w:rsidR="001B6E04">
        <w:t>A11A1/</w:t>
      </w:r>
      <w:r>
        <w:t>6</w:t>
      </w:r>
      <w:r w:rsidR="001B6E04">
        <w:t>2</w:t>
      </w:r>
    </w:p>
    <w:p w14:paraId="12D6796F" w14:textId="4FA8FAEF" w:rsidR="00E240A1" w:rsidRPr="003C04F1" w:rsidRDefault="004360CE" w:rsidP="007F1392">
      <w:pPr>
        <w:pStyle w:val="Normalaftertitle"/>
      </w:pPr>
      <w:r w:rsidRPr="003C04F1">
        <w:rPr>
          <w:rStyle w:val="Artdef"/>
        </w:rPr>
        <w:t>51.40</w:t>
      </w:r>
      <w:r w:rsidRPr="003C04F1">
        <w:tab/>
        <w:t>§ 17</w:t>
      </w:r>
      <w:r w:rsidRPr="003C04F1">
        <w:tab/>
        <w:t>1)</w:t>
      </w:r>
      <w:r w:rsidRPr="003C04F1">
        <w:tab/>
        <w:t xml:space="preserve">All ship stations using narrow-band direct-printing telegraphy equipment </w:t>
      </w:r>
      <w:del w:id="199" w:author="CEPT" w:date="2023-08-24T13:44:00Z">
        <w:r w:rsidRPr="003C04F1" w:rsidDel="00AA4875">
          <w:delText xml:space="preserve">shall </w:delText>
        </w:r>
      </w:del>
      <w:ins w:id="200" w:author="CEPT" w:date="2023-08-24T13:44:00Z">
        <w:r w:rsidR="00AA4875">
          <w:t>s</w:t>
        </w:r>
        <w:r w:rsidR="0019162B">
          <w:t>hould</w:t>
        </w:r>
        <w:r w:rsidR="00AA4875" w:rsidRPr="003C04F1">
          <w:t xml:space="preserve"> </w:t>
        </w:r>
      </w:ins>
      <w:r w:rsidRPr="003C04F1">
        <w:t xml:space="preserve">be able to send and receive on </w:t>
      </w:r>
      <w:del w:id="201" w:author="CEPT" w:date="2023-08-24T13:44:00Z">
        <w:r w:rsidRPr="003C04F1" w:rsidDel="0019162B">
          <w:delText xml:space="preserve">the frequency </w:delText>
        </w:r>
      </w:del>
      <w:ins w:id="202" w:author="CEPT" w:date="2023-08-24T13:44:00Z">
        <w:r w:rsidR="0019162B" w:rsidRPr="003C04F1">
          <w:t>frequenc</w:t>
        </w:r>
        <w:r w:rsidR="0019162B">
          <w:t>ies</w:t>
        </w:r>
        <w:r w:rsidR="0019162B" w:rsidRPr="003C04F1">
          <w:t xml:space="preserve"> </w:t>
        </w:r>
      </w:ins>
      <w:r w:rsidRPr="003C04F1">
        <w:t xml:space="preserve">designated for </w:t>
      </w:r>
      <w:del w:id="203" w:author="CEPT" w:date="2023-08-24T13:45:00Z">
        <w:r w:rsidRPr="003C04F1" w:rsidDel="00A5794E">
          <w:delText xml:space="preserve">distress traffic by </w:delText>
        </w:r>
      </w:del>
      <w:r w:rsidRPr="003C04F1">
        <w:t>narrow-band direct-printing telegraphy in the frequency bands in which they are operating.</w:t>
      </w:r>
      <w:ins w:id="204" w:author="CEPT" w:date="2023-08-24T13:45:00Z">
        <w:r w:rsidR="00A91F8F" w:rsidRPr="006E0DBB">
          <w:rPr>
            <w:sz w:val="16"/>
            <w:szCs w:val="16"/>
          </w:rPr>
          <w:t>    (WRC</w:t>
        </w:r>
        <w:r w:rsidR="00A91F8F" w:rsidRPr="006E0DBB">
          <w:rPr>
            <w:sz w:val="16"/>
            <w:szCs w:val="16"/>
          </w:rPr>
          <w:noBreakHyphen/>
          <w:t>23)</w:t>
        </w:r>
      </w:ins>
    </w:p>
    <w:p w14:paraId="48FD4854" w14:textId="00A17E37" w:rsidR="002939D9" w:rsidRDefault="004360CE">
      <w:pPr>
        <w:pStyle w:val="Reasons"/>
      </w:pPr>
      <w:r>
        <w:rPr>
          <w:b/>
        </w:rPr>
        <w:t>Reasons:</w:t>
      </w:r>
      <w:r>
        <w:tab/>
      </w:r>
      <w:r w:rsidR="00BC345A" w:rsidRPr="006E0DBB">
        <w:rPr>
          <w:color w:val="000000" w:themeColor="text1"/>
        </w:rPr>
        <w:t xml:space="preserve">NBDP has been deleted from the GMDSS. </w:t>
      </w:r>
      <w:r w:rsidR="00BC345A" w:rsidRPr="006E0DBB">
        <w:rPr>
          <w:lang w:val="en-CA"/>
        </w:rPr>
        <w:t xml:space="preserve">with the exception of MSI on certain frequencies which are contained in Appendix </w:t>
      </w:r>
      <w:r w:rsidR="00BC345A" w:rsidRPr="006E0DBB">
        <w:rPr>
          <w:b/>
          <w:lang w:val="en-CA"/>
        </w:rPr>
        <w:t>15</w:t>
      </w:r>
      <w:r w:rsidR="00BC345A" w:rsidRPr="006E0DBB">
        <w:rPr>
          <w:color w:val="000000" w:themeColor="text1"/>
        </w:rPr>
        <w:t>. Voluntary carriage of sending and receiving equipment for general traffic is still possible.</w:t>
      </w:r>
    </w:p>
    <w:p w14:paraId="37CC906A" w14:textId="34A3C05F" w:rsidR="002939D9" w:rsidRDefault="004360CE">
      <w:pPr>
        <w:pStyle w:val="Proposal"/>
      </w:pPr>
      <w:r>
        <w:t>MOD</w:t>
      </w:r>
      <w:r>
        <w:tab/>
        <w:t>EUR/</w:t>
      </w:r>
      <w:r w:rsidR="00EF0029">
        <w:t>XXXX</w:t>
      </w:r>
      <w:r w:rsidR="001B6E04">
        <w:t>A11A1/</w:t>
      </w:r>
      <w:r>
        <w:t>6</w:t>
      </w:r>
      <w:r w:rsidR="001B6E04">
        <w:t>3</w:t>
      </w:r>
    </w:p>
    <w:p w14:paraId="3DCCFA70" w14:textId="0A8F1A07" w:rsidR="00E240A1" w:rsidRPr="003C04F1" w:rsidRDefault="004360CE" w:rsidP="007F1392">
      <w:pPr>
        <w:rPr>
          <w:sz w:val="16"/>
          <w:szCs w:val="16"/>
        </w:rPr>
      </w:pPr>
      <w:r w:rsidRPr="003C04F1">
        <w:rPr>
          <w:rStyle w:val="Artdef"/>
        </w:rPr>
        <w:t>51.41</w:t>
      </w:r>
      <w:r w:rsidRPr="003C04F1">
        <w:tab/>
      </w:r>
      <w:r w:rsidRPr="003C04F1">
        <w:tab/>
        <w:t>2)</w:t>
      </w:r>
      <w:r w:rsidRPr="003C04F1">
        <w:tab/>
        <w:t xml:space="preserve">The characteristics of the narrow-band direct-printing equipment </w:t>
      </w:r>
      <w:del w:id="205" w:author="CEPT" w:date="2023-08-24T13:46:00Z">
        <w:r w:rsidRPr="003C04F1" w:rsidDel="00480260">
          <w:delText xml:space="preserve">shall </w:delText>
        </w:r>
      </w:del>
      <w:ins w:id="206" w:author="CEPT" w:date="2023-08-24T13:46:00Z">
        <w:r w:rsidR="00480260">
          <w:t>should</w:t>
        </w:r>
        <w:r w:rsidR="00480260" w:rsidRPr="003C04F1">
          <w:t xml:space="preserve"> </w:t>
        </w:r>
      </w:ins>
      <w:r w:rsidRPr="003C04F1">
        <w:t>be in accordance with</w:t>
      </w:r>
      <w:ins w:id="207" w:author="CEPT" w:date="2023-08-24T13:46:00Z">
        <w:r w:rsidR="00480260">
          <w:t xml:space="preserve"> the most recent version</w:t>
        </w:r>
      </w:ins>
      <w:ins w:id="208" w:author="CEPT" w:date="2023-08-24T15:59:00Z">
        <w:r w:rsidR="00EE4574">
          <w:t>s</w:t>
        </w:r>
      </w:ins>
      <w:ins w:id="209" w:author="CEPT" w:date="2023-08-24T13:46:00Z">
        <w:r w:rsidR="00480260">
          <w:t xml:space="preserve"> of</w:t>
        </w:r>
      </w:ins>
      <w:r w:rsidRPr="003C04F1">
        <w:t xml:space="preserve"> Recommendations ITU</w:t>
      </w:r>
      <w:r w:rsidRPr="003C04F1">
        <w:noBreakHyphen/>
        <w:t>R M.476</w:t>
      </w:r>
      <w:del w:id="210" w:author="CEPT" w:date="2023-08-24T13:46:00Z">
        <w:r w:rsidRPr="003C04F1" w:rsidDel="00480260">
          <w:noBreakHyphen/>
          <w:delText>5</w:delText>
        </w:r>
      </w:del>
      <w:ins w:id="211" w:author="CEPT" w:date="2023-08-24T16:00:00Z">
        <w:r w:rsidR="00552C4B">
          <w:t>,</w:t>
        </w:r>
      </w:ins>
      <w:r w:rsidRPr="003C04F1">
        <w:t xml:space="preserve"> </w:t>
      </w:r>
      <w:del w:id="212" w:author="CEPT" w:date="2023-08-24T16:00:00Z">
        <w:r w:rsidRPr="003C04F1" w:rsidDel="00552C4B">
          <w:delText xml:space="preserve">and </w:delText>
        </w:r>
      </w:del>
      <w:r w:rsidRPr="003C04F1">
        <w:t>ITU</w:t>
      </w:r>
      <w:r w:rsidRPr="003C04F1">
        <w:noBreakHyphen/>
        <w:t>R M.625</w:t>
      </w:r>
      <w:del w:id="213" w:author="CEPT" w:date="2023-08-24T13:46:00Z">
        <w:r w:rsidRPr="003C04F1" w:rsidDel="00480260">
          <w:noBreakHyphen/>
          <w:delText>4</w:delText>
        </w:r>
      </w:del>
      <w:del w:id="214" w:author="CEPT" w:date="2023-08-24T16:00:00Z">
        <w:r w:rsidRPr="003C04F1" w:rsidDel="00552C4B">
          <w:delText>.</w:delText>
        </w:r>
      </w:del>
      <w:del w:id="215" w:author="CEPT" w:date="2023-08-24T13:46:00Z">
        <w:r w:rsidRPr="003C04F1" w:rsidDel="00480260">
          <w:delText xml:space="preserve"> The characteristics should also be in accordance with the most recent version of Recommendation </w:delText>
        </w:r>
      </w:del>
      <w:ins w:id="216" w:author="CEPT" w:date="2023-08-24T16:00:00Z">
        <w:r w:rsidR="00552C4B">
          <w:t xml:space="preserve">and </w:t>
        </w:r>
      </w:ins>
      <w:r w:rsidRPr="003C04F1">
        <w:t>ITU</w:t>
      </w:r>
      <w:r w:rsidRPr="003C04F1">
        <w:noBreakHyphen/>
        <w:t>R M.627.</w:t>
      </w:r>
      <w:r w:rsidRPr="003C04F1">
        <w:rPr>
          <w:sz w:val="16"/>
          <w:szCs w:val="16"/>
        </w:rPr>
        <w:t>    (WRC</w:t>
      </w:r>
      <w:r w:rsidRPr="003C04F1">
        <w:rPr>
          <w:sz w:val="16"/>
          <w:szCs w:val="16"/>
        </w:rPr>
        <w:noBreakHyphen/>
      </w:r>
      <w:del w:id="217" w:author="CEPT" w:date="2023-08-24T13:46:00Z">
        <w:r w:rsidRPr="003C04F1" w:rsidDel="00480260">
          <w:rPr>
            <w:sz w:val="16"/>
            <w:szCs w:val="16"/>
          </w:rPr>
          <w:delText>15</w:delText>
        </w:r>
      </w:del>
      <w:ins w:id="218" w:author="CEPT" w:date="2023-08-24T13:46:00Z">
        <w:r w:rsidR="00480260">
          <w:rPr>
            <w:sz w:val="16"/>
            <w:szCs w:val="16"/>
          </w:rPr>
          <w:t>23</w:t>
        </w:r>
      </w:ins>
      <w:r w:rsidRPr="003C04F1">
        <w:rPr>
          <w:sz w:val="16"/>
          <w:szCs w:val="16"/>
        </w:rPr>
        <w:t>)</w:t>
      </w:r>
    </w:p>
    <w:p w14:paraId="7BB082E9" w14:textId="074F0257" w:rsidR="002939D9" w:rsidRDefault="002939D9">
      <w:pPr>
        <w:pStyle w:val="Reasons"/>
      </w:pPr>
    </w:p>
    <w:p w14:paraId="3D9B17E2" w14:textId="77777777" w:rsidR="00E240A1" w:rsidRPr="003C04F1" w:rsidRDefault="004360CE" w:rsidP="007F1392">
      <w:pPr>
        <w:pStyle w:val="Section3"/>
        <w:keepNext/>
        <w:jc w:val="left"/>
      </w:pPr>
      <w:r w:rsidRPr="003C04F1">
        <w:rPr>
          <w:rStyle w:val="Artdef"/>
        </w:rPr>
        <w:t>51.42</w:t>
      </w:r>
      <w:r w:rsidRPr="003C04F1">
        <w:tab/>
        <w:t>CA1 − Bands between 415 kHz and 535 kHz</w:t>
      </w:r>
    </w:p>
    <w:p w14:paraId="01F02108" w14:textId="737B615F" w:rsidR="002939D9" w:rsidRDefault="004360CE">
      <w:pPr>
        <w:pStyle w:val="Proposal"/>
      </w:pPr>
      <w:r>
        <w:t>MOD</w:t>
      </w:r>
      <w:r>
        <w:tab/>
        <w:t>EUR/</w:t>
      </w:r>
      <w:r w:rsidR="00EF0029">
        <w:t>XXXX</w:t>
      </w:r>
      <w:r w:rsidR="001B6E04">
        <w:t>A11A1/</w:t>
      </w:r>
      <w:r>
        <w:t>6</w:t>
      </w:r>
      <w:r w:rsidR="001B6E04">
        <w:t>4</w:t>
      </w:r>
    </w:p>
    <w:p w14:paraId="742FE0E8" w14:textId="08DD9BF9" w:rsidR="00E240A1" w:rsidRPr="003C04F1" w:rsidRDefault="004360CE" w:rsidP="007F1392">
      <w:pPr>
        <w:pStyle w:val="enumlev1"/>
      </w:pPr>
      <w:r w:rsidRPr="003C04F1">
        <w:rPr>
          <w:rStyle w:val="Artdef"/>
        </w:rPr>
        <w:t>51.44</w:t>
      </w:r>
      <w:r w:rsidRPr="003C04F1">
        <w:tab/>
      </w:r>
      <w:r w:rsidRPr="003C04F1">
        <w:rPr>
          <w:i/>
          <w:iCs/>
        </w:rPr>
        <w:t>a)</w:t>
      </w:r>
      <w:r w:rsidRPr="003C04F1">
        <w:tab/>
        <w:t xml:space="preserve">send and receive class F1B or J2B emissions </w:t>
      </w:r>
      <w:ins w:id="219" w:author="CEPT" w:date="2023-08-24T13:47:00Z">
        <w:r w:rsidR="0009794E">
          <w:t xml:space="preserve">for general traffic </w:t>
        </w:r>
      </w:ins>
      <w:r w:rsidRPr="003C04F1">
        <w:t>on the working frequencies necessary to carry out their service;</w:t>
      </w:r>
    </w:p>
    <w:p w14:paraId="6BD41C8B" w14:textId="50F77BF4" w:rsidR="002939D9" w:rsidRDefault="004360CE">
      <w:pPr>
        <w:pStyle w:val="Reasons"/>
      </w:pPr>
      <w:r>
        <w:rPr>
          <w:b/>
        </w:rPr>
        <w:t>Reasons:</w:t>
      </w:r>
      <w:r>
        <w:tab/>
      </w:r>
      <w:r w:rsidR="001B5B6E" w:rsidRPr="006E0DBB">
        <w:t>Since NBDP is not use anymore for distress, for MSI solely the reception is needed.</w:t>
      </w:r>
    </w:p>
    <w:p w14:paraId="4357DF6E" w14:textId="77777777" w:rsidR="00E240A1" w:rsidRPr="003C04F1" w:rsidRDefault="004360CE" w:rsidP="007F1392">
      <w:pPr>
        <w:pStyle w:val="Section3"/>
        <w:keepNext/>
        <w:jc w:val="left"/>
      </w:pPr>
      <w:r w:rsidRPr="003C04F1">
        <w:rPr>
          <w:rStyle w:val="Artdef"/>
        </w:rPr>
        <w:t>51.48</w:t>
      </w:r>
      <w:r w:rsidRPr="003C04F1">
        <w:tab/>
        <w:t>CA3 − Bands between 4 000 kHz and 27 500 kHz</w:t>
      </w:r>
    </w:p>
    <w:p w14:paraId="1D235E32" w14:textId="1F9F5CBF" w:rsidR="002939D9" w:rsidRDefault="004360CE">
      <w:pPr>
        <w:pStyle w:val="Proposal"/>
      </w:pPr>
      <w:r>
        <w:t>MOD</w:t>
      </w:r>
      <w:r>
        <w:tab/>
        <w:t>EUR/</w:t>
      </w:r>
      <w:r w:rsidR="00EF0029">
        <w:t>XXXX</w:t>
      </w:r>
      <w:r w:rsidR="001B6E04">
        <w:t>A11A1/</w:t>
      </w:r>
      <w:r>
        <w:t>6</w:t>
      </w:r>
      <w:r w:rsidR="001B6E04">
        <w:t>5</w:t>
      </w:r>
    </w:p>
    <w:p w14:paraId="70E178D5" w14:textId="68BC4C95" w:rsidR="00E240A1" w:rsidRDefault="004360CE" w:rsidP="007F1392">
      <w:pPr>
        <w:pStyle w:val="Normalaftertitle"/>
        <w:rPr>
          <w:ins w:id="220" w:author="CEPT" w:date="2023-08-24T13:48:00Z"/>
        </w:rPr>
      </w:pPr>
      <w:r w:rsidRPr="003C04F1">
        <w:rPr>
          <w:rStyle w:val="Artdef"/>
        </w:rPr>
        <w:t>51.49</w:t>
      </w:r>
      <w:r w:rsidRPr="003C04F1">
        <w:tab/>
        <w:t>§ 20</w:t>
      </w:r>
      <w:r w:rsidRPr="003C04F1">
        <w:tab/>
        <w:t>All ship stations equipped with narrow-band direct-printing telegraphy apparatus</w:t>
      </w:r>
      <w:ins w:id="221" w:author="CEPT" w:date="2023-08-24T13:48:00Z">
        <w:r w:rsidR="001B5B6E">
          <w:t xml:space="preserve"> for general traffic</w:t>
        </w:r>
      </w:ins>
      <w:r w:rsidRPr="003C04F1">
        <w:t xml:space="preserve"> to work in the authorized bands between 4 000 kHz and 27 500 kHz </w:t>
      </w:r>
      <w:del w:id="222" w:author="CEPT" w:date="2023-08-24T13:48:00Z">
        <w:r w:rsidRPr="003C04F1" w:rsidDel="001B5B6E">
          <w:delText xml:space="preserve">shall </w:delText>
        </w:r>
      </w:del>
      <w:ins w:id="223" w:author="CEPT" w:date="2023-08-24T13:48:00Z">
        <w:r w:rsidR="001B5B6E">
          <w:t>should</w:t>
        </w:r>
        <w:r w:rsidR="001B5B6E" w:rsidRPr="003C04F1">
          <w:t xml:space="preserve"> </w:t>
        </w:r>
      </w:ins>
      <w:r w:rsidRPr="003C04F1">
        <w:t>be able to send and receive class F1B or J2B emissions on working frequencies in each of the HF maritime mobile bands necessary to carry out their service.</w:t>
      </w:r>
    </w:p>
    <w:p w14:paraId="1AD3843A" w14:textId="44089068" w:rsidR="00332369" w:rsidRPr="00332369" w:rsidRDefault="00332369" w:rsidP="00B00D58">
      <w:pPr>
        <w:pStyle w:val="Normalaftertitle"/>
        <w:spacing w:before="120"/>
        <w:rPr>
          <w:ins w:id="224" w:author="CEPT" w:date="2023-08-24T13:48:00Z"/>
          <w:rStyle w:val="Artdef"/>
          <w:b w:val="0"/>
          <w:bCs/>
        </w:rPr>
      </w:pPr>
      <w:ins w:id="225" w:author="CEPT" w:date="2023-08-24T13:48:00Z">
        <w:r w:rsidRPr="00B00D58">
          <w:rPr>
            <w:rStyle w:val="Artdef"/>
            <w:b w:val="0"/>
            <w:bCs/>
          </w:rPr>
          <w:t xml:space="preserve">All ship stations equipped with narrow-band direct-printing telegraphy apparatus for MSI reception to work in the authorized frequency bands between 4 000 kHz and 27 500 kHz shall be able to receive class F1B or J2B emissions on working frequencies in each of the HF maritime mobile </w:t>
        </w:r>
      </w:ins>
      <w:ins w:id="226" w:author="CEPT" w:date="2023-08-24T13:49:00Z">
        <w:r w:rsidRPr="00B00D58">
          <w:rPr>
            <w:rStyle w:val="Artdef"/>
            <w:b w:val="0"/>
            <w:bCs/>
          </w:rPr>
          <w:t xml:space="preserve">frequency </w:t>
        </w:r>
      </w:ins>
      <w:ins w:id="227" w:author="CEPT" w:date="2023-08-24T13:48:00Z">
        <w:r w:rsidRPr="00B00D58">
          <w:rPr>
            <w:rStyle w:val="Artdef"/>
            <w:b w:val="0"/>
            <w:bCs/>
          </w:rPr>
          <w:t>bands necessary to carry out their service.</w:t>
        </w:r>
      </w:ins>
      <w:ins w:id="228" w:author="ITU" w:date="2023-08-25T17:58:00Z">
        <w:r w:rsidR="006164ED" w:rsidRPr="00B00D58">
          <w:rPr>
            <w:sz w:val="16"/>
            <w:szCs w:val="16"/>
          </w:rPr>
          <w:t>    (WRC</w:t>
        </w:r>
        <w:r w:rsidR="006164ED" w:rsidRPr="00B00D58">
          <w:rPr>
            <w:sz w:val="16"/>
            <w:szCs w:val="16"/>
          </w:rPr>
          <w:noBreakHyphen/>
          <w:t>23)</w:t>
        </w:r>
      </w:ins>
    </w:p>
    <w:p w14:paraId="14E566F6" w14:textId="2A478E61" w:rsidR="002939D9" w:rsidRDefault="004360CE">
      <w:pPr>
        <w:pStyle w:val="Reasons"/>
      </w:pPr>
      <w:r>
        <w:rPr>
          <w:b/>
        </w:rPr>
        <w:t>Reasons:</w:t>
      </w:r>
      <w:r>
        <w:tab/>
      </w:r>
      <w:r w:rsidR="00DF5889" w:rsidRPr="006E0DBB">
        <w:t>NBDP receiving only is still required for MSI reception.</w:t>
      </w:r>
    </w:p>
    <w:p w14:paraId="0215E719" w14:textId="3B848928" w:rsidR="00C0799E" w:rsidRPr="002B7EAA" w:rsidRDefault="00C0799E" w:rsidP="002B7EAA">
      <w:pPr>
        <w:pStyle w:val="Proposal"/>
      </w:pPr>
      <w:r w:rsidRPr="006E0DBB">
        <w:lastRenderedPageBreak/>
        <w:t>ADD</w:t>
      </w:r>
      <w:r w:rsidRPr="006E0DBB">
        <w:tab/>
        <w:t>EUR/XXX</w:t>
      </w:r>
      <w:r w:rsidR="001B6E04">
        <w:t>A11A1/</w:t>
      </w:r>
      <w:r w:rsidRPr="006E0DBB">
        <w:t>6</w:t>
      </w:r>
      <w:r w:rsidR="001B6E04">
        <w:t>6</w:t>
      </w:r>
    </w:p>
    <w:p w14:paraId="022ABCB0" w14:textId="2027FC3C" w:rsidR="001F5F9B" w:rsidRPr="003C04F1" w:rsidRDefault="001F5F9B" w:rsidP="001F5F9B">
      <w:pPr>
        <w:pStyle w:val="Section2"/>
        <w:keepNext/>
        <w:jc w:val="left"/>
      </w:pPr>
      <w:r w:rsidRPr="003C04F1">
        <w:rPr>
          <w:rStyle w:val="Artdef"/>
          <w:i w:val="0"/>
        </w:rPr>
        <w:t>51.</w:t>
      </w:r>
      <w:r>
        <w:rPr>
          <w:rStyle w:val="Artdef"/>
          <w:i w:val="0"/>
        </w:rPr>
        <w:t>49bis</w:t>
      </w:r>
      <w:r w:rsidRPr="003C04F1">
        <w:tab/>
        <w:t>C</w:t>
      </w:r>
      <w:r>
        <w:t>bis</w:t>
      </w:r>
      <w:r w:rsidRPr="003C04F1">
        <w:t xml:space="preserve"> − Ship stations using </w:t>
      </w:r>
      <w:r>
        <w:t>the automatic connection system</w:t>
      </w:r>
    </w:p>
    <w:p w14:paraId="0A6E757D" w14:textId="77777777" w:rsidR="00C0799E" w:rsidRPr="001F5F9B" w:rsidRDefault="00C0799E" w:rsidP="00C0799E">
      <w:pPr>
        <w:pStyle w:val="Reasons"/>
      </w:pPr>
    </w:p>
    <w:p w14:paraId="3FABAE47" w14:textId="0480A1FF" w:rsidR="002939D9" w:rsidRDefault="004360CE">
      <w:pPr>
        <w:pStyle w:val="Proposal"/>
      </w:pPr>
      <w:r>
        <w:t>ADD</w:t>
      </w:r>
      <w:r>
        <w:tab/>
        <w:t>EUR/</w:t>
      </w:r>
      <w:r w:rsidR="00EF0029">
        <w:t>XXXX</w:t>
      </w:r>
      <w:r w:rsidR="001B6E04">
        <w:t>A11A1/</w:t>
      </w:r>
      <w:r>
        <w:t>67</w:t>
      </w:r>
    </w:p>
    <w:p w14:paraId="3849BB80" w14:textId="1C4EDB04" w:rsidR="002939D9" w:rsidRDefault="004360CE">
      <w:r>
        <w:rPr>
          <w:rStyle w:val="Artdef"/>
        </w:rPr>
        <w:t>51.49ter</w:t>
      </w:r>
      <w:r>
        <w:tab/>
      </w:r>
      <w:r w:rsidR="00BF6660" w:rsidRPr="006E0DBB">
        <w:t>The characteristics of the automatic connection system should be in accordance with the most recent versions of Recommendation ITU</w:t>
      </w:r>
      <w:r w:rsidR="00BF6660" w:rsidRPr="006E0DBB">
        <w:noBreakHyphen/>
        <w:t>R M.493 and Recommendation ITU</w:t>
      </w:r>
      <w:r w:rsidR="00BF6660" w:rsidRPr="006E0DBB">
        <w:noBreakHyphen/>
        <w:t>R M.541.</w:t>
      </w:r>
    </w:p>
    <w:p w14:paraId="7FAAF1F1" w14:textId="3DE355BB" w:rsidR="002939D9" w:rsidRDefault="004360CE">
      <w:pPr>
        <w:pStyle w:val="Reasons"/>
      </w:pPr>
      <w:r>
        <w:rPr>
          <w:b/>
        </w:rPr>
        <w:t>Reasons:</w:t>
      </w:r>
      <w:r>
        <w:tab/>
      </w:r>
      <w:r w:rsidR="00B87564" w:rsidRPr="006E0DBB">
        <w:rPr>
          <w:rStyle w:val="Artdef"/>
          <w:b w:val="0"/>
        </w:rPr>
        <w:t>Introduction of the ACS.</w:t>
      </w:r>
    </w:p>
    <w:p w14:paraId="5C109F96" w14:textId="77777777" w:rsidR="00E240A1" w:rsidRPr="003C04F1" w:rsidRDefault="004360CE" w:rsidP="007F1392">
      <w:pPr>
        <w:pStyle w:val="Section2"/>
        <w:keepNext/>
        <w:jc w:val="left"/>
      </w:pPr>
      <w:r w:rsidRPr="003C04F1">
        <w:rPr>
          <w:rStyle w:val="Artdef"/>
          <w:i w:val="0"/>
        </w:rPr>
        <w:t>51.50</w:t>
      </w:r>
      <w:r w:rsidRPr="003C04F1">
        <w:tab/>
        <w:t>D − Ship stations using radiotelephony</w:t>
      </w:r>
    </w:p>
    <w:p w14:paraId="589D5666" w14:textId="77777777" w:rsidR="004925FB" w:rsidRPr="003C04F1" w:rsidRDefault="004925FB" w:rsidP="004925FB">
      <w:pPr>
        <w:pStyle w:val="Section3"/>
        <w:keepNext/>
        <w:jc w:val="left"/>
      </w:pPr>
      <w:r w:rsidRPr="003C04F1">
        <w:rPr>
          <w:rStyle w:val="Artdef"/>
        </w:rPr>
        <w:t>51.59</w:t>
      </w:r>
      <w:r w:rsidRPr="003C04F1">
        <w:tab/>
        <w:t>D3 − Bands between 156 MHz and 174 MHz</w:t>
      </w:r>
    </w:p>
    <w:p w14:paraId="09938AAF" w14:textId="77777777" w:rsidR="004925FB" w:rsidRPr="003C04F1" w:rsidRDefault="004925FB" w:rsidP="004925FB">
      <w:pPr>
        <w:pStyle w:val="enumlev1"/>
      </w:pPr>
      <w:r w:rsidRPr="003C04F1">
        <w:rPr>
          <w:rStyle w:val="Artdef"/>
        </w:rPr>
        <w:t>51.64</w:t>
      </w:r>
      <w:r w:rsidRPr="003C04F1">
        <w:tab/>
      </w:r>
      <w:r w:rsidRPr="003C04F1">
        <w:rPr>
          <w:i/>
          <w:iCs/>
        </w:rPr>
        <w:t>d)</w:t>
      </w:r>
      <w:r w:rsidRPr="003C04F1">
        <w:tab/>
        <w:t>all the frequencies necessary for their service.</w:t>
      </w:r>
    </w:p>
    <w:p w14:paraId="54CE34C0" w14:textId="2789D357" w:rsidR="00B87564" w:rsidRDefault="00B87564" w:rsidP="00B87564">
      <w:pPr>
        <w:pStyle w:val="Proposal"/>
      </w:pPr>
      <w:r>
        <w:t>ADD</w:t>
      </w:r>
      <w:r>
        <w:tab/>
        <w:t>EUR/</w:t>
      </w:r>
      <w:r w:rsidR="00EF0029">
        <w:t>XXXX</w:t>
      </w:r>
      <w:r w:rsidR="001B6E04">
        <w:t>A11A1/68</w:t>
      </w:r>
    </w:p>
    <w:p w14:paraId="7F4FB33B" w14:textId="6154793D" w:rsidR="004925FB" w:rsidRPr="003C04F1" w:rsidRDefault="004925FB" w:rsidP="004925FB">
      <w:pPr>
        <w:pStyle w:val="Section2"/>
        <w:keepNext/>
        <w:jc w:val="left"/>
      </w:pPr>
      <w:r w:rsidRPr="003C04F1">
        <w:rPr>
          <w:rStyle w:val="Artdef"/>
          <w:i w:val="0"/>
        </w:rPr>
        <w:t>51.</w:t>
      </w:r>
      <w:r>
        <w:rPr>
          <w:rStyle w:val="Artdef"/>
          <w:i w:val="0"/>
        </w:rPr>
        <w:t>64A1</w:t>
      </w:r>
      <w:r w:rsidRPr="003C04F1">
        <w:tab/>
      </w:r>
      <w:r>
        <w:t>E</w:t>
      </w:r>
      <w:r w:rsidRPr="003C04F1">
        <w:t xml:space="preserve"> − Ship stations </w:t>
      </w:r>
      <w:r w:rsidR="003E3941">
        <w:t>receiving data transmissions</w:t>
      </w:r>
    </w:p>
    <w:p w14:paraId="459FC418" w14:textId="718E7488" w:rsidR="00B87564" w:rsidRDefault="00B87564" w:rsidP="00B87564">
      <w:pPr>
        <w:pStyle w:val="Reasons"/>
      </w:pPr>
    </w:p>
    <w:p w14:paraId="7A3EA3B0" w14:textId="044EE7ED" w:rsidR="002939D9" w:rsidRDefault="004360CE">
      <w:pPr>
        <w:pStyle w:val="Proposal"/>
      </w:pPr>
      <w:r>
        <w:t>ADD</w:t>
      </w:r>
      <w:r>
        <w:tab/>
        <w:t>EUR/</w:t>
      </w:r>
      <w:r w:rsidR="00EF0029">
        <w:t>XXXX</w:t>
      </w:r>
      <w:r w:rsidR="001B6E04">
        <w:t>A11A1/</w:t>
      </w:r>
      <w:r>
        <w:t>69</w:t>
      </w:r>
    </w:p>
    <w:p w14:paraId="21552C6D" w14:textId="05FCF0F9" w:rsidR="00AE3BE8" w:rsidRPr="003C04F1" w:rsidRDefault="00AE3BE8" w:rsidP="00AE3BE8">
      <w:pPr>
        <w:pStyle w:val="Section3"/>
        <w:keepNext/>
        <w:jc w:val="left"/>
      </w:pPr>
      <w:r w:rsidRPr="003C04F1">
        <w:rPr>
          <w:rStyle w:val="Artdef"/>
        </w:rPr>
        <w:t>51.</w:t>
      </w:r>
      <w:r>
        <w:rPr>
          <w:rStyle w:val="Artdef"/>
        </w:rPr>
        <w:t>64A2</w:t>
      </w:r>
      <w:r w:rsidRPr="003C04F1">
        <w:tab/>
      </w:r>
      <w:r>
        <w:t>E1</w:t>
      </w:r>
      <w:r w:rsidRPr="003C04F1">
        <w:t xml:space="preserve"> </w:t>
      </w:r>
      <w:r w:rsidR="004823E2">
        <w:t>–</w:t>
      </w:r>
      <w:r w:rsidRPr="003C04F1">
        <w:t xml:space="preserve"> </w:t>
      </w:r>
      <w:r w:rsidR="00965AB3">
        <w:t>B</w:t>
      </w:r>
      <w:r w:rsidR="004823E2" w:rsidRPr="006E0DBB">
        <w:t>ands between 415 kHz and 526.5 kHz</w:t>
      </w:r>
    </w:p>
    <w:p w14:paraId="242E33F8" w14:textId="3C54F9AC" w:rsidR="002939D9" w:rsidRDefault="002939D9">
      <w:pPr>
        <w:pStyle w:val="Reasons"/>
      </w:pPr>
    </w:p>
    <w:p w14:paraId="312C5309" w14:textId="1F71B186" w:rsidR="00B731E1" w:rsidRDefault="00B731E1" w:rsidP="00B731E1">
      <w:pPr>
        <w:pStyle w:val="Proposal"/>
      </w:pPr>
      <w:r>
        <w:t>ADD</w:t>
      </w:r>
      <w:r>
        <w:tab/>
        <w:t>EUR/</w:t>
      </w:r>
      <w:r w:rsidR="00EF0029">
        <w:t>XXXX</w:t>
      </w:r>
      <w:r w:rsidR="001B6E04">
        <w:t>A11A1/70</w:t>
      </w:r>
    </w:p>
    <w:p w14:paraId="0C7A3FBD" w14:textId="422029A5" w:rsidR="00B731E1" w:rsidRDefault="00B731E1" w:rsidP="00B731E1">
      <w:r>
        <w:rPr>
          <w:rStyle w:val="Artdef"/>
        </w:rPr>
        <w:t>51.64A3</w:t>
      </w:r>
      <w:r>
        <w:tab/>
      </w:r>
      <w:r w:rsidR="00DF675B" w:rsidRPr="006E0DBB">
        <w:rPr>
          <w:sz w:val="22"/>
          <w:szCs w:val="22"/>
        </w:rPr>
        <w:t>§ 23    All ship stations equipped with NAVDAT apparatus for receiving digital data transmissions in the authorized</w:t>
      </w:r>
      <w:r w:rsidR="00DF675B">
        <w:rPr>
          <w:sz w:val="22"/>
          <w:szCs w:val="22"/>
        </w:rPr>
        <w:t xml:space="preserve"> </w:t>
      </w:r>
      <w:r w:rsidR="001D7BE5">
        <w:rPr>
          <w:sz w:val="22"/>
          <w:szCs w:val="22"/>
        </w:rPr>
        <w:t>frequency</w:t>
      </w:r>
      <w:r w:rsidR="00DF675B" w:rsidRPr="006E0DBB">
        <w:rPr>
          <w:sz w:val="22"/>
          <w:szCs w:val="22"/>
        </w:rPr>
        <w:t xml:space="preserve"> bands between 415 kHz and 535 kHz shall be capable of receiving class </w:t>
      </w:r>
      <w:r w:rsidR="00DF675B" w:rsidRPr="006E0DBB">
        <w:rPr>
          <w:sz w:val="22"/>
          <w:szCs w:val="22"/>
          <w:lang w:eastAsia="en-AU"/>
        </w:rPr>
        <w:t>W7D</w:t>
      </w:r>
      <w:r w:rsidR="00DF675B" w:rsidRPr="006E0DBB">
        <w:rPr>
          <w:sz w:val="22"/>
          <w:szCs w:val="22"/>
        </w:rPr>
        <w:t xml:space="preserve"> emission on 500 kHz, if complying with the provisions of Chapter </w:t>
      </w:r>
      <w:r w:rsidR="00DF675B" w:rsidRPr="006E0DBB">
        <w:rPr>
          <w:b/>
          <w:bCs/>
          <w:sz w:val="22"/>
          <w:szCs w:val="22"/>
        </w:rPr>
        <w:t>VII</w:t>
      </w:r>
      <w:r w:rsidR="00DF675B" w:rsidRPr="006E0DBB">
        <w:rPr>
          <w:sz w:val="22"/>
          <w:szCs w:val="22"/>
        </w:rPr>
        <w:t xml:space="preserve">.     </w:t>
      </w:r>
      <w:r w:rsidR="00DF675B" w:rsidRPr="006E0DBB">
        <w:rPr>
          <w:sz w:val="16"/>
          <w:szCs w:val="16"/>
        </w:rPr>
        <w:t>(WRC</w:t>
      </w:r>
      <w:r w:rsidR="00DF675B" w:rsidRPr="006E0DBB">
        <w:rPr>
          <w:sz w:val="16"/>
          <w:szCs w:val="16"/>
        </w:rPr>
        <w:noBreakHyphen/>
        <w:t>23)</w:t>
      </w:r>
    </w:p>
    <w:p w14:paraId="48EBE35E" w14:textId="60B12397" w:rsidR="00B731E1" w:rsidRDefault="00B731E1" w:rsidP="00B731E1">
      <w:pPr>
        <w:pStyle w:val="Reasons"/>
      </w:pPr>
    </w:p>
    <w:p w14:paraId="3308C3BE" w14:textId="06A182E9" w:rsidR="00B731E1" w:rsidRDefault="00B731E1" w:rsidP="00B731E1">
      <w:pPr>
        <w:pStyle w:val="Proposal"/>
      </w:pPr>
      <w:r>
        <w:t>ADD</w:t>
      </w:r>
      <w:r>
        <w:tab/>
        <w:t>EUR/</w:t>
      </w:r>
      <w:r w:rsidR="00EF0029">
        <w:t>XXXX</w:t>
      </w:r>
      <w:r w:rsidR="001B6E04">
        <w:t>A11A1/</w:t>
      </w:r>
      <w:r>
        <w:t>7</w:t>
      </w:r>
      <w:r w:rsidR="001B6E04">
        <w:t>1</w:t>
      </w:r>
    </w:p>
    <w:p w14:paraId="264FD09F" w14:textId="4449A252" w:rsidR="005A3461" w:rsidRPr="003C04F1" w:rsidRDefault="005A3461" w:rsidP="005A3461">
      <w:pPr>
        <w:pStyle w:val="Section3"/>
        <w:keepNext/>
        <w:jc w:val="left"/>
      </w:pPr>
      <w:r w:rsidRPr="003C04F1">
        <w:rPr>
          <w:rStyle w:val="Artdef"/>
        </w:rPr>
        <w:t>51.</w:t>
      </w:r>
      <w:r>
        <w:rPr>
          <w:rStyle w:val="Artdef"/>
        </w:rPr>
        <w:t>64A4</w:t>
      </w:r>
      <w:r w:rsidRPr="003C04F1">
        <w:tab/>
      </w:r>
      <w:r>
        <w:t>E2</w:t>
      </w:r>
      <w:r w:rsidRPr="003C04F1">
        <w:t xml:space="preserve"> </w:t>
      </w:r>
      <w:r>
        <w:t>–</w:t>
      </w:r>
      <w:r w:rsidRPr="003C04F1">
        <w:t xml:space="preserve"> </w:t>
      </w:r>
      <w:r w:rsidR="00965AB3">
        <w:t>B</w:t>
      </w:r>
      <w:r w:rsidRPr="006E0DBB">
        <w:t>ands between 4 </w:t>
      </w:r>
      <w:r>
        <w:t>000</w:t>
      </w:r>
      <w:r w:rsidRPr="006E0DBB">
        <w:t xml:space="preserve"> kHz and </w:t>
      </w:r>
      <w:r>
        <w:t>27</w:t>
      </w:r>
      <w:r w:rsidRPr="006E0DBB">
        <w:t> </w:t>
      </w:r>
      <w:r>
        <w:t>500</w:t>
      </w:r>
      <w:r w:rsidRPr="006E0DBB">
        <w:t> kHz</w:t>
      </w:r>
    </w:p>
    <w:p w14:paraId="1F497696" w14:textId="6BD0A9E9" w:rsidR="00B731E1" w:rsidRDefault="00B731E1" w:rsidP="00B731E1">
      <w:pPr>
        <w:pStyle w:val="Reasons"/>
      </w:pPr>
    </w:p>
    <w:p w14:paraId="5110E45C" w14:textId="79E90DF8" w:rsidR="002939D9" w:rsidRDefault="004360CE">
      <w:pPr>
        <w:pStyle w:val="Proposal"/>
      </w:pPr>
      <w:r>
        <w:t>ADD</w:t>
      </w:r>
      <w:r>
        <w:tab/>
        <w:t>EUR/</w:t>
      </w:r>
      <w:r w:rsidR="00EF0029">
        <w:t>XXXX</w:t>
      </w:r>
      <w:r w:rsidR="001B6E04">
        <w:t>A11A1/</w:t>
      </w:r>
      <w:r>
        <w:t>7</w:t>
      </w:r>
      <w:r w:rsidR="001B6E04">
        <w:t>2</w:t>
      </w:r>
    </w:p>
    <w:p w14:paraId="1015898C" w14:textId="2FB7CF9D" w:rsidR="002939D9" w:rsidRDefault="004360CE">
      <w:r>
        <w:rPr>
          <w:rStyle w:val="Artdef"/>
        </w:rPr>
        <w:t>51.64A5</w:t>
      </w:r>
      <w:r>
        <w:tab/>
      </w:r>
      <w:r w:rsidR="00DF4AFF" w:rsidRPr="006E0DBB">
        <w:rPr>
          <w:sz w:val="22"/>
          <w:szCs w:val="22"/>
        </w:rPr>
        <w:t>§ 24    All ship stations equipped with NAVDAT apparatus for receiving digital data transmissions in the authorized</w:t>
      </w:r>
      <w:r w:rsidR="00DF4AFF">
        <w:rPr>
          <w:sz w:val="22"/>
          <w:szCs w:val="22"/>
        </w:rPr>
        <w:t xml:space="preserve"> frequency</w:t>
      </w:r>
      <w:r w:rsidR="00DF4AFF" w:rsidRPr="006E0DBB">
        <w:rPr>
          <w:sz w:val="22"/>
          <w:szCs w:val="22"/>
        </w:rPr>
        <w:t xml:space="preserve"> bands between 4 000 kHz and 27 500 kHz shall be capable of receiving class </w:t>
      </w:r>
      <w:r w:rsidR="00DF4AFF" w:rsidRPr="006E0DBB">
        <w:rPr>
          <w:sz w:val="22"/>
          <w:szCs w:val="22"/>
          <w:lang w:eastAsia="en-AU"/>
        </w:rPr>
        <w:t>W7D</w:t>
      </w:r>
      <w:r w:rsidR="00DF4AFF" w:rsidRPr="006E0DBB">
        <w:rPr>
          <w:sz w:val="22"/>
          <w:szCs w:val="22"/>
        </w:rPr>
        <w:t xml:space="preserve"> emission on 4 226 kHz, if complying with the provisions of Chapter VII.      </w:t>
      </w:r>
      <w:r w:rsidR="00DF4AFF" w:rsidRPr="006E0DBB">
        <w:rPr>
          <w:sz w:val="16"/>
          <w:szCs w:val="16"/>
        </w:rPr>
        <w:t>(WRC</w:t>
      </w:r>
      <w:r w:rsidR="00DF4AFF" w:rsidRPr="006E0DBB">
        <w:rPr>
          <w:sz w:val="16"/>
          <w:szCs w:val="16"/>
        </w:rPr>
        <w:noBreakHyphen/>
        <w:t>23)</w:t>
      </w:r>
    </w:p>
    <w:p w14:paraId="254A7775" w14:textId="6907B4C9" w:rsidR="002939D9" w:rsidRDefault="004360CE">
      <w:pPr>
        <w:pStyle w:val="Reasons"/>
      </w:pPr>
      <w:r>
        <w:rPr>
          <w:b/>
        </w:rPr>
        <w:t>Reasons:</w:t>
      </w:r>
      <w:r>
        <w:tab/>
      </w:r>
      <w:r w:rsidR="00215F23" w:rsidRPr="006E0DBB">
        <w:t xml:space="preserve">These provisions are added in order to stipulate the required class of emissions for NAVDAT in accordance with Recommendations </w:t>
      </w:r>
      <w:r w:rsidR="00215F23">
        <w:t xml:space="preserve">ITU-R </w:t>
      </w:r>
      <w:r w:rsidR="00215F23" w:rsidRPr="006E0DBB">
        <w:t xml:space="preserve">M.2010 and </w:t>
      </w:r>
      <w:r w:rsidR="00215F23">
        <w:t xml:space="preserve">ITU-R </w:t>
      </w:r>
      <w:r w:rsidR="00215F23" w:rsidRPr="006E0DBB">
        <w:t>M.2058.</w:t>
      </w:r>
    </w:p>
    <w:p w14:paraId="18D25735" w14:textId="77777777" w:rsidR="00E240A1" w:rsidRPr="00031A90" w:rsidRDefault="004360CE" w:rsidP="00031A90">
      <w:pPr>
        <w:pStyle w:val="ArtNo"/>
      </w:pPr>
      <w:bookmarkStart w:id="229" w:name="_Toc42842492"/>
      <w:r w:rsidRPr="00B00D58">
        <w:lastRenderedPageBreak/>
        <w:t xml:space="preserve">ARTICLE </w:t>
      </w:r>
      <w:r w:rsidRPr="00B00D58">
        <w:rPr>
          <w:rStyle w:val="href"/>
        </w:rPr>
        <w:t>52</w:t>
      </w:r>
      <w:bookmarkEnd w:id="229"/>
    </w:p>
    <w:p w14:paraId="58684EFA" w14:textId="77777777" w:rsidR="00E240A1" w:rsidRPr="007A625B" w:rsidRDefault="004360CE" w:rsidP="00215F23">
      <w:pPr>
        <w:pStyle w:val="Arttitle"/>
      </w:pPr>
      <w:bookmarkStart w:id="230" w:name="_Toc327956692"/>
      <w:bookmarkStart w:id="231" w:name="_Toc42842493"/>
      <w:r w:rsidRPr="007A625B">
        <w:t>Special rules relating to the use of frequencies</w:t>
      </w:r>
      <w:bookmarkEnd w:id="230"/>
      <w:bookmarkEnd w:id="231"/>
    </w:p>
    <w:p w14:paraId="29AC9203" w14:textId="77777777" w:rsidR="00E240A1" w:rsidRPr="003C04F1" w:rsidRDefault="004360CE" w:rsidP="007F1392">
      <w:pPr>
        <w:pStyle w:val="Section1"/>
        <w:keepNext/>
      </w:pPr>
      <w:r w:rsidRPr="003C04F1">
        <w:t>Section I − General provisions</w:t>
      </w:r>
    </w:p>
    <w:p w14:paraId="5C6A507C" w14:textId="77777777" w:rsidR="00E240A1" w:rsidRPr="003C04F1" w:rsidRDefault="004360CE" w:rsidP="007F1392">
      <w:pPr>
        <w:pStyle w:val="Section2"/>
        <w:keepNext/>
        <w:jc w:val="left"/>
      </w:pPr>
      <w:r w:rsidRPr="003C04F1">
        <w:rPr>
          <w:rStyle w:val="Artdef"/>
          <w:i w:val="0"/>
        </w:rPr>
        <w:t>52.4</w:t>
      </w:r>
      <w:r w:rsidRPr="003C04F1">
        <w:tab/>
        <w:t>B − Bands between 415 kHz and 535 kHz</w:t>
      </w:r>
    </w:p>
    <w:p w14:paraId="759E8540" w14:textId="66D43B5B" w:rsidR="002939D9" w:rsidRDefault="004360CE">
      <w:pPr>
        <w:pStyle w:val="Proposal"/>
      </w:pPr>
      <w:r>
        <w:t>MOD</w:t>
      </w:r>
      <w:r>
        <w:tab/>
        <w:t>EUR/</w:t>
      </w:r>
      <w:r w:rsidR="00EF0029">
        <w:t>XXXX</w:t>
      </w:r>
      <w:r w:rsidR="001B6E04">
        <w:t>A11A1/</w:t>
      </w:r>
      <w:r>
        <w:t>7</w:t>
      </w:r>
      <w:r w:rsidR="001B6E04">
        <w:t>3</w:t>
      </w:r>
    </w:p>
    <w:p w14:paraId="5D6AF124" w14:textId="2AF28661" w:rsidR="00E240A1" w:rsidRPr="003C04F1" w:rsidRDefault="004360CE" w:rsidP="007F1392">
      <w:r w:rsidRPr="003C04F1">
        <w:rPr>
          <w:rStyle w:val="Artdef"/>
        </w:rPr>
        <w:t>52.6</w:t>
      </w:r>
      <w:r w:rsidRPr="003C04F1">
        <w:tab/>
        <w:t>§ 3</w:t>
      </w:r>
      <w:r w:rsidRPr="003C04F1">
        <w:tab/>
        <w:t>1)</w:t>
      </w:r>
      <w:r w:rsidRPr="003C04F1">
        <w:tab/>
        <w:t>In the maritime mobile service, no assignments shall be made on the frequency 518 kHz other than for transmission by coast stations of meteorological and navigational warnings and urgent information to ships by means of automatic narrow-band direct-printing telegraphy (International NAVTEX System).</w:t>
      </w:r>
      <w:r w:rsidR="00E3060F">
        <w:t xml:space="preserve"> </w:t>
      </w:r>
      <w:ins w:id="232" w:author="CEPT" w:date="2023-08-24T14:04:00Z">
        <w:r w:rsidR="00E3060F" w:rsidRPr="006E0DBB">
          <w:t>In the maritime mobile service, no assignments shall be made on the frequency 500 kHz other than for transmission by coast stations of meteorological and navigational warnings and urgent information to ships by means of the international NAVDAT system.</w:t>
        </w:r>
        <w:r w:rsidR="00E3060F" w:rsidRPr="006E0DBB">
          <w:rPr>
            <w:sz w:val="16"/>
            <w:szCs w:val="16"/>
          </w:rPr>
          <w:t>     (WRC-23)</w:t>
        </w:r>
      </w:ins>
    </w:p>
    <w:p w14:paraId="6AB1ECE2" w14:textId="7D2F87DA" w:rsidR="002939D9" w:rsidRDefault="004360CE">
      <w:pPr>
        <w:pStyle w:val="Reasons"/>
      </w:pPr>
      <w:r>
        <w:rPr>
          <w:b/>
        </w:rPr>
        <w:t>Reasons:</w:t>
      </w:r>
      <w:r>
        <w:tab/>
      </w:r>
      <w:r w:rsidR="00B356D9" w:rsidRPr="006E0DBB">
        <w:t>Protection of the frequency for the international NAVDAT system.</w:t>
      </w:r>
    </w:p>
    <w:p w14:paraId="46D98F24" w14:textId="77777777" w:rsidR="00E240A1" w:rsidRPr="003C04F1" w:rsidRDefault="004360CE" w:rsidP="007F1392">
      <w:pPr>
        <w:pStyle w:val="Section2"/>
        <w:keepNext/>
        <w:jc w:val="left"/>
      </w:pPr>
      <w:r w:rsidRPr="003C04F1">
        <w:rPr>
          <w:rStyle w:val="Artdef"/>
          <w:i w:val="0"/>
        </w:rPr>
        <w:t>52.12</w:t>
      </w:r>
      <w:r w:rsidRPr="003C04F1">
        <w:tab/>
        <w:t>D − Bands between 4</w:t>
      </w:r>
      <w:r w:rsidRPr="003C04F1">
        <w:rPr>
          <w:i w:val="0"/>
        </w:rPr>
        <w:t> </w:t>
      </w:r>
      <w:r w:rsidRPr="003C04F1">
        <w:t>000 kHz and 27</w:t>
      </w:r>
      <w:r w:rsidRPr="003C04F1">
        <w:rPr>
          <w:i w:val="0"/>
        </w:rPr>
        <w:t> </w:t>
      </w:r>
      <w:r w:rsidRPr="003C04F1">
        <w:t>500 kHz</w:t>
      </w:r>
    </w:p>
    <w:p w14:paraId="2FE48486" w14:textId="77777777" w:rsidR="00120E5F" w:rsidRPr="006E0DBB" w:rsidRDefault="00120E5F" w:rsidP="00120E5F">
      <w:pPr>
        <w:pStyle w:val="Normalaftertitle"/>
      </w:pPr>
      <w:r w:rsidRPr="006E0DBB">
        <w:rPr>
          <w:rStyle w:val="Artdef"/>
        </w:rPr>
        <w:t>52.13</w:t>
      </w:r>
      <w:r w:rsidRPr="006E0DBB">
        <w:tab/>
        <w:t>§ 6</w:t>
      </w:r>
      <w:r w:rsidRPr="006E0DBB">
        <w:tab/>
        <w:t>Bands exclusively allocated to the maritime mobile service between 4 000 kHz and 27 500 kHz (see Article </w:t>
      </w:r>
      <w:r w:rsidRPr="006E0DBB">
        <w:rPr>
          <w:b/>
          <w:bCs/>
        </w:rPr>
        <w:t>5</w:t>
      </w:r>
      <w:r w:rsidRPr="006E0DBB">
        <w:t>) are subdivided into categories and sub-bands as indicated in Appendix </w:t>
      </w:r>
      <w:r w:rsidRPr="006E0DBB">
        <w:rPr>
          <w:rStyle w:val="ApprefBold0"/>
          <w:rFonts w:eastAsiaTheme="majorEastAsia"/>
        </w:rPr>
        <w:t>17</w:t>
      </w:r>
      <w:r w:rsidRPr="006E0DBB">
        <w:t>.</w:t>
      </w:r>
    </w:p>
    <w:p w14:paraId="14D0A869" w14:textId="570AFE53" w:rsidR="002939D9" w:rsidRDefault="004360CE">
      <w:pPr>
        <w:pStyle w:val="Proposal"/>
      </w:pPr>
      <w:r>
        <w:t>ADD</w:t>
      </w:r>
      <w:r>
        <w:tab/>
        <w:t>EUR/</w:t>
      </w:r>
      <w:r w:rsidR="00EF0029">
        <w:t>XXXX</w:t>
      </w:r>
      <w:r w:rsidR="001B6E04">
        <w:t>A11A1/</w:t>
      </w:r>
      <w:r>
        <w:t>7</w:t>
      </w:r>
      <w:r w:rsidR="001B6E04">
        <w:t>4</w:t>
      </w:r>
    </w:p>
    <w:p w14:paraId="23D980EA" w14:textId="418DFEEF" w:rsidR="002939D9" w:rsidRDefault="004360CE">
      <w:r>
        <w:rPr>
          <w:rStyle w:val="Artdef"/>
        </w:rPr>
        <w:t>52.13A</w:t>
      </w:r>
      <w:r w:rsidR="0018736E" w:rsidRPr="003C04F1">
        <w:tab/>
      </w:r>
      <w:r w:rsidR="0018736E" w:rsidRPr="006E0DBB">
        <w:t>§ 6bis</w:t>
      </w:r>
      <w:r w:rsidR="0018736E" w:rsidRPr="006E0DBB">
        <w:tab/>
        <w:t>In the maritime mobile service, no assignments shall be made on the frequency 4 226 kHz other than for transmission by coast stations of meteorological and navigational warnings and urgent information to ships by means of International NAVDAT System.</w:t>
      </w:r>
      <w:r w:rsidR="0018736E" w:rsidRPr="006E0DBB">
        <w:rPr>
          <w:sz w:val="16"/>
          <w:szCs w:val="16"/>
        </w:rPr>
        <w:t>     (WRC-23)</w:t>
      </w:r>
    </w:p>
    <w:p w14:paraId="6A335065" w14:textId="17210BDE" w:rsidR="002939D9" w:rsidRDefault="004360CE">
      <w:pPr>
        <w:pStyle w:val="Reasons"/>
      </w:pPr>
      <w:r>
        <w:rPr>
          <w:b/>
        </w:rPr>
        <w:t>Reasons:</w:t>
      </w:r>
      <w:r>
        <w:tab/>
      </w:r>
      <w:r w:rsidR="00781A7E" w:rsidRPr="006E0DBB">
        <w:t>Protection of the frequency for the international NAVDAT system.</w:t>
      </w:r>
    </w:p>
    <w:p w14:paraId="4DA02628" w14:textId="77777777" w:rsidR="00E240A1" w:rsidRPr="003C04F1" w:rsidRDefault="004360CE" w:rsidP="007F1392">
      <w:pPr>
        <w:pStyle w:val="Section1"/>
        <w:keepNext/>
      </w:pPr>
      <w:r w:rsidRPr="003C04F1">
        <w:t>Section III − Use of frequencies for narrow-band direct-printing telegraphy</w:t>
      </w:r>
    </w:p>
    <w:p w14:paraId="13E4A2DA" w14:textId="77777777" w:rsidR="00E240A1" w:rsidRPr="003C04F1" w:rsidRDefault="004360CE" w:rsidP="007F1392">
      <w:pPr>
        <w:pStyle w:val="Section2"/>
        <w:keepNext/>
        <w:jc w:val="left"/>
      </w:pPr>
      <w:r w:rsidRPr="003C04F1">
        <w:rPr>
          <w:rStyle w:val="Artdef"/>
          <w:i w:val="0"/>
        </w:rPr>
        <w:t>52.96</w:t>
      </w:r>
      <w:r w:rsidRPr="003C04F1">
        <w:tab/>
        <w:t>B − Bands between 415 kHz and 535 kHz</w:t>
      </w:r>
    </w:p>
    <w:p w14:paraId="45484243" w14:textId="2C73C888" w:rsidR="002939D9" w:rsidRDefault="004360CE">
      <w:pPr>
        <w:pStyle w:val="Proposal"/>
      </w:pPr>
      <w:r>
        <w:t>MOD</w:t>
      </w:r>
      <w:r>
        <w:tab/>
        <w:t>EUR/</w:t>
      </w:r>
      <w:r w:rsidR="00EF0029">
        <w:t>XXXX</w:t>
      </w:r>
      <w:r w:rsidR="001B6E04">
        <w:t>A11A1/</w:t>
      </w:r>
      <w:r>
        <w:t>7</w:t>
      </w:r>
      <w:r w:rsidR="001B6E04">
        <w:t>5</w:t>
      </w:r>
    </w:p>
    <w:p w14:paraId="0022DF9B" w14:textId="4E28A707" w:rsidR="00E240A1" w:rsidRPr="003C04F1" w:rsidRDefault="004360CE" w:rsidP="007F1392">
      <w:pPr>
        <w:pStyle w:val="Normalaftertitle"/>
      </w:pPr>
      <w:r w:rsidRPr="003C04F1">
        <w:rPr>
          <w:rStyle w:val="Artdef"/>
        </w:rPr>
        <w:t>52.97</w:t>
      </w:r>
      <w:r w:rsidRPr="003C04F1">
        <w:tab/>
        <w:t>§ 45</w:t>
      </w:r>
      <w:r w:rsidRPr="003C04F1">
        <w:tab/>
        <w:t xml:space="preserve">All ship stations equipped with narrow-band direct-printing apparatus </w:t>
      </w:r>
      <w:ins w:id="233" w:author="CEPT" w:date="2023-08-24T14:05:00Z">
        <w:r w:rsidR="00781A7E">
          <w:t xml:space="preserve">for general traffic </w:t>
        </w:r>
      </w:ins>
      <w:r w:rsidRPr="003C04F1">
        <w:t xml:space="preserve">to work in the authorized bands between 415 kHz and 535 kHz </w:t>
      </w:r>
      <w:del w:id="234" w:author="CEPT" w:date="2023-08-24T14:05:00Z">
        <w:r w:rsidRPr="003C04F1" w:rsidDel="00781A7E">
          <w:delText xml:space="preserve">shall </w:delText>
        </w:r>
      </w:del>
      <w:ins w:id="235" w:author="CEPT" w:date="2023-08-24T14:05:00Z">
        <w:r w:rsidR="00781A7E">
          <w:t>should</w:t>
        </w:r>
        <w:r w:rsidR="00781A7E" w:rsidRPr="003C04F1">
          <w:t xml:space="preserve"> </w:t>
        </w:r>
      </w:ins>
      <w:r w:rsidRPr="003C04F1">
        <w:t>be able to send and receive class F1B emissions as specified in No. </w:t>
      </w:r>
      <w:r w:rsidRPr="003C04F1">
        <w:rPr>
          <w:rStyle w:val="ArtrefBold"/>
        </w:rPr>
        <w:t>51</w:t>
      </w:r>
      <w:r w:rsidRPr="003C04F1">
        <w:rPr>
          <w:rStyle w:val="ArtrefBold0"/>
        </w:rPr>
        <w:t>.</w:t>
      </w:r>
      <w:r w:rsidRPr="003C04F1">
        <w:rPr>
          <w:rStyle w:val="ArtrefBold"/>
        </w:rPr>
        <w:t>44</w:t>
      </w:r>
      <w:r w:rsidRPr="003C04F1">
        <w:t>. Additionally, ship stations complying with the provisions of Chapter </w:t>
      </w:r>
      <w:r w:rsidRPr="003C04F1">
        <w:rPr>
          <w:b/>
          <w:bCs/>
        </w:rPr>
        <w:t>VII</w:t>
      </w:r>
      <w:r w:rsidRPr="003C04F1">
        <w:t xml:space="preserve"> shall be able to receive class F1B emissions on 518 kHz (see No. </w:t>
      </w:r>
      <w:r w:rsidRPr="003C04F1">
        <w:rPr>
          <w:rStyle w:val="ArtrefBold"/>
        </w:rPr>
        <w:t>51.45</w:t>
      </w:r>
      <w:r w:rsidRPr="003C04F1">
        <w:t>).</w:t>
      </w:r>
      <w:ins w:id="236" w:author="CEPT" w:date="2023-08-24T14:06:00Z">
        <w:r w:rsidR="00781A7E" w:rsidRPr="006E0DBB">
          <w:rPr>
            <w:sz w:val="16"/>
            <w:szCs w:val="16"/>
          </w:rPr>
          <w:t>     (WRC-23)</w:t>
        </w:r>
      </w:ins>
    </w:p>
    <w:p w14:paraId="54E8F9ED" w14:textId="70401F8A" w:rsidR="002939D9" w:rsidRDefault="004360CE">
      <w:pPr>
        <w:pStyle w:val="Reasons"/>
      </w:pPr>
      <w:r>
        <w:rPr>
          <w:b/>
        </w:rPr>
        <w:t>Reasons:</w:t>
      </w:r>
      <w:r>
        <w:tab/>
      </w:r>
      <w:r w:rsidR="005E1849" w:rsidRPr="006E0DBB">
        <w:t>NBDP receiving only is still required for NAVTEX reception.</w:t>
      </w:r>
    </w:p>
    <w:p w14:paraId="08C8D0EB" w14:textId="77777777" w:rsidR="00E240A1" w:rsidRPr="003C04F1" w:rsidRDefault="004360CE" w:rsidP="007F1392">
      <w:pPr>
        <w:pStyle w:val="Section2"/>
        <w:keepNext/>
        <w:jc w:val="left"/>
      </w:pPr>
      <w:r w:rsidRPr="003C04F1">
        <w:rPr>
          <w:rStyle w:val="Artdef"/>
          <w:i w:val="0"/>
        </w:rPr>
        <w:lastRenderedPageBreak/>
        <w:t>52.99</w:t>
      </w:r>
      <w:r w:rsidRPr="003C04F1">
        <w:tab/>
        <w:t>C − Bands between 1 606.5 kHz and 4 000 kHz</w:t>
      </w:r>
      <w:r w:rsidRPr="003C04F1">
        <w:rPr>
          <w:i w:val="0"/>
          <w:iCs/>
          <w:sz w:val="16"/>
          <w:szCs w:val="16"/>
        </w:rPr>
        <w:t>     (WRC</w:t>
      </w:r>
      <w:r w:rsidRPr="003C04F1">
        <w:rPr>
          <w:i w:val="0"/>
          <w:iCs/>
          <w:sz w:val="16"/>
          <w:szCs w:val="16"/>
        </w:rPr>
        <w:noBreakHyphen/>
        <w:t>03)</w:t>
      </w:r>
    </w:p>
    <w:p w14:paraId="1B0384BD" w14:textId="7C9D8F06" w:rsidR="002939D9" w:rsidRDefault="004360CE">
      <w:pPr>
        <w:pStyle w:val="Proposal"/>
      </w:pPr>
      <w:r>
        <w:t>MOD</w:t>
      </w:r>
      <w:r>
        <w:tab/>
        <w:t>EUR/</w:t>
      </w:r>
      <w:r w:rsidR="00EF0029">
        <w:t>XXXX</w:t>
      </w:r>
      <w:r w:rsidR="001B6E04">
        <w:t>A11A1/</w:t>
      </w:r>
      <w:r>
        <w:t>7</w:t>
      </w:r>
      <w:r w:rsidR="001B6E04">
        <w:t>6</w:t>
      </w:r>
    </w:p>
    <w:p w14:paraId="7108176E" w14:textId="34796DD9" w:rsidR="00E240A1" w:rsidRPr="003C04F1" w:rsidRDefault="004360CE" w:rsidP="007F1392">
      <w:r w:rsidRPr="003C04F1">
        <w:rPr>
          <w:rStyle w:val="Artdef"/>
        </w:rPr>
        <w:t>52.101</w:t>
      </w:r>
      <w:r w:rsidRPr="003C04F1">
        <w:tab/>
      </w:r>
      <w:r w:rsidRPr="003C04F1">
        <w:tab/>
        <w:t>2)</w:t>
      </w:r>
      <w:r w:rsidRPr="003C04F1">
        <w:tab/>
        <w:t>Narrow-band direct-printing telegraphy is forbidden in the band 2 170</w:t>
      </w:r>
      <w:r w:rsidRPr="003C04F1">
        <w:noBreakHyphen/>
        <w:t>2 194 kHz</w:t>
      </w:r>
      <w:del w:id="237" w:author="CEPT" w:date="2023-08-24T14:06:00Z">
        <w:r w:rsidRPr="003C04F1" w:rsidDel="005E1849">
          <w:delText>, except as provided for in Appendix </w:delText>
        </w:r>
        <w:r w:rsidRPr="003C04F1" w:rsidDel="005E1849">
          <w:rPr>
            <w:rStyle w:val="ApprefBold0"/>
            <w:rFonts w:eastAsiaTheme="majorEastAsia"/>
          </w:rPr>
          <w:delText>15</w:delText>
        </w:r>
        <w:r w:rsidRPr="003C04F1" w:rsidDel="005E1849">
          <w:delText xml:space="preserve"> and Resolution </w:delText>
        </w:r>
        <w:r w:rsidRPr="003C04F1" w:rsidDel="005E1849">
          <w:rPr>
            <w:b/>
            <w:bCs/>
          </w:rPr>
          <w:delText>354 (WRC</w:delText>
        </w:r>
        <w:r w:rsidRPr="003C04F1" w:rsidDel="005E1849">
          <w:rPr>
            <w:b/>
            <w:bCs/>
          </w:rPr>
          <w:noBreakHyphen/>
          <w:delText>07)</w:delText>
        </w:r>
      </w:del>
      <w:r w:rsidRPr="003C04F1">
        <w:t>.</w:t>
      </w:r>
      <w:r w:rsidRPr="003C04F1">
        <w:rPr>
          <w:sz w:val="16"/>
          <w:szCs w:val="16"/>
        </w:rPr>
        <w:t>     (WRC</w:t>
      </w:r>
      <w:r w:rsidRPr="003C04F1">
        <w:rPr>
          <w:sz w:val="16"/>
          <w:szCs w:val="16"/>
        </w:rPr>
        <w:noBreakHyphen/>
      </w:r>
      <w:del w:id="238" w:author="CEPT" w:date="2023-08-24T14:06:00Z">
        <w:r w:rsidRPr="003C04F1" w:rsidDel="003F0D64">
          <w:rPr>
            <w:sz w:val="16"/>
            <w:szCs w:val="16"/>
          </w:rPr>
          <w:delText>07</w:delText>
        </w:r>
      </w:del>
      <w:ins w:id="239" w:author="CEPT" w:date="2023-08-24T14:06:00Z">
        <w:r w:rsidR="003F0D64">
          <w:rPr>
            <w:sz w:val="16"/>
            <w:szCs w:val="16"/>
          </w:rPr>
          <w:t>23</w:t>
        </w:r>
      </w:ins>
      <w:r w:rsidRPr="003C04F1">
        <w:rPr>
          <w:sz w:val="16"/>
          <w:szCs w:val="16"/>
        </w:rPr>
        <w:t>)</w:t>
      </w:r>
    </w:p>
    <w:p w14:paraId="5E77CFD2" w14:textId="66B94583" w:rsidR="002939D9" w:rsidRDefault="004360CE">
      <w:pPr>
        <w:pStyle w:val="Reasons"/>
      </w:pPr>
      <w:r>
        <w:rPr>
          <w:b/>
        </w:rPr>
        <w:t>Reasons:</w:t>
      </w:r>
      <w:r>
        <w:tab/>
      </w:r>
      <w:r w:rsidR="00222D78" w:rsidRPr="006E0DBB">
        <w:rPr>
          <w:bCs/>
          <w:iCs/>
        </w:rPr>
        <w:t xml:space="preserve">Since NBDP-COM usage of frequency 2 174.5 kHz is proposed to be removed from Appendix </w:t>
      </w:r>
      <w:r w:rsidR="00222D78" w:rsidRPr="006E0DBB">
        <w:rPr>
          <w:b/>
          <w:iCs/>
        </w:rPr>
        <w:t>15</w:t>
      </w:r>
      <w:r w:rsidR="00222D78" w:rsidRPr="006E0DBB">
        <w:rPr>
          <w:bCs/>
          <w:iCs/>
        </w:rPr>
        <w:t xml:space="preserve"> as well as the provisions concerning the NBDP use are proposed to be deleted from Resolution </w:t>
      </w:r>
      <w:r w:rsidR="00222D78" w:rsidRPr="006E0DBB">
        <w:rPr>
          <w:b/>
          <w:iCs/>
        </w:rPr>
        <w:t>354 (WRC-07)</w:t>
      </w:r>
      <w:r w:rsidR="00222D78" w:rsidRPr="006E0DBB">
        <w:rPr>
          <w:bCs/>
          <w:iCs/>
        </w:rPr>
        <w:t xml:space="preserve">, the provisions of No. </w:t>
      </w:r>
      <w:r w:rsidR="00222D78" w:rsidRPr="006E0DBB">
        <w:rPr>
          <w:b/>
          <w:iCs/>
        </w:rPr>
        <w:t>52.101</w:t>
      </w:r>
      <w:r w:rsidR="00222D78" w:rsidRPr="006E0DBB">
        <w:rPr>
          <w:bCs/>
          <w:iCs/>
        </w:rPr>
        <w:t xml:space="preserve"> should also exclude both references to Appendix </w:t>
      </w:r>
      <w:r w:rsidR="00222D78" w:rsidRPr="006E0DBB">
        <w:rPr>
          <w:b/>
          <w:iCs/>
        </w:rPr>
        <w:t>15</w:t>
      </w:r>
      <w:r w:rsidR="00222D78" w:rsidRPr="006E0DBB">
        <w:rPr>
          <w:bCs/>
          <w:iCs/>
        </w:rPr>
        <w:t xml:space="preserve"> and Resolution </w:t>
      </w:r>
      <w:r w:rsidR="00222D78" w:rsidRPr="006E0DBB">
        <w:rPr>
          <w:b/>
          <w:iCs/>
        </w:rPr>
        <w:t>354 (WRC-07)</w:t>
      </w:r>
      <w:r w:rsidR="00222D78" w:rsidRPr="006E0DBB">
        <w:rPr>
          <w:bCs/>
          <w:iCs/>
        </w:rPr>
        <w:t xml:space="preserve"> for NBDP in the </w:t>
      </w:r>
      <w:r w:rsidR="00E601EA">
        <w:rPr>
          <w:bCs/>
          <w:iCs/>
        </w:rPr>
        <w:t xml:space="preserve">frequency </w:t>
      </w:r>
      <w:r w:rsidR="00222D78" w:rsidRPr="006E0DBB">
        <w:rPr>
          <w:bCs/>
          <w:iCs/>
        </w:rPr>
        <w:t>band 2 170-2 194 kHz.</w:t>
      </w:r>
    </w:p>
    <w:p w14:paraId="356C84AE" w14:textId="77777777" w:rsidR="00E240A1" w:rsidRPr="003C04F1" w:rsidRDefault="004360CE" w:rsidP="007F1392">
      <w:pPr>
        <w:pStyle w:val="Section2"/>
        <w:keepNext/>
        <w:jc w:val="left"/>
      </w:pPr>
      <w:r w:rsidRPr="003C04F1">
        <w:rPr>
          <w:rStyle w:val="Artdef"/>
          <w:i w:val="0"/>
        </w:rPr>
        <w:t>52.102</w:t>
      </w:r>
      <w:r w:rsidRPr="003C04F1">
        <w:tab/>
        <w:t>D − Bands between 4</w:t>
      </w:r>
      <w:r w:rsidRPr="003C04F1">
        <w:rPr>
          <w:i w:val="0"/>
        </w:rPr>
        <w:t> </w:t>
      </w:r>
      <w:r w:rsidRPr="003C04F1">
        <w:t>000 kHz and 27</w:t>
      </w:r>
      <w:r w:rsidRPr="003C04F1">
        <w:rPr>
          <w:i w:val="0"/>
        </w:rPr>
        <w:t> </w:t>
      </w:r>
      <w:r w:rsidRPr="003C04F1">
        <w:t>500 kHz</w:t>
      </w:r>
    </w:p>
    <w:p w14:paraId="1F2AD570" w14:textId="7439A1BF" w:rsidR="002939D9" w:rsidRDefault="004360CE">
      <w:pPr>
        <w:pStyle w:val="Proposal"/>
      </w:pPr>
      <w:r>
        <w:t>MOD</w:t>
      </w:r>
      <w:r>
        <w:tab/>
        <w:t>EUR/</w:t>
      </w:r>
      <w:r w:rsidR="00EF0029">
        <w:t>XXXX</w:t>
      </w:r>
      <w:r w:rsidR="001B6E04">
        <w:t>A11A1/</w:t>
      </w:r>
      <w:r>
        <w:t>7</w:t>
      </w:r>
      <w:r w:rsidR="001B6E04">
        <w:t>7</w:t>
      </w:r>
    </w:p>
    <w:p w14:paraId="494AF571" w14:textId="22F5E13C" w:rsidR="00E240A1" w:rsidRPr="003C04F1" w:rsidRDefault="004360CE" w:rsidP="007F1392">
      <w:pPr>
        <w:pStyle w:val="Normalaftertitle"/>
      </w:pPr>
      <w:r w:rsidRPr="003C04F1">
        <w:rPr>
          <w:rStyle w:val="Artdef"/>
        </w:rPr>
        <w:t>52.103</w:t>
      </w:r>
      <w:r w:rsidRPr="003C04F1">
        <w:tab/>
        <w:t>§ 47</w:t>
      </w:r>
      <w:r w:rsidRPr="003C04F1">
        <w:tab/>
        <w:t xml:space="preserve">All ship stations equipped with narrow-band direct-printing telegraph apparatus </w:t>
      </w:r>
      <w:ins w:id="240" w:author="CEPT" w:date="2023-08-24T14:08:00Z">
        <w:r w:rsidR="00655C7F">
          <w:t xml:space="preserve">for general traffic </w:t>
        </w:r>
      </w:ins>
      <w:r w:rsidRPr="003C04F1">
        <w:t xml:space="preserve">to work in the authorized bands between 4 000 kHz and 27 500 kHz </w:t>
      </w:r>
      <w:del w:id="241" w:author="CEPT" w:date="2023-08-24T14:08:00Z">
        <w:r w:rsidRPr="003C04F1" w:rsidDel="00655C7F">
          <w:delText xml:space="preserve">shall </w:delText>
        </w:r>
      </w:del>
      <w:ins w:id="242" w:author="CEPT" w:date="2023-08-24T14:08:00Z">
        <w:r w:rsidR="00655C7F">
          <w:t>should</w:t>
        </w:r>
        <w:r w:rsidR="00655C7F" w:rsidRPr="003C04F1">
          <w:t xml:space="preserve"> </w:t>
        </w:r>
      </w:ins>
      <w:r w:rsidRPr="003C04F1">
        <w:t>be able to send and receive class F1B</w:t>
      </w:r>
      <w:ins w:id="243" w:author="CEPT" w:date="2023-08-24T14:09:00Z">
        <w:r w:rsidR="000E3A5E">
          <w:t xml:space="preserve"> or J2B</w:t>
        </w:r>
      </w:ins>
      <w:r w:rsidRPr="003C04F1">
        <w:t xml:space="preserve"> emissions as specified in No. </w:t>
      </w:r>
      <w:r w:rsidRPr="003C04F1">
        <w:rPr>
          <w:b/>
          <w:bCs/>
        </w:rPr>
        <w:t>51.49</w:t>
      </w:r>
      <w:r w:rsidRPr="003C04F1">
        <w:t xml:space="preserve">. </w:t>
      </w:r>
      <w:ins w:id="244" w:author="CEPT" w:date="2023-08-24T14:09:00Z">
        <w:r w:rsidR="007B1D4D" w:rsidRPr="006E0DBB">
          <w:t xml:space="preserve">All ship stations equipped with narrow-band direct-printing telegraph apparatus for MSI reception to work in the authorized </w:t>
        </w:r>
        <w:r w:rsidR="007B1D4D">
          <w:t xml:space="preserve">frequency </w:t>
        </w:r>
        <w:r w:rsidR="007B1D4D" w:rsidRPr="006E0DBB">
          <w:t>bands between 4 000 kHz and 27 500 kHz shall be able to receive class F1B or J2B emissions as specified in No. </w:t>
        </w:r>
        <w:r w:rsidR="007B1D4D" w:rsidRPr="006E0DBB">
          <w:rPr>
            <w:b/>
            <w:bCs/>
          </w:rPr>
          <w:t>51.49</w:t>
        </w:r>
        <w:r w:rsidR="007B1D4D" w:rsidRPr="006E0DBB">
          <w:t>.</w:t>
        </w:r>
      </w:ins>
      <w:r w:rsidR="00251733">
        <w:t xml:space="preserve"> </w:t>
      </w:r>
      <w:r w:rsidRPr="003C04F1">
        <w:t xml:space="preserve">The assignable frequencies are indicated in </w:t>
      </w:r>
      <w:del w:id="245" w:author="CEPT" w:date="2023-08-24T14:09:00Z">
        <w:r w:rsidRPr="003C04F1" w:rsidDel="007B1D4D">
          <w:delText>Appendix </w:delText>
        </w:r>
      </w:del>
      <w:ins w:id="246" w:author="CEPT" w:date="2023-08-24T14:09:00Z">
        <w:r w:rsidR="007B1D4D" w:rsidRPr="003C04F1">
          <w:t>Appendi</w:t>
        </w:r>
        <w:r w:rsidR="007B1D4D">
          <w:t xml:space="preserve">ces </w:t>
        </w:r>
        <w:r w:rsidR="007B1D4D">
          <w:rPr>
            <w:b/>
            <w:bCs/>
          </w:rPr>
          <w:t xml:space="preserve">15 </w:t>
        </w:r>
        <w:r w:rsidR="007B1D4D">
          <w:t>and</w:t>
        </w:r>
        <w:r w:rsidR="007B1D4D" w:rsidRPr="003C04F1">
          <w:t> </w:t>
        </w:r>
      </w:ins>
      <w:r w:rsidRPr="003C04F1">
        <w:rPr>
          <w:rStyle w:val="ApprefBold0"/>
          <w:rFonts w:eastAsiaTheme="majorEastAsia"/>
        </w:rPr>
        <w:t>17</w:t>
      </w:r>
      <w:r w:rsidRPr="003C04F1">
        <w:t>.</w:t>
      </w:r>
      <w:ins w:id="247" w:author="CEPT" w:date="2023-08-24T14:10:00Z">
        <w:r w:rsidR="00B56566" w:rsidRPr="003C04F1">
          <w:rPr>
            <w:sz w:val="16"/>
            <w:szCs w:val="16"/>
          </w:rPr>
          <w:t>     (WRC</w:t>
        </w:r>
        <w:r w:rsidR="00B56566" w:rsidRPr="003C04F1">
          <w:rPr>
            <w:sz w:val="16"/>
            <w:szCs w:val="16"/>
          </w:rPr>
          <w:noBreakHyphen/>
        </w:r>
        <w:r w:rsidR="00B56566">
          <w:rPr>
            <w:sz w:val="16"/>
            <w:szCs w:val="16"/>
          </w:rPr>
          <w:t>23</w:t>
        </w:r>
        <w:r w:rsidR="00B56566" w:rsidRPr="003C04F1">
          <w:rPr>
            <w:sz w:val="16"/>
            <w:szCs w:val="16"/>
          </w:rPr>
          <w:t>)</w:t>
        </w:r>
      </w:ins>
    </w:p>
    <w:p w14:paraId="5BB6BC07" w14:textId="14809757" w:rsidR="002939D9" w:rsidRDefault="004360CE">
      <w:pPr>
        <w:pStyle w:val="Reasons"/>
      </w:pPr>
      <w:r>
        <w:rPr>
          <w:b/>
        </w:rPr>
        <w:t>Reasons:</w:t>
      </w:r>
      <w:r>
        <w:tab/>
      </w:r>
      <w:r w:rsidR="00A905AB" w:rsidRPr="006E0DBB">
        <w:t xml:space="preserve">NBDP receiving only is still required for NAVTEX reception. As well, there is a need of </w:t>
      </w:r>
      <w:bookmarkStart w:id="248" w:name="_Hlk129783223"/>
      <w:r w:rsidR="00A905AB" w:rsidRPr="006E0DBB">
        <w:t>consistency with the referred provisions in No. </w:t>
      </w:r>
      <w:r w:rsidR="00A905AB" w:rsidRPr="006E0DBB">
        <w:rPr>
          <w:rStyle w:val="Artref"/>
          <w:b/>
          <w:bCs/>
        </w:rPr>
        <w:t>51.49</w:t>
      </w:r>
      <w:bookmarkEnd w:id="248"/>
      <w:r w:rsidR="00A905AB" w:rsidRPr="006E0DBB">
        <w:t>.</w:t>
      </w:r>
    </w:p>
    <w:p w14:paraId="0C58396E" w14:textId="77777777" w:rsidR="00E240A1" w:rsidRPr="003C04F1" w:rsidRDefault="004360CE" w:rsidP="007F1392">
      <w:pPr>
        <w:pStyle w:val="Section1"/>
        <w:keepNext/>
      </w:pPr>
      <w:r w:rsidRPr="003C04F1">
        <w:t>Section IV − Use of frequencies for digital selective-calling</w:t>
      </w:r>
    </w:p>
    <w:p w14:paraId="2F9FDF1E" w14:textId="77777777" w:rsidR="00E240A1" w:rsidRPr="003C04F1" w:rsidRDefault="004360CE" w:rsidP="007F1392">
      <w:pPr>
        <w:pStyle w:val="Section2"/>
        <w:keepNext/>
        <w:jc w:val="left"/>
      </w:pPr>
      <w:r w:rsidRPr="003C04F1">
        <w:rPr>
          <w:rStyle w:val="Artdef"/>
          <w:i w:val="0"/>
        </w:rPr>
        <w:t>52.110</w:t>
      </w:r>
      <w:r w:rsidRPr="003C04F1">
        <w:tab/>
        <w:t>A − General</w:t>
      </w:r>
    </w:p>
    <w:p w14:paraId="233F578B" w14:textId="1379F8B6" w:rsidR="002939D9" w:rsidRDefault="004360CE">
      <w:pPr>
        <w:pStyle w:val="Proposal"/>
      </w:pPr>
      <w:r>
        <w:t>MOD</w:t>
      </w:r>
      <w:r>
        <w:tab/>
        <w:t>EUR/</w:t>
      </w:r>
      <w:r w:rsidR="00EF0029">
        <w:t>XXXX</w:t>
      </w:r>
      <w:r w:rsidR="001B6E04">
        <w:t>A11A1/</w:t>
      </w:r>
      <w:r>
        <w:t>7</w:t>
      </w:r>
      <w:r w:rsidR="001B6E04">
        <w:t>8</w:t>
      </w:r>
    </w:p>
    <w:p w14:paraId="500E3A93" w14:textId="127EF170" w:rsidR="00E240A1" w:rsidRPr="003C04F1" w:rsidRDefault="004360CE" w:rsidP="007F1392">
      <w:pPr>
        <w:pStyle w:val="Normalaftertitle"/>
      </w:pPr>
      <w:r w:rsidRPr="003C04F1">
        <w:rPr>
          <w:rStyle w:val="Artdef"/>
        </w:rPr>
        <w:t>52.111</w:t>
      </w:r>
      <w:r w:rsidRPr="003C04F1">
        <w:tab/>
        <w:t>§ 50</w:t>
      </w:r>
      <w:r w:rsidRPr="003C04F1">
        <w:tab/>
        <w:t>The provisions described in this Section are applicable to calling and acknowledgement, when digital selective-calling techniques are used, except in cases of distress, urgency and safety, to which the provisions of Chapter </w:t>
      </w:r>
      <w:r w:rsidRPr="003C04F1">
        <w:rPr>
          <w:b/>
          <w:bCs/>
        </w:rPr>
        <w:t>VII</w:t>
      </w:r>
      <w:r w:rsidRPr="003C04F1">
        <w:t xml:space="preserve"> apply.</w:t>
      </w:r>
      <w:ins w:id="249" w:author="CEPT" w:date="2023-08-24T14:10:00Z">
        <w:r w:rsidR="00B56566" w:rsidRPr="00B56566">
          <w:t xml:space="preserve"> </w:t>
        </w:r>
        <w:r w:rsidR="00B56566" w:rsidRPr="006E0DBB">
          <w:t>When the automatic connection system is used, the provisions of Section </w:t>
        </w:r>
        <w:r w:rsidR="00B56566" w:rsidRPr="006E0DBB">
          <w:rPr>
            <w:b/>
          </w:rPr>
          <w:t>IVbis</w:t>
        </w:r>
        <w:r w:rsidR="00B56566" w:rsidRPr="006E0DBB">
          <w:t xml:space="preserve"> should apply.</w:t>
        </w:r>
        <w:r w:rsidR="00B56566" w:rsidRPr="003C04F1">
          <w:rPr>
            <w:sz w:val="16"/>
            <w:szCs w:val="16"/>
          </w:rPr>
          <w:t>     (WRC</w:t>
        </w:r>
        <w:r w:rsidR="00B56566" w:rsidRPr="003C04F1">
          <w:rPr>
            <w:sz w:val="16"/>
            <w:szCs w:val="16"/>
          </w:rPr>
          <w:noBreakHyphen/>
        </w:r>
        <w:r w:rsidR="00B56566">
          <w:rPr>
            <w:sz w:val="16"/>
            <w:szCs w:val="16"/>
          </w:rPr>
          <w:t>23</w:t>
        </w:r>
        <w:r w:rsidR="00B56566" w:rsidRPr="003C04F1">
          <w:rPr>
            <w:sz w:val="16"/>
            <w:szCs w:val="16"/>
          </w:rPr>
          <w:t>)</w:t>
        </w:r>
      </w:ins>
    </w:p>
    <w:p w14:paraId="4CE9F364" w14:textId="1048D527" w:rsidR="002939D9" w:rsidRDefault="004360CE">
      <w:pPr>
        <w:pStyle w:val="Reasons"/>
      </w:pPr>
      <w:r>
        <w:rPr>
          <w:b/>
        </w:rPr>
        <w:t>Reasons:</w:t>
      </w:r>
      <w:r>
        <w:tab/>
      </w:r>
      <w:r w:rsidR="00B56566">
        <w:t>Introduction to the ACS.</w:t>
      </w:r>
    </w:p>
    <w:p w14:paraId="3AAB0139" w14:textId="475DDBAC" w:rsidR="00B56566" w:rsidRPr="00B56566" w:rsidRDefault="00B56566" w:rsidP="00B56566">
      <w:pPr>
        <w:pStyle w:val="Proposal"/>
        <w:keepLines/>
      </w:pPr>
      <w:r w:rsidRPr="00B56566">
        <w:t>ADD</w:t>
      </w:r>
      <w:r w:rsidRPr="00B56566">
        <w:tab/>
        <w:t>EUR/</w:t>
      </w:r>
      <w:r w:rsidR="00EF0029">
        <w:t>XXXX</w:t>
      </w:r>
      <w:r w:rsidR="001B6E04">
        <w:t>A11A1/</w:t>
      </w:r>
      <w:r w:rsidRPr="00B56566">
        <w:t>7</w:t>
      </w:r>
      <w:r w:rsidR="001B6E04">
        <w:t>9</w:t>
      </w:r>
    </w:p>
    <w:p w14:paraId="42C8DE15" w14:textId="54A7DB7B" w:rsidR="00AA4220" w:rsidRPr="003C04F1" w:rsidRDefault="00AA4220" w:rsidP="00AA4220">
      <w:pPr>
        <w:pStyle w:val="Section1"/>
        <w:keepNext/>
      </w:pPr>
      <w:r w:rsidRPr="003C04F1">
        <w:rPr>
          <w:noProof/>
          <w:lang w:eastAsia="en-AU"/>
        </w:rPr>
        <w:t xml:space="preserve">Section </w:t>
      </w:r>
      <w:r>
        <w:rPr>
          <w:noProof/>
          <w:lang w:eastAsia="en-AU"/>
        </w:rPr>
        <w:t>IVbis</w:t>
      </w:r>
      <w:r w:rsidRPr="003C04F1">
        <w:rPr>
          <w:noProof/>
          <w:lang w:eastAsia="en-AU"/>
        </w:rPr>
        <w:t xml:space="preserve"> – Use of frequencies for </w:t>
      </w:r>
      <w:r>
        <w:rPr>
          <w:noProof/>
          <w:lang w:eastAsia="en-AU"/>
        </w:rPr>
        <w:t>the automatic connection system</w:t>
      </w:r>
      <w:r w:rsidRPr="003C04F1">
        <w:rPr>
          <w:b w:val="0"/>
          <w:bCs/>
          <w:sz w:val="16"/>
          <w:szCs w:val="16"/>
        </w:rPr>
        <w:t>    (WRC</w:t>
      </w:r>
      <w:r w:rsidRPr="003C04F1">
        <w:rPr>
          <w:b w:val="0"/>
          <w:bCs/>
          <w:sz w:val="16"/>
          <w:szCs w:val="16"/>
        </w:rPr>
        <w:noBreakHyphen/>
      </w:r>
      <w:r>
        <w:rPr>
          <w:b w:val="0"/>
          <w:bCs/>
          <w:sz w:val="16"/>
          <w:szCs w:val="16"/>
        </w:rPr>
        <w:t>23</w:t>
      </w:r>
      <w:r w:rsidRPr="003C04F1">
        <w:rPr>
          <w:b w:val="0"/>
          <w:bCs/>
          <w:sz w:val="16"/>
          <w:szCs w:val="16"/>
        </w:rPr>
        <w:t>)</w:t>
      </w:r>
    </w:p>
    <w:p w14:paraId="433B3A7B" w14:textId="63DC9436" w:rsidR="00FF466F" w:rsidRDefault="00FF466F" w:rsidP="00FF466F">
      <w:pPr>
        <w:pStyle w:val="Reasons"/>
      </w:pPr>
      <w:r>
        <w:rPr>
          <w:b/>
        </w:rPr>
        <w:t>Reasons:</w:t>
      </w:r>
      <w:r>
        <w:tab/>
      </w:r>
      <w:r w:rsidRPr="00FF466F">
        <w:t>Introduction of the ACS.</w:t>
      </w:r>
    </w:p>
    <w:p w14:paraId="513AF005" w14:textId="6F241396" w:rsidR="00845732" w:rsidRPr="00B56566" w:rsidRDefault="00845732" w:rsidP="00845732">
      <w:pPr>
        <w:pStyle w:val="Proposal"/>
        <w:keepLines/>
      </w:pPr>
      <w:r w:rsidRPr="00B56566">
        <w:lastRenderedPageBreak/>
        <w:t>ADD</w:t>
      </w:r>
      <w:r w:rsidRPr="00B56566">
        <w:tab/>
        <w:t>EUR/</w:t>
      </w:r>
      <w:r w:rsidR="00EF0029">
        <w:t>XXXX</w:t>
      </w:r>
      <w:r w:rsidR="001B6E04">
        <w:t>A11A1/80</w:t>
      </w:r>
    </w:p>
    <w:p w14:paraId="5B9AFD8B" w14:textId="01742C4C" w:rsidR="00845732" w:rsidRPr="003C04F1" w:rsidRDefault="00845732" w:rsidP="00845732">
      <w:pPr>
        <w:pStyle w:val="Section2"/>
        <w:keepNext/>
        <w:jc w:val="left"/>
      </w:pPr>
      <w:r w:rsidRPr="003C04F1">
        <w:rPr>
          <w:rStyle w:val="Artdef"/>
          <w:i w:val="0"/>
        </w:rPr>
        <w:t>52.</w:t>
      </w:r>
      <w:r w:rsidR="00C23B9C">
        <w:rPr>
          <w:rStyle w:val="Artdef"/>
          <w:i w:val="0"/>
        </w:rPr>
        <w:t>XX</w:t>
      </w:r>
      <w:r w:rsidRPr="003C04F1">
        <w:rPr>
          <w:rStyle w:val="Artdef"/>
          <w:i w:val="0"/>
        </w:rPr>
        <w:t>0</w:t>
      </w:r>
      <w:r w:rsidRPr="003C04F1">
        <w:tab/>
      </w:r>
      <w:r w:rsidRPr="00B00D58">
        <w:t>A − General</w:t>
      </w:r>
      <w:r w:rsidR="00031A90" w:rsidRPr="00B00D58">
        <w:rPr>
          <w:bCs/>
          <w:iCs/>
          <w:sz w:val="16"/>
          <w:szCs w:val="16"/>
        </w:rPr>
        <w:t>    </w:t>
      </w:r>
      <w:r w:rsidR="00031A90" w:rsidRPr="00B00D58">
        <w:rPr>
          <w:bCs/>
          <w:sz w:val="16"/>
          <w:szCs w:val="16"/>
        </w:rPr>
        <w:t>(WRC</w:t>
      </w:r>
      <w:r w:rsidR="00031A90" w:rsidRPr="00B00D58">
        <w:rPr>
          <w:bCs/>
          <w:sz w:val="16"/>
          <w:szCs w:val="16"/>
        </w:rPr>
        <w:noBreakHyphen/>
        <w:t>23)</w:t>
      </w:r>
    </w:p>
    <w:p w14:paraId="1321F1DF" w14:textId="77777777" w:rsidR="00845732" w:rsidRDefault="00845732" w:rsidP="00845732">
      <w:pPr>
        <w:pStyle w:val="Reasons"/>
        <w:keepNext/>
        <w:keepLines/>
      </w:pPr>
    </w:p>
    <w:p w14:paraId="49ABD2B9" w14:textId="49F46447" w:rsidR="00A95BF6" w:rsidRDefault="00A95BF6" w:rsidP="00A95BF6">
      <w:pPr>
        <w:pStyle w:val="Proposal"/>
      </w:pPr>
      <w:r>
        <w:t>ADD</w:t>
      </w:r>
      <w:r>
        <w:tab/>
        <w:t>EUR/</w:t>
      </w:r>
      <w:r w:rsidR="00EF0029">
        <w:t>XXXX</w:t>
      </w:r>
      <w:r w:rsidR="001B6E04">
        <w:t>A11A1/81</w:t>
      </w:r>
    </w:p>
    <w:p w14:paraId="369B1FCC" w14:textId="77777777" w:rsidR="00810AAB" w:rsidRPr="006E0DBB" w:rsidRDefault="00A95BF6" w:rsidP="00810AAB">
      <w:pPr>
        <w:rPr>
          <w:lang w:eastAsia="ko-KR"/>
        </w:rPr>
      </w:pPr>
      <w:r>
        <w:rPr>
          <w:rStyle w:val="Artdef"/>
        </w:rPr>
        <w:t>52.</w:t>
      </w:r>
      <w:r w:rsidR="00C23B9C">
        <w:rPr>
          <w:rStyle w:val="Artdef"/>
        </w:rPr>
        <w:t>XX1</w:t>
      </w:r>
      <w:r>
        <w:rPr>
          <w:rStyle w:val="Artdef"/>
        </w:rPr>
        <w:t xml:space="preserve"> </w:t>
      </w:r>
      <w:r w:rsidRPr="003C04F1">
        <w:tab/>
      </w:r>
      <w:r w:rsidR="00810AAB" w:rsidRPr="006E0DBB">
        <w:rPr>
          <w:lang w:eastAsia="ko-KR"/>
        </w:rPr>
        <w:t>The automatic connection system (ACS) means automatic connection function using DSC for shore-to-ship, ship-to-shore or ship-to-ship communication with the most appropriate working frequency (or channel) in the MF and HF bands of the maritime mobile service.</w:t>
      </w:r>
    </w:p>
    <w:p w14:paraId="781FAE6C" w14:textId="77777777" w:rsidR="00810AAB" w:rsidRPr="006E0DBB" w:rsidRDefault="00810AAB" w:rsidP="00810AAB">
      <w:pPr>
        <w:rPr>
          <w:szCs w:val="24"/>
        </w:rPr>
      </w:pPr>
      <w:r w:rsidRPr="006E0DBB">
        <w:t>Th</w:t>
      </w:r>
      <w:r w:rsidRPr="006E0DBB">
        <w:rPr>
          <w:lang w:eastAsia="ja-JP"/>
        </w:rPr>
        <w:t>e</w:t>
      </w:r>
      <w:r w:rsidRPr="006E0DBB">
        <w:t xml:space="preserve"> procedure for ACS shall not interrupt a reliable watch on a 24-hour basis on appropriate DSC distress alerting frequencies unless the equipment is transmitting.</w:t>
      </w:r>
    </w:p>
    <w:p w14:paraId="727352DA" w14:textId="711F99FE" w:rsidR="00810AAB" w:rsidRPr="00B00D58" w:rsidRDefault="00810AAB" w:rsidP="00810AAB">
      <w:pPr>
        <w:tabs>
          <w:tab w:val="left" w:pos="284"/>
        </w:tabs>
        <w:spacing w:before="80"/>
        <w:jc w:val="both"/>
      </w:pPr>
      <w:r w:rsidRPr="006E0DBB">
        <w:t xml:space="preserve">When an ACS is utilized, it should be in accordance </w:t>
      </w:r>
      <w:r w:rsidRPr="00B00D58">
        <w:t>with the most recent versions of Recommendation ITU-R M.493. and Recommendation ITU-R M.541.</w:t>
      </w:r>
      <w:r w:rsidR="00031A90" w:rsidRPr="00B00D58">
        <w:rPr>
          <w:sz w:val="16"/>
          <w:szCs w:val="16"/>
        </w:rPr>
        <w:t>     (WRC</w:t>
      </w:r>
      <w:r w:rsidR="00031A90" w:rsidRPr="00B00D58">
        <w:rPr>
          <w:sz w:val="16"/>
          <w:szCs w:val="16"/>
        </w:rPr>
        <w:noBreakHyphen/>
        <w:t>23)</w:t>
      </w:r>
    </w:p>
    <w:p w14:paraId="0E88A752" w14:textId="77777777" w:rsidR="00FF466F" w:rsidRPr="00B00D58" w:rsidRDefault="00FF466F" w:rsidP="00FF466F">
      <w:pPr>
        <w:pStyle w:val="Reasons"/>
        <w:keepNext/>
        <w:keepLines/>
      </w:pPr>
    </w:p>
    <w:p w14:paraId="2679D72C" w14:textId="0A9B9DE6" w:rsidR="00FF466F" w:rsidRPr="00B00D58" w:rsidRDefault="00FF466F" w:rsidP="00FF466F">
      <w:pPr>
        <w:pStyle w:val="Proposal"/>
        <w:keepLines/>
      </w:pPr>
      <w:r w:rsidRPr="00B00D58">
        <w:t>ADD</w:t>
      </w:r>
      <w:r w:rsidRPr="00B00D58">
        <w:tab/>
        <w:t>EUR/</w:t>
      </w:r>
      <w:r w:rsidR="00EF0029" w:rsidRPr="00B00D58">
        <w:t>XXXX</w:t>
      </w:r>
      <w:r w:rsidR="001B6E04" w:rsidRPr="00B00D58">
        <w:t>A11A1/82</w:t>
      </w:r>
    </w:p>
    <w:p w14:paraId="2B406F74" w14:textId="7405D357" w:rsidR="00FF466F" w:rsidRPr="00B00D58" w:rsidRDefault="00FF466F" w:rsidP="00FF466F">
      <w:pPr>
        <w:pStyle w:val="Section2"/>
        <w:keepNext/>
        <w:jc w:val="left"/>
      </w:pPr>
      <w:r w:rsidRPr="00B00D58">
        <w:rPr>
          <w:rStyle w:val="Artdef"/>
          <w:i w:val="0"/>
        </w:rPr>
        <w:t>52.XX2</w:t>
      </w:r>
      <w:r w:rsidRPr="00B00D58">
        <w:tab/>
        <w:t xml:space="preserve">B − </w:t>
      </w:r>
      <w:r w:rsidR="00965AB3" w:rsidRPr="00B00D58">
        <w:rPr>
          <w:noProof/>
          <w:lang w:eastAsia="en-AU"/>
        </w:rPr>
        <w:t>Bands between 1 606.5 kHz and 4 000 kHz</w:t>
      </w:r>
      <w:r w:rsidR="00031A90" w:rsidRPr="00B00D58">
        <w:rPr>
          <w:bCs/>
          <w:iCs/>
          <w:sz w:val="16"/>
          <w:szCs w:val="16"/>
        </w:rPr>
        <w:t>    </w:t>
      </w:r>
      <w:r w:rsidR="00031A90" w:rsidRPr="00B00D58">
        <w:rPr>
          <w:bCs/>
          <w:sz w:val="16"/>
          <w:szCs w:val="16"/>
        </w:rPr>
        <w:t>(WRC</w:t>
      </w:r>
      <w:r w:rsidR="00031A90" w:rsidRPr="00B00D58">
        <w:rPr>
          <w:bCs/>
          <w:sz w:val="16"/>
          <w:szCs w:val="16"/>
        </w:rPr>
        <w:noBreakHyphen/>
        <w:t>23)</w:t>
      </w:r>
    </w:p>
    <w:p w14:paraId="62007F05" w14:textId="77777777" w:rsidR="00FF466F" w:rsidRPr="00B00D58" w:rsidRDefault="00FF466F" w:rsidP="00FF466F">
      <w:pPr>
        <w:pStyle w:val="Reasons"/>
        <w:keepNext/>
        <w:keepLines/>
      </w:pPr>
    </w:p>
    <w:p w14:paraId="4815C067" w14:textId="53A75FBA" w:rsidR="00FF466F" w:rsidRPr="00B00D58" w:rsidRDefault="00FF466F" w:rsidP="00FF466F">
      <w:pPr>
        <w:pStyle w:val="Proposal"/>
      </w:pPr>
      <w:r w:rsidRPr="00B00D58">
        <w:t>ADD</w:t>
      </w:r>
      <w:r w:rsidRPr="00B00D58">
        <w:tab/>
        <w:t>EUR/</w:t>
      </w:r>
      <w:r w:rsidR="00EF0029" w:rsidRPr="00B00D58">
        <w:t>XXXX</w:t>
      </w:r>
      <w:r w:rsidR="001B6E04" w:rsidRPr="00B00D58">
        <w:t>A11A1/83</w:t>
      </w:r>
    </w:p>
    <w:p w14:paraId="0583043E" w14:textId="3D8F4629" w:rsidR="00FF466F" w:rsidRPr="00B00D58" w:rsidRDefault="00FF466F" w:rsidP="00FF466F">
      <w:pPr>
        <w:rPr>
          <w:lang w:eastAsia="ko-KR"/>
        </w:rPr>
      </w:pPr>
      <w:r w:rsidRPr="00B00D58">
        <w:rPr>
          <w:rStyle w:val="Artdef"/>
        </w:rPr>
        <w:t>52.XX</w:t>
      </w:r>
      <w:r w:rsidR="00965AB3" w:rsidRPr="00B00D58">
        <w:rPr>
          <w:rStyle w:val="Artdef"/>
        </w:rPr>
        <w:t>3</w:t>
      </w:r>
      <w:r w:rsidRPr="00B00D58">
        <w:rPr>
          <w:rStyle w:val="Artdef"/>
        </w:rPr>
        <w:t xml:space="preserve"> </w:t>
      </w:r>
      <w:r w:rsidRPr="00B00D58">
        <w:tab/>
      </w:r>
      <w:r w:rsidR="00A825F8" w:rsidRPr="00B00D58">
        <w:t>The ACS frequency used for transmitting and receiving for both ship stations and coast stations is 2 174.5 kHz</w:t>
      </w:r>
      <w:r w:rsidRPr="00B00D58">
        <w:rPr>
          <w:lang w:eastAsia="ko-KR"/>
        </w:rPr>
        <w:t>.</w:t>
      </w:r>
      <w:r w:rsidR="00031A90" w:rsidRPr="00B00D58">
        <w:rPr>
          <w:sz w:val="16"/>
          <w:szCs w:val="16"/>
        </w:rPr>
        <w:t xml:space="preserve">      (WRC</w:t>
      </w:r>
      <w:r w:rsidR="00031A90" w:rsidRPr="00B00D58">
        <w:rPr>
          <w:sz w:val="16"/>
          <w:szCs w:val="16"/>
        </w:rPr>
        <w:noBreakHyphen/>
        <w:t>23)</w:t>
      </w:r>
    </w:p>
    <w:p w14:paraId="2D64FC4E" w14:textId="77777777" w:rsidR="00FF466F" w:rsidRPr="00B00D58" w:rsidRDefault="00FF466F" w:rsidP="00FF466F">
      <w:pPr>
        <w:pStyle w:val="Reasons"/>
        <w:keepNext/>
        <w:keepLines/>
      </w:pPr>
    </w:p>
    <w:p w14:paraId="72673355" w14:textId="26296B77" w:rsidR="00A825F8" w:rsidRPr="00B00D58" w:rsidRDefault="00A825F8" w:rsidP="00A825F8">
      <w:pPr>
        <w:pStyle w:val="Proposal"/>
        <w:keepLines/>
      </w:pPr>
      <w:r w:rsidRPr="00B00D58">
        <w:t>ADD</w:t>
      </w:r>
      <w:r w:rsidRPr="00B00D58">
        <w:tab/>
        <w:t>EUR/</w:t>
      </w:r>
      <w:r w:rsidR="00EF0029" w:rsidRPr="00B00D58">
        <w:t>XXXX</w:t>
      </w:r>
      <w:r w:rsidR="001B6E04" w:rsidRPr="00B00D58">
        <w:t>A11A1/84</w:t>
      </w:r>
    </w:p>
    <w:p w14:paraId="7C294BCC" w14:textId="16D74365" w:rsidR="00A825F8" w:rsidRPr="00B00D58" w:rsidRDefault="00A825F8" w:rsidP="00A825F8">
      <w:pPr>
        <w:pStyle w:val="Section2"/>
        <w:keepNext/>
        <w:jc w:val="left"/>
      </w:pPr>
      <w:r w:rsidRPr="00B00D58">
        <w:rPr>
          <w:rStyle w:val="Artdef"/>
          <w:i w:val="0"/>
        </w:rPr>
        <w:t>52.XX4</w:t>
      </w:r>
      <w:r w:rsidRPr="00B00D58">
        <w:tab/>
        <w:t xml:space="preserve">C − </w:t>
      </w:r>
      <w:r w:rsidR="005F0723" w:rsidRPr="00B00D58">
        <w:rPr>
          <w:noProof/>
          <w:lang w:eastAsia="en-AU"/>
        </w:rPr>
        <w:t>Bands between Bands between 4 000 kHz and 27 500 kHz</w:t>
      </w:r>
      <w:r w:rsidR="00031A90" w:rsidRPr="00B00D58">
        <w:rPr>
          <w:bCs/>
          <w:iCs/>
          <w:sz w:val="16"/>
          <w:szCs w:val="16"/>
        </w:rPr>
        <w:t>    </w:t>
      </w:r>
      <w:r w:rsidR="00031A90" w:rsidRPr="00B00D58">
        <w:rPr>
          <w:bCs/>
          <w:sz w:val="16"/>
          <w:szCs w:val="16"/>
        </w:rPr>
        <w:t>(WRC</w:t>
      </w:r>
      <w:r w:rsidR="00031A90" w:rsidRPr="00B00D58">
        <w:rPr>
          <w:bCs/>
          <w:sz w:val="16"/>
          <w:szCs w:val="16"/>
        </w:rPr>
        <w:noBreakHyphen/>
        <w:t>23)</w:t>
      </w:r>
    </w:p>
    <w:p w14:paraId="574DBE21" w14:textId="77777777" w:rsidR="00A825F8" w:rsidRPr="00B00D58" w:rsidRDefault="00A825F8" w:rsidP="00A825F8">
      <w:pPr>
        <w:pStyle w:val="Reasons"/>
        <w:keepNext/>
        <w:keepLines/>
      </w:pPr>
    </w:p>
    <w:p w14:paraId="5C83DCEA" w14:textId="5D523828" w:rsidR="00A825F8" w:rsidRPr="00B00D58" w:rsidRDefault="00A825F8" w:rsidP="00A825F8">
      <w:pPr>
        <w:pStyle w:val="Proposal"/>
      </w:pPr>
      <w:r w:rsidRPr="00B00D58">
        <w:t>ADD</w:t>
      </w:r>
      <w:r w:rsidRPr="00B00D58">
        <w:tab/>
        <w:t>EUR/</w:t>
      </w:r>
      <w:r w:rsidR="00EF0029" w:rsidRPr="00B00D58">
        <w:t>XXXX</w:t>
      </w:r>
      <w:r w:rsidR="001B6E04" w:rsidRPr="00B00D58">
        <w:t>A11A1/8</w:t>
      </w:r>
      <w:r w:rsidRPr="00B00D58">
        <w:t>5</w:t>
      </w:r>
    </w:p>
    <w:p w14:paraId="49BEF08C" w14:textId="7B4519C7" w:rsidR="00A825F8" w:rsidRPr="006E0DBB" w:rsidRDefault="00A825F8" w:rsidP="00A825F8">
      <w:pPr>
        <w:rPr>
          <w:lang w:eastAsia="ko-KR"/>
        </w:rPr>
      </w:pPr>
      <w:r w:rsidRPr="00B00D58">
        <w:rPr>
          <w:rStyle w:val="Artdef"/>
        </w:rPr>
        <w:t>52.XX</w:t>
      </w:r>
      <w:r w:rsidR="00922957" w:rsidRPr="00B00D58">
        <w:rPr>
          <w:rStyle w:val="Artdef"/>
        </w:rPr>
        <w:t>5</w:t>
      </w:r>
      <w:r w:rsidRPr="00B00D58">
        <w:rPr>
          <w:rStyle w:val="Artdef"/>
        </w:rPr>
        <w:t xml:space="preserve"> </w:t>
      </w:r>
      <w:r w:rsidRPr="00B00D58">
        <w:tab/>
      </w:r>
      <w:r w:rsidR="00922957" w:rsidRPr="00B00D58">
        <w:t>The ACS frequencies used for transmitting and receiving for both ship stations and coast stations are 4 177.5 kHz, 6 268 kHz, 8 376.5 kHz, 12 520 kHz and 16 695 kHz.</w:t>
      </w:r>
      <w:r w:rsidR="00031A90" w:rsidRPr="00B00D58">
        <w:rPr>
          <w:sz w:val="16"/>
          <w:szCs w:val="16"/>
        </w:rPr>
        <w:t xml:space="preserve">      (WRC</w:t>
      </w:r>
      <w:r w:rsidR="00031A90" w:rsidRPr="00B00D58">
        <w:rPr>
          <w:sz w:val="16"/>
          <w:szCs w:val="16"/>
        </w:rPr>
        <w:noBreakHyphen/>
        <w:t>23)</w:t>
      </w:r>
    </w:p>
    <w:p w14:paraId="3D1F0825" w14:textId="77777777" w:rsidR="00A825F8" w:rsidRDefault="00A825F8" w:rsidP="00A825F8">
      <w:pPr>
        <w:pStyle w:val="Reasons"/>
        <w:keepNext/>
        <w:keepLines/>
      </w:pPr>
    </w:p>
    <w:p w14:paraId="462B22F0" w14:textId="77777777" w:rsidR="00E240A1" w:rsidRPr="003C04F1" w:rsidRDefault="004360CE" w:rsidP="007F1392">
      <w:pPr>
        <w:pStyle w:val="Section1"/>
        <w:keepNext/>
      </w:pPr>
      <w:r w:rsidRPr="003C04F1">
        <w:rPr>
          <w:noProof/>
          <w:lang w:eastAsia="en-AU"/>
        </w:rPr>
        <w:t>Section VII – Use of frequencies for data transmissions</w:t>
      </w:r>
      <w:r w:rsidRPr="003C04F1">
        <w:rPr>
          <w:b w:val="0"/>
          <w:bCs/>
          <w:sz w:val="16"/>
          <w:szCs w:val="16"/>
        </w:rPr>
        <w:t>    (WRC</w:t>
      </w:r>
      <w:r w:rsidRPr="003C04F1">
        <w:rPr>
          <w:b w:val="0"/>
          <w:bCs/>
          <w:sz w:val="16"/>
          <w:szCs w:val="16"/>
        </w:rPr>
        <w:noBreakHyphen/>
        <w:t>12)</w:t>
      </w:r>
    </w:p>
    <w:p w14:paraId="7FE82255" w14:textId="77777777" w:rsidR="00E240A1" w:rsidRPr="003C04F1" w:rsidRDefault="004360CE" w:rsidP="007F1392">
      <w:pPr>
        <w:pStyle w:val="Section2"/>
        <w:keepNext/>
        <w:jc w:val="left"/>
        <w:rPr>
          <w:i w:val="0"/>
          <w:iCs/>
        </w:rPr>
      </w:pPr>
      <w:r w:rsidRPr="003C04F1">
        <w:rPr>
          <w:rStyle w:val="Artdef"/>
          <w:i w:val="0"/>
        </w:rPr>
        <w:t>52.261</w:t>
      </w:r>
      <w:r w:rsidRPr="003C04F1">
        <w:tab/>
        <w:t>A – General</w:t>
      </w:r>
      <w:r w:rsidRPr="003C04F1">
        <w:rPr>
          <w:sz w:val="16"/>
          <w:szCs w:val="16"/>
        </w:rPr>
        <w:t>  </w:t>
      </w:r>
      <w:r w:rsidRPr="003C04F1">
        <w:rPr>
          <w:i w:val="0"/>
          <w:iCs/>
          <w:sz w:val="16"/>
          <w:szCs w:val="16"/>
        </w:rPr>
        <w:t>  (WRC</w:t>
      </w:r>
      <w:r w:rsidRPr="003C04F1">
        <w:rPr>
          <w:i w:val="0"/>
          <w:iCs/>
          <w:sz w:val="16"/>
          <w:szCs w:val="16"/>
        </w:rPr>
        <w:noBreakHyphen/>
        <w:t>12)</w:t>
      </w:r>
    </w:p>
    <w:p w14:paraId="22EAB13E" w14:textId="77777777" w:rsidR="00656974" w:rsidRPr="006E0DBB" w:rsidRDefault="00656974" w:rsidP="00656974">
      <w:pPr>
        <w:rPr>
          <w:noProof/>
          <w:lang w:eastAsia="en-AU"/>
        </w:rPr>
      </w:pPr>
      <w:r w:rsidRPr="006E0DBB">
        <w:rPr>
          <w:rStyle w:val="Appdef"/>
        </w:rPr>
        <w:t>52.262</w:t>
      </w:r>
      <w:r w:rsidRPr="006E0DBB">
        <w:rPr>
          <w:rStyle w:val="Appdef"/>
        </w:rPr>
        <w:tab/>
      </w:r>
      <w:r w:rsidRPr="006E0DBB">
        <w:rPr>
          <w:rStyle w:val="Appdef"/>
        </w:rPr>
        <w:tab/>
      </w:r>
      <w:r w:rsidRPr="006E0DBB">
        <w:t>Frequencies assigned to coast stations for data transmissions shall be indicated in the List of Coast Stations and Special Service Stations (List IV). This List shall also indicate any other useful information concerning the service performed by each coast station.</w:t>
      </w:r>
      <w:r w:rsidRPr="006E0DBB">
        <w:rPr>
          <w:sz w:val="16"/>
          <w:szCs w:val="16"/>
        </w:rPr>
        <w:t>    (WRC</w:t>
      </w:r>
      <w:r w:rsidRPr="006E0DBB">
        <w:rPr>
          <w:sz w:val="16"/>
          <w:szCs w:val="16"/>
        </w:rPr>
        <w:noBreakHyphen/>
        <w:t>12)</w:t>
      </w:r>
    </w:p>
    <w:p w14:paraId="39A5EDE8" w14:textId="007600D5" w:rsidR="001E6E56" w:rsidRDefault="001E6E56" w:rsidP="001E6E56">
      <w:pPr>
        <w:pStyle w:val="Proposal"/>
      </w:pPr>
      <w:r>
        <w:lastRenderedPageBreak/>
        <w:t>ADD</w:t>
      </w:r>
      <w:r>
        <w:tab/>
        <w:t>EUR/</w:t>
      </w:r>
      <w:r w:rsidR="00EF0029">
        <w:t>XXXX</w:t>
      </w:r>
      <w:r w:rsidR="001B6E04">
        <w:t>A11A1/86</w:t>
      </w:r>
    </w:p>
    <w:p w14:paraId="2DA4B985" w14:textId="13888634" w:rsidR="001E6E56" w:rsidRPr="003C04F1" w:rsidRDefault="001E6E56" w:rsidP="001E6E56">
      <w:pPr>
        <w:pStyle w:val="Section2"/>
        <w:keepNext/>
        <w:jc w:val="left"/>
      </w:pPr>
      <w:r w:rsidRPr="003C04F1">
        <w:rPr>
          <w:rStyle w:val="Artdef"/>
          <w:i w:val="0"/>
        </w:rPr>
        <w:t>52.</w:t>
      </w:r>
      <w:r>
        <w:rPr>
          <w:rStyle w:val="Artdef"/>
          <w:i w:val="0"/>
        </w:rPr>
        <w:t>262A1</w:t>
      </w:r>
      <w:r w:rsidRPr="003C04F1">
        <w:tab/>
      </w:r>
      <w:r>
        <w:t>B</w:t>
      </w:r>
      <w:r w:rsidRPr="003C04F1">
        <w:t xml:space="preserve"> </w:t>
      </w:r>
      <w:r w:rsidR="00675214">
        <w:t>–</w:t>
      </w:r>
      <w:r w:rsidRPr="003C04F1">
        <w:t xml:space="preserve"> </w:t>
      </w:r>
      <w:r w:rsidR="00675214">
        <w:t xml:space="preserve">Bands between </w:t>
      </w:r>
      <w:r w:rsidRPr="006E0DBB">
        <w:rPr>
          <w:bCs/>
          <w:iCs/>
        </w:rPr>
        <w:t>415 kHz and 526.5 kHz</w:t>
      </w:r>
      <w:r w:rsidRPr="006E0DBB">
        <w:rPr>
          <w:bCs/>
          <w:iCs/>
          <w:sz w:val="16"/>
          <w:szCs w:val="16"/>
        </w:rPr>
        <w:t>    </w:t>
      </w:r>
      <w:r w:rsidRPr="006E0DBB">
        <w:rPr>
          <w:bCs/>
          <w:sz w:val="16"/>
          <w:szCs w:val="16"/>
        </w:rPr>
        <w:t>(WRC</w:t>
      </w:r>
      <w:r w:rsidRPr="006E0DBB">
        <w:rPr>
          <w:bCs/>
          <w:sz w:val="16"/>
          <w:szCs w:val="16"/>
        </w:rPr>
        <w:noBreakHyphen/>
        <w:t>23)</w:t>
      </w:r>
    </w:p>
    <w:p w14:paraId="236DEDCC" w14:textId="77777777" w:rsidR="001E6E56" w:rsidRDefault="001E6E56" w:rsidP="001E6E56">
      <w:pPr>
        <w:pStyle w:val="Reasons"/>
        <w:keepNext/>
        <w:keepLines/>
      </w:pPr>
    </w:p>
    <w:p w14:paraId="76FB090E" w14:textId="1235837D" w:rsidR="00656974" w:rsidRDefault="00656974" w:rsidP="00656974">
      <w:pPr>
        <w:pStyle w:val="Proposal"/>
      </w:pPr>
      <w:r>
        <w:t>ADD</w:t>
      </w:r>
      <w:r>
        <w:tab/>
        <w:t>EUR/</w:t>
      </w:r>
      <w:r w:rsidR="00EF0029">
        <w:t>XXXX</w:t>
      </w:r>
      <w:r w:rsidR="001B6E04">
        <w:t>A11A1/</w:t>
      </w:r>
      <w:r>
        <w:t>8</w:t>
      </w:r>
      <w:r w:rsidR="001B6E04">
        <w:t>7</w:t>
      </w:r>
    </w:p>
    <w:p w14:paraId="46BB9C5A" w14:textId="25C7B6E3" w:rsidR="005E7E14" w:rsidRPr="003C04F1" w:rsidRDefault="005E7E14" w:rsidP="005E7E14">
      <w:pPr>
        <w:pStyle w:val="Section3"/>
        <w:keepNext/>
        <w:jc w:val="left"/>
      </w:pPr>
      <w:r w:rsidRPr="003C04F1">
        <w:tab/>
      </w:r>
      <w:r w:rsidR="007B10B9">
        <w:t>B1</w:t>
      </w:r>
      <w:r w:rsidRPr="003C04F1">
        <w:t xml:space="preserve"> </w:t>
      </w:r>
      <w:r>
        <w:t>–</w:t>
      </w:r>
      <w:r w:rsidRPr="003C04F1">
        <w:t xml:space="preserve"> </w:t>
      </w:r>
      <w:r w:rsidR="00F50142" w:rsidRPr="006E0DBB">
        <w:t>Mode of operation of stations</w:t>
      </w:r>
      <w:r w:rsidR="00F50142" w:rsidRPr="006E0DBB">
        <w:rPr>
          <w:b/>
          <w:bCs/>
          <w:i/>
          <w:iCs/>
          <w:sz w:val="16"/>
          <w:szCs w:val="16"/>
        </w:rPr>
        <w:t>    </w:t>
      </w:r>
      <w:r w:rsidR="00F50142" w:rsidRPr="006E0DBB">
        <w:rPr>
          <w:b/>
          <w:bCs/>
          <w:sz w:val="16"/>
          <w:szCs w:val="16"/>
        </w:rPr>
        <w:t xml:space="preserve"> </w:t>
      </w:r>
      <w:r w:rsidR="00F50142" w:rsidRPr="006E0DBB">
        <w:rPr>
          <w:sz w:val="16"/>
          <w:szCs w:val="16"/>
        </w:rPr>
        <w:t>(WRC</w:t>
      </w:r>
      <w:r w:rsidR="00F50142" w:rsidRPr="006E0DBB">
        <w:rPr>
          <w:sz w:val="16"/>
          <w:szCs w:val="16"/>
        </w:rPr>
        <w:noBreakHyphen/>
        <w:t>23)</w:t>
      </w:r>
    </w:p>
    <w:p w14:paraId="4AFBD1B1" w14:textId="77777777" w:rsidR="007E25C9" w:rsidRDefault="007E25C9" w:rsidP="007E25C9">
      <w:pPr>
        <w:pStyle w:val="Reasons"/>
        <w:keepNext/>
        <w:keepLines/>
      </w:pPr>
    </w:p>
    <w:p w14:paraId="70338533" w14:textId="2B32A0EE" w:rsidR="002939D9" w:rsidRDefault="004360CE">
      <w:pPr>
        <w:pStyle w:val="Proposal"/>
      </w:pPr>
      <w:r>
        <w:t>ADD</w:t>
      </w:r>
      <w:r>
        <w:tab/>
        <w:t>EUR/</w:t>
      </w:r>
      <w:r w:rsidR="00EF0029">
        <w:t>XXXX</w:t>
      </w:r>
      <w:r w:rsidR="001B6E04">
        <w:t>A11A1/</w:t>
      </w:r>
      <w:r>
        <w:t>8</w:t>
      </w:r>
      <w:r w:rsidR="001B6E04">
        <w:t>8</w:t>
      </w:r>
    </w:p>
    <w:p w14:paraId="0389F2F6" w14:textId="45A35384" w:rsidR="002939D9" w:rsidRDefault="004360CE">
      <w:r>
        <w:rPr>
          <w:rStyle w:val="Artdef"/>
        </w:rPr>
        <w:t>52.262A</w:t>
      </w:r>
      <w:r w:rsidR="00FF1463">
        <w:rPr>
          <w:rStyle w:val="Artdef"/>
        </w:rPr>
        <w:t>2</w:t>
      </w:r>
      <w:r>
        <w:tab/>
      </w:r>
      <w:r w:rsidR="005A56E4" w:rsidRPr="006E0DBB">
        <w:rPr>
          <w:noProof/>
          <w:lang w:eastAsia="en-AU"/>
        </w:rPr>
        <w:t xml:space="preserve">The class of emissions to be used for data transmissions in </w:t>
      </w:r>
      <w:r w:rsidR="005A56E4" w:rsidRPr="006E0DBB">
        <w:t>the</w:t>
      </w:r>
      <w:r w:rsidR="005A56E4">
        <w:t xml:space="preserve"> frequency</w:t>
      </w:r>
      <w:r w:rsidR="005A56E4" w:rsidRPr="006E0DBB">
        <w:t xml:space="preserve"> bands between 415 kHz and 526.5 kHz</w:t>
      </w:r>
      <w:r w:rsidR="005A56E4" w:rsidRPr="006E0DBB">
        <w:rPr>
          <w:noProof/>
          <w:lang w:eastAsia="en-AU"/>
        </w:rPr>
        <w:t xml:space="preserve"> should be in accordance with the most recent version of </w:t>
      </w:r>
      <w:r w:rsidR="005A56E4" w:rsidRPr="006E0DBB">
        <w:t>Recommendation</w:t>
      </w:r>
      <w:r w:rsidR="005A56E4" w:rsidRPr="006E0DBB">
        <w:rPr>
          <w:noProof/>
          <w:lang w:eastAsia="en-AU"/>
        </w:rPr>
        <w:t xml:space="preserve"> ITU</w:t>
      </w:r>
      <w:r w:rsidR="005A56E4" w:rsidRPr="006E0DBB">
        <w:rPr>
          <w:noProof/>
          <w:lang w:eastAsia="en-AU"/>
        </w:rPr>
        <w:noBreakHyphen/>
        <w:t xml:space="preserve">R M.2010. Coast stations as well as ship stations should use radio systems specified in </w:t>
      </w:r>
      <w:r w:rsidR="005A56E4" w:rsidRPr="006E0DBB">
        <w:rPr>
          <w:szCs w:val="22"/>
        </w:rPr>
        <w:t xml:space="preserve">the most recent version of </w:t>
      </w:r>
      <w:r w:rsidR="005A56E4" w:rsidRPr="006E0DBB">
        <w:rPr>
          <w:noProof/>
          <w:lang w:eastAsia="en-AU"/>
        </w:rPr>
        <w:t>Recommendation ITU</w:t>
      </w:r>
      <w:r w:rsidR="005A56E4" w:rsidRPr="006E0DBB">
        <w:rPr>
          <w:noProof/>
          <w:lang w:eastAsia="en-AU"/>
        </w:rPr>
        <w:noBreakHyphen/>
        <w:t>R M.2010.</w:t>
      </w:r>
      <w:r w:rsidR="005A56E4" w:rsidRPr="006E0DBB">
        <w:rPr>
          <w:sz w:val="16"/>
          <w:szCs w:val="16"/>
        </w:rPr>
        <w:t>    (WRC</w:t>
      </w:r>
      <w:r w:rsidR="005A56E4" w:rsidRPr="006E0DBB">
        <w:rPr>
          <w:sz w:val="16"/>
          <w:szCs w:val="16"/>
        </w:rPr>
        <w:noBreakHyphen/>
        <w:t>23)</w:t>
      </w:r>
    </w:p>
    <w:p w14:paraId="5E3A7D8A" w14:textId="7C6F69A4" w:rsidR="002939D9" w:rsidRDefault="004360CE">
      <w:pPr>
        <w:pStyle w:val="Reasons"/>
      </w:pPr>
      <w:r>
        <w:rPr>
          <w:b/>
        </w:rPr>
        <w:t>Reasons:</w:t>
      </w:r>
      <w:r>
        <w:tab/>
      </w:r>
      <w:r w:rsidR="00314EA7" w:rsidRPr="006E0DBB">
        <w:t>The frequency usages for MF NAVDAT system need to be included.</w:t>
      </w:r>
    </w:p>
    <w:p w14:paraId="0B1DCA54" w14:textId="5938BAC4" w:rsidR="002939D9" w:rsidRDefault="004360CE">
      <w:pPr>
        <w:pStyle w:val="Proposal"/>
      </w:pPr>
      <w:r>
        <w:t>MOD</w:t>
      </w:r>
      <w:r>
        <w:tab/>
        <w:t>EUR/</w:t>
      </w:r>
      <w:r w:rsidR="00EF0029">
        <w:t>XXXX</w:t>
      </w:r>
      <w:r w:rsidR="001B6E04">
        <w:t>A11A1/</w:t>
      </w:r>
      <w:r>
        <w:t>8</w:t>
      </w:r>
      <w:r w:rsidR="001B6E04">
        <w:t>9</w:t>
      </w:r>
    </w:p>
    <w:p w14:paraId="10E7B79C" w14:textId="398C9B60" w:rsidR="00E240A1" w:rsidRPr="003C04F1" w:rsidRDefault="004360CE" w:rsidP="007F1392">
      <w:pPr>
        <w:pStyle w:val="Section2"/>
        <w:jc w:val="left"/>
        <w:rPr>
          <w:i w:val="0"/>
          <w:iCs/>
        </w:rPr>
      </w:pPr>
      <w:r w:rsidRPr="003C04F1">
        <w:rPr>
          <w:rStyle w:val="Artdef"/>
          <w:i w:val="0"/>
        </w:rPr>
        <w:t>52.263</w:t>
      </w:r>
      <w:r w:rsidRPr="003C04F1">
        <w:rPr>
          <w:rStyle w:val="Artdef"/>
        </w:rPr>
        <w:tab/>
      </w:r>
      <w:del w:id="250" w:author="CEPT" w:date="2023-08-24T14:30:00Z">
        <w:r w:rsidRPr="003C04F1" w:rsidDel="00314EA7">
          <w:rPr>
            <w:noProof/>
            <w:lang w:eastAsia="en-AU"/>
          </w:rPr>
          <w:delText xml:space="preserve">B </w:delText>
        </w:r>
      </w:del>
      <w:ins w:id="251" w:author="CEPT" w:date="2023-08-24T14:30:00Z">
        <w:r w:rsidR="00314EA7">
          <w:rPr>
            <w:noProof/>
            <w:lang w:eastAsia="en-AU"/>
          </w:rPr>
          <w:t>C</w:t>
        </w:r>
        <w:r w:rsidR="00314EA7" w:rsidRPr="003C04F1">
          <w:rPr>
            <w:noProof/>
            <w:lang w:eastAsia="en-AU"/>
          </w:rPr>
          <w:t xml:space="preserve"> </w:t>
        </w:r>
      </w:ins>
      <w:r w:rsidRPr="003C04F1">
        <w:rPr>
          <w:noProof/>
          <w:lang w:eastAsia="en-AU"/>
        </w:rPr>
        <w:t>– Bands between 4 000 kHz and 27 500 kHz</w:t>
      </w:r>
      <w:r w:rsidRPr="003C04F1">
        <w:rPr>
          <w:sz w:val="16"/>
          <w:szCs w:val="16"/>
        </w:rPr>
        <w:t>   </w:t>
      </w:r>
      <w:r w:rsidRPr="003C04F1">
        <w:rPr>
          <w:i w:val="0"/>
          <w:iCs/>
          <w:sz w:val="16"/>
          <w:szCs w:val="16"/>
        </w:rPr>
        <w:t> (WRC</w:t>
      </w:r>
      <w:r w:rsidRPr="003C04F1">
        <w:rPr>
          <w:i w:val="0"/>
          <w:iCs/>
          <w:sz w:val="16"/>
          <w:szCs w:val="16"/>
        </w:rPr>
        <w:noBreakHyphen/>
      </w:r>
      <w:del w:id="252" w:author="CEPT" w:date="2023-08-24T14:36:00Z">
        <w:r w:rsidRPr="003C04F1" w:rsidDel="00393736">
          <w:rPr>
            <w:i w:val="0"/>
            <w:iCs/>
            <w:sz w:val="16"/>
            <w:szCs w:val="16"/>
          </w:rPr>
          <w:delText>12</w:delText>
        </w:r>
      </w:del>
      <w:ins w:id="253" w:author="CEPT" w:date="2023-08-24T14:36:00Z">
        <w:r w:rsidR="00393736">
          <w:rPr>
            <w:i w:val="0"/>
            <w:iCs/>
            <w:sz w:val="16"/>
            <w:szCs w:val="16"/>
          </w:rPr>
          <w:t>23</w:t>
        </w:r>
      </w:ins>
      <w:r w:rsidRPr="003C04F1">
        <w:rPr>
          <w:i w:val="0"/>
          <w:iCs/>
          <w:sz w:val="16"/>
          <w:szCs w:val="16"/>
        </w:rPr>
        <w:t>)</w:t>
      </w:r>
    </w:p>
    <w:p w14:paraId="247B8CE7" w14:textId="0ABB3238" w:rsidR="002939D9" w:rsidRDefault="002939D9">
      <w:pPr>
        <w:pStyle w:val="Reasons"/>
      </w:pPr>
    </w:p>
    <w:p w14:paraId="1CD78828" w14:textId="7404A7AA" w:rsidR="00164B4B" w:rsidRDefault="00164B4B" w:rsidP="00164B4B">
      <w:pPr>
        <w:pStyle w:val="Proposal"/>
      </w:pPr>
      <w:r>
        <w:t>MOD</w:t>
      </w:r>
      <w:r>
        <w:tab/>
        <w:t>EUR/XXX</w:t>
      </w:r>
      <w:r w:rsidR="001B6E04">
        <w:t>A11A1/90</w:t>
      </w:r>
    </w:p>
    <w:p w14:paraId="138F2E77" w14:textId="7CAC7CB9" w:rsidR="00164B4B" w:rsidRPr="003C04F1" w:rsidRDefault="00164B4B" w:rsidP="00164B4B">
      <w:pPr>
        <w:pStyle w:val="Section3"/>
      </w:pPr>
      <w:del w:id="254" w:author="CEPT" w:date="2023-08-24T14:36:00Z">
        <w:r w:rsidRPr="003C04F1" w:rsidDel="00393736">
          <w:rPr>
            <w:noProof/>
            <w:lang w:eastAsia="en-AU"/>
          </w:rPr>
          <w:delText xml:space="preserve">B1 </w:delText>
        </w:r>
      </w:del>
      <w:ins w:id="255" w:author="CEPT" w:date="2023-08-24T14:36:00Z">
        <w:r w:rsidR="00393736">
          <w:rPr>
            <w:noProof/>
            <w:lang w:eastAsia="en-AU"/>
          </w:rPr>
          <w:t>C</w:t>
        </w:r>
        <w:r w:rsidR="00393736" w:rsidRPr="003C04F1">
          <w:rPr>
            <w:noProof/>
            <w:lang w:eastAsia="en-AU"/>
          </w:rPr>
          <w:t xml:space="preserve">1 </w:t>
        </w:r>
      </w:ins>
      <w:r w:rsidRPr="003C04F1">
        <w:rPr>
          <w:noProof/>
          <w:lang w:eastAsia="en-AU"/>
        </w:rPr>
        <w:t>– Mode of operation of stations</w:t>
      </w:r>
      <w:r w:rsidRPr="003C04F1">
        <w:rPr>
          <w:sz w:val="16"/>
          <w:szCs w:val="16"/>
        </w:rPr>
        <w:t>    (WRC</w:t>
      </w:r>
      <w:r w:rsidRPr="003C04F1">
        <w:rPr>
          <w:sz w:val="16"/>
          <w:szCs w:val="16"/>
        </w:rPr>
        <w:noBreakHyphen/>
      </w:r>
      <w:del w:id="256" w:author="CEPT" w:date="2023-08-24T14:36:00Z">
        <w:r w:rsidRPr="003C04F1" w:rsidDel="00393736">
          <w:rPr>
            <w:sz w:val="16"/>
            <w:szCs w:val="16"/>
          </w:rPr>
          <w:delText>12</w:delText>
        </w:r>
      </w:del>
      <w:ins w:id="257" w:author="CEPT" w:date="2023-08-24T14:36:00Z">
        <w:r w:rsidR="00393736">
          <w:rPr>
            <w:sz w:val="16"/>
            <w:szCs w:val="16"/>
          </w:rPr>
          <w:t>23</w:t>
        </w:r>
      </w:ins>
      <w:r w:rsidRPr="003C04F1">
        <w:rPr>
          <w:sz w:val="16"/>
          <w:szCs w:val="16"/>
        </w:rPr>
        <w:t>)</w:t>
      </w:r>
    </w:p>
    <w:p w14:paraId="054BA2A0" w14:textId="3B1C7C9E" w:rsidR="00981A0A" w:rsidRDefault="00981A0A" w:rsidP="00981A0A">
      <w:pPr>
        <w:pStyle w:val="Reasons"/>
      </w:pPr>
    </w:p>
    <w:p w14:paraId="32D93A5C" w14:textId="77777777" w:rsidR="00E240A1" w:rsidRPr="003C04F1" w:rsidRDefault="004360CE" w:rsidP="007F1392">
      <w:pPr>
        <w:pStyle w:val="Section3"/>
      </w:pPr>
      <w:r w:rsidRPr="003C04F1">
        <w:rPr>
          <w:noProof/>
          <w:lang w:eastAsia="en-AU"/>
        </w:rPr>
        <w:t>B1 – Mode of operation of stations</w:t>
      </w:r>
      <w:r w:rsidRPr="003C04F1">
        <w:rPr>
          <w:sz w:val="16"/>
          <w:szCs w:val="16"/>
        </w:rPr>
        <w:t>    (WRC</w:t>
      </w:r>
      <w:r w:rsidRPr="003C04F1">
        <w:rPr>
          <w:sz w:val="16"/>
          <w:szCs w:val="16"/>
        </w:rPr>
        <w:noBreakHyphen/>
        <w:t>12)</w:t>
      </w:r>
    </w:p>
    <w:p w14:paraId="52A096FD" w14:textId="4B61E227" w:rsidR="002939D9" w:rsidRDefault="004360CE">
      <w:pPr>
        <w:pStyle w:val="Proposal"/>
      </w:pPr>
      <w:r>
        <w:t>MOD</w:t>
      </w:r>
      <w:r>
        <w:tab/>
        <w:t>EUR/</w:t>
      </w:r>
      <w:r w:rsidR="00EF0029">
        <w:t>XXXX</w:t>
      </w:r>
      <w:r w:rsidR="001B6E04">
        <w:t>A11A1/91</w:t>
      </w:r>
    </w:p>
    <w:p w14:paraId="75CD5142" w14:textId="2AA89480" w:rsidR="00E240A1" w:rsidRPr="003C04F1" w:rsidRDefault="004360CE" w:rsidP="007F1392">
      <w:pPr>
        <w:rPr>
          <w:noProof/>
          <w:lang w:eastAsia="en-AU"/>
        </w:rPr>
      </w:pPr>
      <w:r w:rsidRPr="003C04F1">
        <w:rPr>
          <w:rStyle w:val="Artdef"/>
        </w:rPr>
        <w:t>52.264</w:t>
      </w:r>
      <w:r w:rsidRPr="003C04F1">
        <w:rPr>
          <w:rStyle w:val="Artdef"/>
        </w:rPr>
        <w:tab/>
      </w:r>
      <w:r w:rsidRPr="003C04F1">
        <w:rPr>
          <w:rStyle w:val="Artdef"/>
        </w:rPr>
        <w:tab/>
      </w:r>
      <w:r w:rsidRPr="003C04F1">
        <w:rPr>
          <w:noProof/>
          <w:lang w:eastAsia="en-AU"/>
        </w:rPr>
        <w:t xml:space="preserve">The class of emissions to be used for data transmissions in </w:t>
      </w:r>
      <w:del w:id="258" w:author="CEPT" w:date="2023-08-24T14:37:00Z">
        <w:r w:rsidRPr="003C04F1" w:rsidDel="00F17286">
          <w:rPr>
            <w:noProof/>
            <w:lang w:eastAsia="en-AU"/>
          </w:rPr>
          <w:delText>this section</w:delText>
        </w:r>
      </w:del>
      <w:ins w:id="259" w:author="CEPT" w:date="2023-08-24T14:37:00Z">
        <w:r w:rsidR="00F17286">
          <w:rPr>
            <w:noProof/>
            <w:lang w:eastAsia="en-AU"/>
          </w:rPr>
          <w:t>the frequency bands b</w:t>
        </w:r>
        <w:r w:rsidR="006613AA">
          <w:rPr>
            <w:noProof/>
            <w:lang w:eastAsia="en-AU"/>
          </w:rPr>
          <w:t xml:space="preserve">etween </w:t>
        </w:r>
        <w:r w:rsidR="00827404" w:rsidRPr="006E0DBB">
          <w:t xml:space="preserve">4 000 kHz and </w:t>
        </w:r>
        <w:r w:rsidR="00827404" w:rsidRPr="006E0DBB">
          <w:rPr>
            <w:noProof/>
            <w:lang w:eastAsia="en-AU"/>
          </w:rPr>
          <w:t>27 500 kHz</w:t>
        </w:r>
      </w:ins>
      <w:r w:rsidRPr="003C04F1">
        <w:rPr>
          <w:noProof/>
          <w:lang w:eastAsia="en-AU"/>
        </w:rPr>
        <w:t xml:space="preserve"> should be in accordance with the most recent version of </w:t>
      </w:r>
      <w:r w:rsidRPr="003C04F1">
        <w:t>Recommendation</w:t>
      </w:r>
      <w:r w:rsidRPr="003C04F1">
        <w:rPr>
          <w:noProof/>
          <w:lang w:eastAsia="en-AU"/>
        </w:rPr>
        <w:t xml:space="preserve"> ITU</w:t>
      </w:r>
      <w:r w:rsidRPr="003C04F1">
        <w:rPr>
          <w:noProof/>
          <w:lang w:eastAsia="en-AU"/>
        </w:rPr>
        <w:noBreakHyphen/>
        <w:t>R M.1798</w:t>
      </w:r>
      <w:ins w:id="260" w:author="CEPT" w:date="2023-08-24T14:38:00Z">
        <w:r w:rsidR="00B31E04" w:rsidRPr="00B31E04">
          <w:rPr>
            <w:noProof/>
            <w:lang w:eastAsia="en-AU"/>
          </w:rPr>
          <w:t xml:space="preserve"> </w:t>
        </w:r>
        <w:r w:rsidR="00B31E04" w:rsidRPr="006E0DBB">
          <w:rPr>
            <w:noProof/>
            <w:lang w:eastAsia="en-AU"/>
          </w:rPr>
          <w:t>or the most recent version of Recommendation ITU-R M.2058</w:t>
        </w:r>
      </w:ins>
      <w:r w:rsidRPr="003C04F1">
        <w:rPr>
          <w:noProof/>
          <w:lang w:eastAsia="en-AU"/>
        </w:rPr>
        <w:t xml:space="preserve">. Coast stations as well as ship stations should use radio systems specified in </w:t>
      </w:r>
      <w:r w:rsidRPr="003C04F1">
        <w:rPr>
          <w:szCs w:val="22"/>
        </w:rPr>
        <w:t xml:space="preserve">the most recent version of </w:t>
      </w:r>
      <w:r w:rsidRPr="003C04F1">
        <w:rPr>
          <w:noProof/>
          <w:lang w:eastAsia="en-AU"/>
        </w:rPr>
        <w:t>Recommendation ITU</w:t>
      </w:r>
      <w:r w:rsidRPr="003C04F1">
        <w:rPr>
          <w:noProof/>
          <w:lang w:eastAsia="en-AU"/>
        </w:rPr>
        <w:noBreakHyphen/>
        <w:t>R M.1798</w:t>
      </w:r>
      <w:ins w:id="261" w:author="CEPT" w:date="2023-08-24T14:38:00Z">
        <w:r w:rsidR="006D0568" w:rsidRPr="006D0568">
          <w:rPr>
            <w:noProof/>
            <w:lang w:eastAsia="en-AU"/>
          </w:rPr>
          <w:t xml:space="preserve"> </w:t>
        </w:r>
        <w:r w:rsidR="006D0568" w:rsidRPr="006E0DBB">
          <w:rPr>
            <w:noProof/>
            <w:lang w:eastAsia="en-AU"/>
          </w:rPr>
          <w:t>or the most recent version of Recommendation ITU-R M.2058</w:t>
        </w:r>
      </w:ins>
      <w:r w:rsidRPr="003C04F1">
        <w:rPr>
          <w:noProof/>
          <w:lang w:eastAsia="en-AU"/>
        </w:rPr>
        <w:t>.</w:t>
      </w:r>
      <w:r w:rsidRPr="003C04F1">
        <w:rPr>
          <w:sz w:val="16"/>
          <w:szCs w:val="16"/>
        </w:rPr>
        <w:t>    (WRC</w:t>
      </w:r>
      <w:r w:rsidRPr="003C04F1">
        <w:rPr>
          <w:sz w:val="16"/>
          <w:szCs w:val="16"/>
        </w:rPr>
        <w:noBreakHyphen/>
      </w:r>
      <w:del w:id="262" w:author="CEPT" w:date="2023-08-24T14:38:00Z">
        <w:r w:rsidRPr="003C04F1" w:rsidDel="006D0568">
          <w:rPr>
            <w:sz w:val="16"/>
            <w:szCs w:val="16"/>
          </w:rPr>
          <w:delText>15</w:delText>
        </w:r>
      </w:del>
      <w:ins w:id="263" w:author="CEPT" w:date="2023-08-24T14:38:00Z">
        <w:r w:rsidR="006D0568">
          <w:rPr>
            <w:sz w:val="16"/>
            <w:szCs w:val="16"/>
          </w:rPr>
          <w:t>23</w:t>
        </w:r>
      </w:ins>
      <w:r w:rsidRPr="003C04F1">
        <w:rPr>
          <w:sz w:val="16"/>
          <w:szCs w:val="16"/>
        </w:rPr>
        <w:t>)</w:t>
      </w:r>
    </w:p>
    <w:p w14:paraId="60B339A6" w14:textId="09A51495" w:rsidR="002939D9" w:rsidRDefault="004360CE">
      <w:pPr>
        <w:pStyle w:val="Reasons"/>
      </w:pPr>
      <w:r>
        <w:rPr>
          <w:b/>
        </w:rPr>
        <w:t>Reasons:</w:t>
      </w:r>
      <w:r>
        <w:tab/>
      </w:r>
      <w:r w:rsidR="00216FCB" w:rsidRPr="006E0DBB">
        <w:t>The frequency usages for HF NAVDAT system need to be included.</w:t>
      </w:r>
    </w:p>
    <w:p w14:paraId="56B78C11" w14:textId="77777777" w:rsidR="00E240A1" w:rsidRPr="003C04F1" w:rsidRDefault="004360CE" w:rsidP="007F1392">
      <w:r w:rsidRPr="003C04F1">
        <w:rPr>
          <w:rStyle w:val="Artdef"/>
        </w:rPr>
        <w:t>52.265</w:t>
      </w:r>
      <w:r w:rsidRPr="003C04F1">
        <w:rPr>
          <w:rStyle w:val="Artdef"/>
        </w:rPr>
        <w:tab/>
      </w:r>
      <w:r w:rsidRPr="003C04F1">
        <w:rPr>
          <w:rStyle w:val="Artdef"/>
        </w:rPr>
        <w:tab/>
      </w:r>
      <w:r w:rsidRPr="003C04F1">
        <w:rPr>
          <w:noProof/>
          <w:lang w:eastAsia="en-AU"/>
        </w:rPr>
        <w:t>Coast stations employing the class of emissions in accordance with No. </w:t>
      </w:r>
      <w:r w:rsidRPr="003C04F1">
        <w:rPr>
          <w:b/>
          <w:bCs/>
          <w:noProof/>
          <w:lang w:eastAsia="en-AU"/>
        </w:rPr>
        <w:t>52.264</w:t>
      </w:r>
      <w:r w:rsidRPr="003C04F1">
        <w:rPr>
          <w:noProof/>
          <w:lang w:eastAsia="en-AU"/>
        </w:rPr>
        <w:t xml:space="preserve"> in the frequency bands between 4 000 kHz and 27 500 kHz shall not exceed a peak envelope power of 10 kW.</w:t>
      </w:r>
      <w:r w:rsidRPr="003C04F1">
        <w:rPr>
          <w:sz w:val="16"/>
          <w:szCs w:val="16"/>
        </w:rPr>
        <w:t>    (WRC</w:t>
      </w:r>
      <w:r w:rsidRPr="003C04F1">
        <w:rPr>
          <w:sz w:val="16"/>
          <w:szCs w:val="16"/>
        </w:rPr>
        <w:noBreakHyphen/>
        <w:t>12)</w:t>
      </w:r>
    </w:p>
    <w:p w14:paraId="5A853E31" w14:textId="48B33D81" w:rsidR="002939D9" w:rsidRDefault="004360CE">
      <w:pPr>
        <w:pStyle w:val="Proposal"/>
      </w:pPr>
      <w:r>
        <w:t>ADD</w:t>
      </w:r>
      <w:r>
        <w:tab/>
        <w:t>EUR/</w:t>
      </w:r>
      <w:r w:rsidR="00EF0029">
        <w:t>XXXX</w:t>
      </w:r>
      <w:r w:rsidR="001B6E04">
        <w:t>A11A1/92</w:t>
      </w:r>
    </w:p>
    <w:p w14:paraId="07E95368" w14:textId="40385D9C" w:rsidR="00C94272" w:rsidRPr="006E0DBB" w:rsidRDefault="004360CE" w:rsidP="00C94272">
      <w:pPr>
        <w:spacing w:before="0"/>
      </w:pPr>
      <w:r>
        <w:rPr>
          <w:rStyle w:val="Artdef"/>
        </w:rPr>
        <w:t>52.265A1</w:t>
      </w:r>
      <w:r>
        <w:tab/>
      </w:r>
      <w:r w:rsidR="00C94272" w:rsidRPr="006E0DBB">
        <w:rPr>
          <w:noProof/>
          <w:lang w:eastAsia="en-AU"/>
        </w:rPr>
        <w:t xml:space="preserve">Coast stations employing the class of emissions in accordance with the most recent version of Recommendation ITU R M.2058 in the frequency bands between 4 000 kHz and 27 500 kHz shall not exceed a mean power in the following </w:t>
      </w:r>
      <w:r w:rsidR="00C94272" w:rsidRPr="00B00D58">
        <w:rPr>
          <w:noProof/>
          <w:lang w:eastAsia="en-AU"/>
        </w:rPr>
        <w:t>values</w:t>
      </w:r>
      <w:r w:rsidR="00031A90" w:rsidRPr="00B00D58">
        <w:rPr>
          <w:noProof/>
          <w:lang w:eastAsia="en-AU"/>
        </w:rPr>
        <w:t>:</w:t>
      </w:r>
    </w:p>
    <w:tbl>
      <w:tblPr>
        <w:tblW w:w="0" w:type="auto"/>
        <w:tblInd w:w="1917" w:type="dxa"/>
        <w:tblLayout w:type="fixed"/>
        <w:tblCellMar>
          <w:left w:w="107" w:type="dxa"/>
          <w:right w:w="107" w:type="dxa"/>
        </w:tblCellMar>
        <w:tblLook w:val="04A0" w:firstRow="1" w:lastRow="0" w:firstColumn="1" w:lastColumn="0" w:noHBand="0" w:noVBand="1"/>
      </w:tblPr>
      <w:tblGrid>
        <w:gridCol w:w="2820"/>
        <w:gridCol w:w="2220"/>
        <w:gridCol w:w="772"/>
      </w:tblGrid>
      <w:tr w:rsidR="00031A90" w:rsidRPr="006E0DBB" w14:paraId="46F0A165" w14:textId="0A6A0AC3" w:rsidTr="004F7647">
        <w:trPr>
          <w:cantSplit/>
        </w:trPr>
        <w:tc>
          <w:tcPr>
            <w:tcW w:w="2820" w:type="dxa"/>
            <w:hideMark/>
          </w:tcPr>
          <w:p w14:paraId="1D316D0A" w14:textId="77777777" w:rsidR="00031A90" w:rsidRPr="006E0DBB" w:rsidRDefault="00031A90" w:rsidP="008E64A2">
            <w:pPr>
              <w:keepNext/>
              <w:spacing w:before="0"/>
              <w:jc w:val="center"/>
              <w:rPr>
                <w:i/>
                <w:iCs/>
              </w:rPr>
            </w:pPr>
            <w:r w:rsidRPr="006E0DBB">
              <w:rPr>
                <w:i/>
                <w:iCs/>
              </w:rPr>
              <w:lastRenderedPageBreak/>
              <w:t>Band</w:t>
            </w:r>
          </w:p>
        </w:tc>
        <w:tc>
          <w:tcPr>
            <w:tcW w:w="2220" w:type="dxa"/>
            <w:hideMark/>
          </w:tcPr>
          <w:p w14:paraId="0C30CB37" w14:textId="77777777" w:rsidR="00031A90" w:rsidRPr="006E0DBB" w:rsidRDefault="00031A90" w:rsidP="008E64A2">
            <w:pPr>
              <w:keepNext/>
              <w:spacing w:before="0"/>
              <w:jc w:val="center"/>
              <w:rPr>
                <w:i/>
                <w:iCs/>
              </w:rPr>
            </w:pPr>
            <w:r w:rsidRPr="006E0DBB">
              <w:rPr>
                <w:i/>
                <w:iCs/>
              </w:rPr>
              <w:t>Maximum</w:t>
            </w:r>
            <w:r w:rsidRPr="006E0DBB">
              <w:rPr>
                <w:i/>
                <w:iCs/>
              </w:rPr>
              <w:br/>
              <w:t>mean power</w:t>
            </w:r>
          </w:p>
        </w:tc>
        <w:tc>
          <w:tcPr>
            <w:tcW w:w="772" w:type="dxa"/>
          </w:tcPr>
          <w:p w14:paraId="212B90CA" w14:textId="77777777" w:rsidR="00031A90" w:rsidRPr="006E0DBB" w:rsidRDefault="00031A90" w:rsidP="008E64A2">
            <w:pPr>
              <w:keepNext/>
              <w:spacing w:before="0"/>
              <w:jc w:val="center"/>
              <w:rPr>
                <w:i/>
                <w:iCs/>
              </w:rPr>
            </w:pPr>
          </w:p>
        </w:tc>
      </w:tr>
      <w:tr w:rsidR="00031A90" w:rsidRPr="006E0DBB" w14:paraId="18401D22" w14:textId="1F5E66D5" w:rsidTr="004F7647">
        <w:trPr>
          <w:cantSplit/>
        </w:trPr>
        <w:tc>
          <w:tcPr>
            <w:tcW w:w="2820" w:type="dxa"/>
            <w:hideMark/>
          </w:tcPr>
          <w:p w14:paraId="186C842C" w14:textId="77777777" w:rsidR="00031A90" w:rsidRPr="006E0DBB" w:rsidRDefault="00031A90" w:rsidP="008E64A2">
            <w:pPr>
              <w:keepNext/>
              <w:tabs>
                <w:tab w:val="clear" w:pos="1134"/>
                <w:tab w:val="clear" w:pos="1871"/>
                <w:tab w:val="clear" w:pos="2268"/>
                <w:tab w:val="right" w:pos="1138"/>
                <w:tab w:val="left" w:pos="1280"/>
              </w:tabs>
              <w:spacing w:before="0"/>
            </w:pPr>
            <w:r w:rsidRPr="006E0DBB">
              <w:tab/>
              <w:t>4</w:t>
            </w:r>
            <w:r w:rsidRPr="006E0DBB">
              <w:tab/>
              <w:t>MHz</w:t>
            </w:r>
          </w:p>
        </w:tc>
        <w:tc>
          <w:tcPr>
            <w:tcW w:w="2220" w:type="dxa"/>
            <w:hideMark/>
          </w:tcPr>
          <w:p w14:paraId="161755B7" w14:textId="77777777" w:rsidR="00031A90" w:rsidRPr="006E0DBB" w:rsidRDefault="00031A90" w:rsidP="008E64A2">
            <w:pPr>
              <w:keepNext/>
              <w:tabs>
                <w:tab w:val="clear" w:pos="1134"/>
                <w:tab w:val="clear" w:pos="1871"/>
              </w:tabs>
              <w:spacing w:before="0"/>
              <w:ind w:right="765"/>
              <w:jc w:val="right"/>
            </w:pPr>
            <w:r w:rsidRPr="006E0DBB">
              <w:t>5 kW</w:t>
            </w:r>
          </w:p>
        </w:tc>
        <w:tc>
          <w:tcPr>
            <w:tcW w:w="772" w:type="dxa"/>
          </w:tcPr>
          <w:p w14:paraId="039BBDDE" w14:textId="77777777" w:rsidR="00031A90" w:rsidRPr="006E0DBB" w:rsidRDefault="00031A90" w:rsidP="008E64A2">
            <w:pPr>
              <w:keepNext/>
              <w:tabs>
                <w:tab w:val="clear" w:pos="1134"/>
                <w:tab w:val="clear" w:pos="1871"/>
              </w:tabs>
              <w:spacing w:before="0"/>
              <w:ind w:right="765"/>
              <w:jc w:val="right"/>
            </w:pPr>
          </w:p>
        </w:tc>
      </w:tr>
      <w:tr w:rsidR="00031A90" w:rsidRPr="006E0DBB" w14:paraId="6E3174B3" w14:textId="08CFA1E1" w:rsidTr="004F7647">
        <w:trPr>
          <w:cantSplit/>
        </w:trPr>
        <w:tc>
          <w:tcPr>
            <w:tcW w:w="2820" w:type="dxa"/>
            <w:hideMark/>
          </w:tcPr>
          <w:p w14:paraId="6EAA580C" w14:textId="77777777" w:rsidR="00031A90" w:rsidRPr="006E0DBB" w:rsidRDefault="00031A90" w:rsidP="008E64A2">
            <w:pPr>
              <w:keepNext/>
              <w:tabs>
                <w:tab w:val="clear" w:pos="1134"/>
                <w:tab w:val="clear" w:pos="1871"/>
                <w:tab w:val="clear" w:pos="2268"/>
                <w:tab w:val="right" w:pos="1138"/>
                <w:tab w:val="left" w:pos="1280"/>
              </w:tabs>
              <w:spacing w:before="0"/>
            </w:pPr>
            <w:r w:rsidRPr="006E0DBB">
              <w:tab/>
              <w:t>6</w:t>
            </w:r>
            <w:r w:rsidRPr="006E0DBB">
              <w:tab/>
              <w:t>MHz</w:t>
            </w:r>
          </w:p>
        </w:tc>
        <w:tc>
          <w:tcPr>
            <w:tcW w:w="2220" w:type="dxa"/>
            <w:hideMark/>
          </w:tcPr>
          <w:p w14:paraId="1800B521" w14:textId="77777777" w:rsidR="00031A90" w:rsidRPr="006E0DBB" w:rsidRDefault="00031A90" w:rsidP="008E64A2">
            <w:pPr>
              <w:keepNext/>
              <w:tabs>
                <w:tab w:val="clear" w:pos="1134"/>
                <w:tab w:val="clear" w:pos="1871"/>
              </w:tabs>
              <w:spacing w:before="0"/>
              <w:ind w:right="765"/>
              <w:jc w:val="right"/>
            </w:pPr>
            <w:r w:rsidRPr="006E0DBB">
              <w:t>5 kW</w:t>
            </w:r>
          </w:p>
        </w:tc>
        <w:tc>
          <w:tcPr>
            <w:tcW w:w="772" w:type="dxa"/>
          </w:tcPr>
          <w:p w14:paraId="2081D901" w14:textId="77777777" w:rsidR="00031A90" w:rsidRPr="006E0DBB" w:rsidRDefault="00031A90" w:rsidP="008E64A2">
            <w:pPr>
              <w:keepNext/>
              <w:tabs>
                <w:tab w:val="clear" w:pos="1134"/>
                <w:tab w:val="clear" w:pos="1871"/>
              </w:tabs>
              <w:spacing w:before="0"/>
              <w:ind w:right="765"/>
              <w:jc w:val="right"/>
            </w:pPr>
          </w:p>
        </w:tc>
      </w:tr>
      <w:tr w:rsidR="00031A90" w:rsidRPr="006E0DBB" w14:paraId="0FE9BA87" w14:textId="306ED1E8" w:rsidTr="004F7647">
        <w:trPr>
          <w:cantSplit/>
        </w:trPr>
        <w:tc>
          <w:tcPr>
            <w:tcW w:w="2820" w:type="dxa"/>
            <w:hideMark/>
          </w:tcPr>
          <w:p w14:paraId="7A56DC54" w14:textId="77777777" w:rsidR="00031A90" w:rsidRPr="006E0DBB" w:rsidRDefault="00031A90" w:rsidP="008E64A2">
            <w:pPr>
              <w:keepNext/>
              <w:tabs>
                <w:tab w:val="clear" w:pos="1134"/>
                <w:tab w:val="clear" w:pos="1871"/>
                <w:tab w:val="clear" w:pos="2268"/>
                <w:tab w:val="right" w:pos="1138"/>
                <w:tab w:val="left" w:pos="1280"/>
              </w:tabs>
              <w:spacing w:before="0"/>
            </w:pPr>
            <w:r w:rsidRPr="006E0DBB">
              <w:tab/>
              <w:t>8</w:t>
            </w:r>
            <w:r w:rsidRPr="006E0DBB">
              <w:tab/>
              <w:t>MHz</w:t>
            </w:r>
          </w:p>
        </w:tc>
        <w:tc>
          <w:tcPr>
            <w:tcW w:w="2220" w:type="dxa"/>
            <w:hideMark/>
          </w:tcPr>
          <w:p w14:paraId="714F7288" w14:textId="77777777" w:rsidR="00031A90" w:rsidRPr="006E0DBB" w:rsidRDefault="00031A90" w:rsidP="008E64A2">
            <w:pPr>
              <w:keepNext/>
              <w:tabs>
                <w:tab w:val="clear" w:pos="1134"/>
                <w:tab w:val="clear" w:pos="1871"/>
              </w:tabs>
              <w:spacing w:before="0"/>
              <w:ind w:right="765"/>
              <w:jc w:val="right"/>
            </w:pPr>
            <w:r w:rsidRPr="006E0DBB">
              <w:t>10 kW</w:t>
            </w:r>
          </w:p>
        </w:tc>
        <w:tc>
          <w:tcPr>
            <w:tcW w:w="772" w:type="dxa"/>
          </w:tcPr>
          <w:p w14:paraId="26778341" w14:textId="77777777" w:rsidR="00031A90" w:rsidRPr="006E0DBB" w:rsidRDefault="00031A90" w:rsidP="008E64A2">
            <w:pPr>
              <w:keepNext/>
              <w:tabs>
                <w:tab w:val="clear" w:pos="1134"/>
                <w:tab w:val="clear" w:pos="1871"/>
              </w:tabs>
              <w:spacing w:before="0"/>
              <w:ind w:right="765"/>
              <w:jc w:val="right"/>
            </w:pPr>
          </w:p>
        </w:tc>
      </w:tr>
      <w:tr w:rsidR="00031A90" w:rsidRPr="006E0DBB" w14:paraId="6CB3114E" w14:textId="51F32383" w:rsidTr="004F7647">
        <w:trPr>
          <w:cantSplit/>
        </w:trPr>
        <w:tc>
          <w:tcPr>
            <w:tcW w:w="2820" w:type="dxa"/>
            <w:hideMark/>
          </w:tcPr>
          <w:p w14:paraId="14A58EE8" w14:textId="77777777" w:rsidR="00031A90" w:rsidRPr="006E0DBB" w:rsidRDefault="00031A90" w:rsidP="008E64A2">
            <w:pPr>
              <w:keepNext/>
              <w:tabs>
                <w:tab w:val="clear" w:pos="1134"/>
                <w:tab w:val="clear" w:pos="1871"/>
                <w:tab w:val="clear" w:pos="2268"/>
                <w:tab w:val="right" w:pos="1138"/>
                <w:tab w:val="left" w:pos="1280"/>
              </w:tabs>
              <w:spacing w:before="0"/>
            </w:pPr>
            <w:r w:rsidRPr="006E0DBB">
              <w:tab/>
              <w:t>12</w:t>
            </w:r>
            <w:r w:rsidRPr="006E0DBB">
              <w:tab/>
              <w:t>MHz</w:t>
            </w:r>
          </w:p>
        </w:tc>
        <w:tc>
          <w:tcPr>
            <w:tcW w:w="2220" w:type="dxa"/>
            <w:hideMark/>
          </w:tcPr>
          <w:p w14:paraId="2E682729" w14:textId="77777777" w:rsidR="00031A90" w:rsidRPr="006E0DBB" w:rsidRDefault="00031A90" w:rsidP="008E64A2">
            <w:pPr>
              <w:keepNext/>
              <w:tabs>
                <w:tab w:val="clear" w:pos="1134"/>
                <w:tab w:val="clear" w:pos="1871"/>
              </w:tabs>
              <w:spacing w:before="0"/>
              <w:ind w:right="765"/>
              <w:jc w:val="right"/>
            </w:pPr>
            <w:r w:rsidRPr="006E0DBB">
              <w:t>10 kW</w:t>
            </w:r>
          </w:p>
        </w:tc>
        <w:tc>
          <w:tcPr>
            <w:tcW w:w="772" w:type="dxa"/>
          </w:tcPr>
          <w:p w14:paraId="77A63CB1" w14:textId="77777777" w:rsidR="00031A90" w:rsidRPr="006E0DBB" w:rsidRDefault="00031A90" w:rsidP="008E64A2">
            <w:pPr>
              <w:keepNext/>
              <w:tabs>
                <w:tab w:val="clear" w:pos="1134"/>
                <w:tab w:val="clear" w:pos="1871"/>
              </w:tabs>
              <w:spacing w:before="0"/>
              <w:ind w:right="765"/>
              <w:jc w:val="right"/>
            </w:pPr>
          </w:p>
        </w:tc>
      </w:tr>
      <w:tr w:rsidR="00031A90" w:rsidRPr="006E0DBB" w14:paraId="710DCA2B" w14:textId="3F7345EA" w:rsidTr="004F7647">
        <w:trPr>
          <w:cantSplit/>
        </w:trPr>
        <w:tc>
          <w:tcPr>
            <w:tcW w:w="2820" w:type="dxa"/>
            <w:hideMark/>
          </w:tcPr>
          <w:p w14:paraId="2CABCD21" w14:textId="77777777" w:rsidR="00031A90" w:rsidRPr="006E0DBB" w:rsidRDefault="00031A90" w:rsidP="008E64A2">
            <w:pPr>
              <w:keepNext/>
              <w:tabs>
                <w:tab w:val="clear" w:pos="1134"/>
                <w:tab w:val="clear" w:pos="1871"/>
                <w:tab w:val="clear" w:pos="2268"/>
                <w:tab w:val="right" w:pos="1138"/>
                <w:tab w:val="left" w:pos="1280"/>
              </w:tabs>
              <w:spacing w:before="0"/>
            </w:pPr>
            <w:r w:rsidRPr="006E0DBB">
              <w:tab/>
              <w:t>16</w:t>
            </w:r>
            <w:r w:rsidRPr="006E0DBB">
              <w:tab/>
              <w:t>MHz</w:t>
            </w:r>
          </w:p>
        </w:tc>
        <w:tc>
          <w:tcPr>
            <w:tcW w:w="2220" w:type="dxa"/>
            <w:hideMark/>
          </w:tcPr>
          <w:p w14:paraId="55E94520" w14:textId="77777777" w:rsidR="00031A90" w:rsidRPr="006E0DBB" w:rsidRDefault="00031A90" w:rsidP="008E64A2">
            <w:pPr>
              <w:keepNext/>
              <w:tabs>
                <w:tab w:val="clear" w:pos="1134"/>
                <w:tab w:val="clear" w:pos="1871"/>
              </w:tabs>
              <w:spacing w:before="0"/>
              <w:ind w:right="765"/>
              <w:jc w:val="right"/>
            </w:pPr>
            <w:r w:rsidRPr="006E0DBB">
              <w:t>10 kW</w:t>
            </w:r>
          </w:p>
        </w:tc>
        <w:tc>
          <w:tcPr>
            <w:tcW w:w="772" w:type="dxa"/>
          </w:tcPr>
          <w:p w14:paraId="444E0656" w14:textId="77777777" w:rsidR="00031A90" w:rsidRPr="006E0DBB" w:rsidRDefault="00031A90" w:rsidP="008E64A2">
            <w:pPr>
              <w:keepNext/>
              <w:tabs>
                <w:tab w:val="clear" w:pos="1134"/>
                <w:tab w:val="clear" w:pos="1871"/>
              </w:tabs>
              <w:spacing w:before="0"/>
              <w:ind w:right="765"/>
              <w:jc w:val="right"/>
            </w:pPr>
          </w:p>
        </w:tc>
      </w:tr>
      <w:tr w:rsidR="00031A90" w:rsidRPr="006E0DBB" w14:paraId="1D7D0920" w14:textId="0055F367" w:rsidTr="004F7647">
        <w:trPr>
          <w:cantSplit/>
        </w:trPr>
        <w:tc>
          <w:tcPr>
            <w:tcW w:w="2820" w:type="dxa"/>
            <w:hideMark/>
          </w:tcPr>
          <w:p w14:paraId="3911C2E4" w14:textId="77777777" w:rsidR="00031A90" w:rsidRPr="006E0DBB" w:rsidRDefault="00031A90" w:rsidP="008E64A2">
            <w:pPr>
              <w:keepNext/>
              <w:tabs>
                <w:tab w:val="clear" w:pos="1134"/>
                <w:tab w:val="clear" w:pos="1871"/>
                <w:tab w:val="clear" w:pos="2268"/>
                <w:tab w:val="right" w:pos="1138"/>
                <w:tab w:val="left" w:pos="1280"/>
              </w:tabs>
              <w:spacing w:before="0"/>
            </w:pPr>
            <w:r w:rsidRPr="006E0DBB">
              <w:tab/>
              <w:t>18/19</w:t>
            </w:r>
            <w:r w:rsidRPr="006E0DBB">
              <w:tab/>
              <w:t>MHz</w:t>
            </w:r>
          </w:p>
        </w:tc>
        <w:tc>
          <w:tcPr>
            <w:tcW w:w="2220" w:type="dxa"/>
            <w:hideMark/>
          </w:tcPr>
          <w:p w14:paraId="796E74A0" w14:textId="77777777" w:rsidR="00031A90" w:rsidRPr="006E0DBB" w:rsidRDefault="00031A90" w:rsidP="008E64A2">
            <w:pPr>
              <w:keepNext/>
              <w:tabs>
                <w:tab w:val="clear" w:pos="1134"/>
                <w:tab w:val="clear" w:pos="1871"/>
              </w:tabs>
              <w:spacing w:before="0"/>
              <w:ind w:right="765"/>
              <w:jc w:val="right"/>
            </w:pPr>
            <w:r w:rsidRPr="006E0DBB">
              <w:t>10 kW</w:t>
            </w:r>
          </w:p>
        </w:tc>
        <w:tc>
          <w:tcPr>
            <w:tcW w:w="772" w:type="dxa"/>
          </w:tcPr>
          <w:p w14:paraId="7C6767F1" w14:textId="77777777" w:rsidR="00031A90" w:rsidRPr="006E0DBB" w:rsidRDefault="00031A90" w:rsidP="008E64A2">
            <w:pPr>
              <w:keepNext/>
              <w:tabs>
                <w:tab w:val="clear" w:pos="1134"/>
                <w:tab w:val="clear" w:pos="1871"/>
              </w:tabs>
              <w:spacing w:before="0"/>
              <w:ind w:right="765"/>
              <w:jc w:val="right"/>
            </w:pPr>
          </w:p>
        </w:tc>
      </w:tr>
      <w:tr w:rsidR="00031A90" w:rsidRPr="006E0DBB" w14:paraId="732FC9DB" w14:textId="260B8B3B" w:rsidTr="004F7647">
        <w:trPr>
          <w:cantSplit/>
        </w:trPr>
        <w:tc>
          <w:tcPr>
            <w:tcW w:w="2820" w:type="dxa"/>
            <w:hideMark/>
          </w:tcPr>
          <w:p w14:paraId="60D3D2C9" w14:textId="77777777" w:rsidR="00031A90" w:rsidRPr="006E0DBB" w:rsidRDefault="00031A90" w:rsidP="008E64A2">
            <w:pPr>
              <w:keepNext/>
              <w:tabs>
                <w:tab w:val="clear" w:pos="1134"/>
                <w:tab w:val="clear" w:pos="1871"/>
                <w:tab w:val="clear" w:pos="2268"/>
                <w:tab w:val="right" w:pos="1138"/>
                <w:tab w:val="left" w:pos="1280"/>
              </w:tabs>
              <w:spacing w:before="0"/>
            </w:pPr>
            <w:r w:rsidRPr="006E0DBB">
              <w:tab/>
              <w:t>22</w:t>
            </w:r>
            <w:r w:rsidRPr="006E0DBB">
              <w:tab/>
              <w:t>MHz</w:t>
            </w:r>
          </w:p>
        </w:tc>
        <w:tc>
          <w:tcPr>
            <w:tcW w:w="2220" w:type="dxa"/>
            <w:hideMark/>
          </w:tcPr>
          <w:p w14:paraId="394A51C5" w14:textId="77777777" w:rsidR="00031A90" w:rsidRPr="006E0DBB" w:rsidRDefault="00031A90" w:rsidP="008E64A2">
            <w:pPr>
              <w:keepNext/>
              <w:tabs>
                <w:tab w:val="clear" w:pos="1134"/>
                <w:tab w:val="clear" w:pos="1871"/>
              </w:tabs>
              <w:spacing w:before="0"/>
              <w:ind w:right="765"/>
              <w:jc w:val="right"/>
            </w:pPr>
            <w:r w:rsidRPr="006E0DBB">
              <w:t>10 kW</w:t>
            </w:r>
          </w:p>
        </w:tc>
        <w:tc>
          <w:tcPr>
            <w:tcW w:w="772" w:type="dxa"/>
          </w:tcPr>
          <w:p w14:paraId="23E90FE8" w14:textId="51B18874" w:rsidR="00031A90" w:rsidRPr="006E0DBB" w:rsidRDefault="00031A90" w:rsidP="00031A90">
            <w:pPr>
              <w:keepNext/>
              <w:tabs>
                <w:tab w:val="clear" w:pos="1134"/>
                <w:tab w:val="clear" w:pos="1871"/>
              </w:tabs>
              <w:spacing w:before="0"/>
              <w:ind w:left="-44" w:right="-111"/>
            </w:pPr>
            <w:r w:rsidRPr="00B00D58">
              <w:rPr>
                <w:sz w:val="16"/>
                <w:szCs w:val="16"/>
              </w:rPr>
              <w:t>(WRC</w:t>
            </w:r>
            <w:r w:rsidRPr="00B00D58">
              <w:rPr>
                <w:sz w:val="16"/>
                <w:szCs w:val="16"/>
              </w:rPr>
              <w:noBreakHyphen/>
              <w:t>23)</w:t>
            </w:r>
          </w:p>
        </w:tc>
      </w:tr>
    </w:tbl>
    <w:p w14:paraId="27273D98" w14:textId="4ACADEBE" w:rsidR="002939D9" w:rsidRDefault="002939D9">
      <w:pPr>
        <w:pStyle w:val="Reasons"/>
      </w:pPr>
    </w:p>
    <w:p w14:paraId="6B7010F6" w14:textId="25F242C6" w:rsidR="006523BF" w:rsidRPr="006E0DBB" w:rsidRDefault="006523BF" w:rsidP="006523BF">
      <w:pPr>
        <w:pStyle w:val="Proposal"/>
      </w:pPr>
      <w:bookmarkStart w:id="264" w:name="_Toc42842496"/>
      <w:r w:rsidRPr="006E0DBB">
        <w:t>ADD</w:t>
      </w:r>
      <w:r w:rsidRPr="006E0DBB">
        <w:tab/>
        <w:t>EUR/XXX</w:t>
      </w:r>
      <w:r w:rsidR="001B6E04">
        <w:t>A11A1/93</w:t>
      </w:r>
    </w:p>
    <w:p w14:paraId="2772AB57" w14:textId="7FB24861" w:rsidR="00E240A1" w:rsidRPr="009735C7" w:rsidRDefault="004360CE" w:rsidP="009735C7">
      <w:pPr>
        <w:pStyle w:val="ArtNo"/>
      </w:pPr>
      <w:r w:rsidRPr="00B00D58">
        <w:t xml:space="preserve">ARTICLE </w:t>
      </w:r>
      <w:r w:rsidRPr="00B00D58">
        <w:rPr>
          <w:rStyle w:val="href"/>
        </w:rPr>
        <w:t>54</w:t>
      </w:r>
      <w:bookmarkEnd w:id="264"/>
      <w:r w:rsidR="006523BF" w:rsidRPr="00B00D58">
        <w:rPr>
          <w:rStyle w:val="href"/>
        </w:rPr>
        <w:t>BIS</w:t>
      </w:r>
    </w:p>
    <w:p w14:paraId="7523E824" w14:textId="690B29E9" w:rsidR="00E240A1" w:rsidRPr="003C04F1" w:rsidRDefault="00773046" w:rsidP="007F1392">
      <w:pPr>
        <w:pStyle w:val="Arttitle"/>
      </w:pPr>
      <w:r>
        <w:t>Automatic Connection System</w:t>
      </w:r>
    </w:p>
    <w:p w14:paraId="22F640A0" w14:textId="77777777" w:rsidR="006523BF" w:rsidRDefault="006523BF" w:rsidP="006523BF">
      <w:pPr>
        <w:pStyle w:val="Reasons"/>
      </w:pPr>
    </w:p>
    <w:p w14:paraId="7D8DAE7A" w14:textId="322E516B" w:rsidR="002939D9" w:rsidRDefault="004360CE">
      <w:pPr>
        <w:pStyle w:val="Proposal"/>
      </w:pPr>
      <w:r>
        <w:t>ADD</w:t>
      </w:r>
      <w:r>
        <w:tab/>
        <w:t>EUR/</w:t>
      </w:r>
      <w:r w:rsidR="00EF0029">
        <w:t>XXXX</w:t>
      </w:r>
      <w:r w:rsidR="001B6E04">
        <w:t>A11A1/94</w:t>
      </w:r>
    </w:p>
    <w:p w14:paraId="3F6B72D6" w14:textId="244C4043" w:rsidR="002939D9" w:rsidRDefault="004360CE">
      <w:r>
        <w:rPr>
          <w:rStyle w:val="Artdef"/>
        </w:rPr>
        <w:t>54BIS</w:t>
      </w:r>
      <w:r w:rsidR="00510A7B">
        <w:rPr>
          <w:rStyle w:val="Artdef"/>
        </w:rPr>
        <w:t>.1</w:t>
      </w:r>
      <w:r>
        <w:tab/>
      </w:r>
      <w:r w:rsidR="00B569E6" w:rsidRPr="006E0DBB">
        <w:t>§ 2</w:t>
      </w:r>
      <w:r w:rsidR="00B569E6" w:rsidRPr="006E0DBB">
        <w:tab/>
        <w:t>1)</w:t>
      </w:r>
      <w:r w:rsidR="00B569E6" w:rsidRPr="006E0DBB">
        <w:tab/>
        <w:t>The automatic connection system (ACS) using selective calling in MF and HF bands is designed to ensure reliable access to the required radio links for the mariner.</w:t>
      </w:r>
      <w:r w:rsidR="00845A78" w:rsidRPr="006E0DBB">
        <w:rPr>
          <w:sz w:val="16"/>
          <w:szCs w:val="16"/>
        </w:rPr>
        <w:t>     (WRC</w:t>
      </w:r>
      <w:r w:rsidR="00845A78" w:rsidRPr="006E0DBB">
        <w:rPr>
          <w:sz w:val="16"/>
          <w:szCs w:val="16"/>
        </w:rPr>
        <w:noBreakHyphen/>
        <w:t>23)</w:t>
      </w:r>
    </w:p>
    <w:p w14:paraId="678A12C0" w14:textId="77777777" w:rsidR="00B569E6" w:rsidRDefault="00B569E6" w:rsidP="00B569E6">
      <w:pPr>
        <w:pStyle w:val="Reasons"/>
      </w:pPr>
    </w:p>
    <w:p w14:paraId="0A56EE7B" w14:textId="4196F63E" w:rsidR="002939D9" w:rsidRDefault="004360CE">
      <w:pPr>
        <w:pStyle w:val="Proposal"/>
      </w:pPr>
      <w:r>
        <w:t>ADD</w:t>
      </w:r>
      <w:r>
        <w:tab/>
        <w:t>EUR/</w:t>
      </w:r>
      <w:r w:rsidR="00EF0029">
        <w:t>XXXX</w:t>
      </w:r>
      <w:r w:rsidR="001B6E04">
        <w:t>A11A1/95</w:t>
      </w:r>
    </w:p>
    <w:p w14:paraId="440796BC" w14:textId="648E283B" w:rsidR="002939D9" w:rsidRDefault="004360CE">
      <w:r>
        <w:rPr>
          <w:rStyle w:val="Artdef"/>
        </w:rPr>
        <w:t>54BIS.2</w:t>
      </w:r>
      <w:r>
        <w:tab/>
      </w:r>
      <w:r w:rsidR="00845A78" w:rsidRPr="006E0DBB">
        <w:t>2)</w:t>
      </w:r>
      <w:r w:rsidR="00845A78" w:rsidRPr="006E0DBB">
        <w:tab/>
        <w:t>The ACS should be in accordance with the most recent versions of Recommendation ITU</w:t>
      </w:r>
      <w:r w:rsidR="00845A78" w:rsidRPr="006E0DBB">
        <w:noBreakHyphen/>
        <w:t>R M.541 and Recommendation ITU</w:t>
      </w:r>
      <w:r w:rsidR="00845A78" w:rsidRPr="006E0DBB">
        <w:noBreakHyphen/>
        <w:t>R M.493.</w:t>
      </w:r>
      <w:r w:rsidR="00845A78" w:rsidRPr="006E0DBB">
        <w:rPr>
          <w:sz w:val="16"/>
          <w:szCs w:val="16"/>
        </w:rPr>
        <w:t>     (WRC</w:t>
      </w:r>
      <w:r w:rsidR="00845A78" w:rsidRPr="006E0DBB">
        <w:rPr>
          <w:sz w:val="16"/>
          <w:szCs w:val="16"/>
        </w:rPr>
        <w:noBreakHyphen/>
        <w:t>23)</w:t>
      </w:r>
    </w:p>
    <w:p w14:paraId="722E9105" w14:textId="2B7F2E27" w:rsidR="002939D9" w:rsidRDefault="004360CE">
      <w:pPr>
        <w:pStyle w:val="Reasons"/>
      </w:pPr>
      <w:r>
        <w:rPr>
          <w:b/>
        </w:rPr>
        <w:t>Reasons:</w:t>
      </w:r>
      <w:r>
        <w:tab/>
      </w:r>
      <w:r w:rsidR="00845A78">
        <w:t>Introduction of the ACS.</w:t>
      </w:r>
    </w:p>
    <w:p w14:paraId="3DF8AB64" w14:textId="391BB607" w:rsidR="002939D9" w:rsidRDefault="004360CE">
      <w:pPr>
        <w:pStyle w:val="Proposal"/>
      </w:pPr>
      <w:r>
        <w:t>MOD</w:t>
      </w:r>
      <w:r>
        <w:tab/>
        <w:t>EUR/</w:t>
      </w:r>
      <w:r w:rsidR="00EF0029">
        <w:t>XXXX</w:t>
      </w:r>
      <w:r w:rsidR="001B6E04">
        <w:t>A11A1/96</w:t>
      </w:r>
    </w:p>
    <w:p w14:paraId="07D3FB9D" w14:textId="555F53A8" w:rsidR="00E240A1" w:rsidRPr="009735C7" w:rsidRDefault="004360CE" w:rsidP="009735C7">
      <w:pPr>
        <w:pStyle w:val="AppendixNo"/>
      </w:pPr>
      <w:bookmarkStart w:id="265" w:name="_Toc42084178"/>
      <w:r w:rsidRPr="00B00D58">
        <w:t xml:space="preserve">APPENDIX </w:t>
      </w:r>
      <w:r w:rsidRPr="00B00D58">
        <w:rPr>
          <w:rStyle w:val="href"/>
        </w:rPr>
        <w:t>14</w:t>
      </w:r>
      <w:r w:rsidRPr="00B00D58">
        <w:t xml:space="preserve"> (REV.WRC</w:t>
      </w:r>
      <w:r w:rsidRPr="00B00D58">
        <w:noBreakHyphen/>
      </w:r>
      <w:del w:id="266" w:author="CEPT" w:date="2023-08-24T14:42:00Z">
        <w:r w:rsidRPr="00B00D58" w:rsidDel="00E6722B">
          <w:delText>07</w:delText>
        </w:r>
      </w:del>
      <w:ins w:id="267" w:author="CEPT" w:date="2023-08-24T14:42:00Z">
        <w:r w:rsidR="00E6722B" w:rsidRPr="00B00D58">
          <w:t>23</w:t>
        </w:r>
      </w:ins>
      <w:r w:rsidRPr="00B00D58">
        <w:t>)</w:t>
      </w:r>
      <w:bookmarkEnd w:id="265"/>
    </w:p>
    <w:p w14:paraId="6A68792B" w14:textId="77777777" w:rsidR="00E240A1" w:rsidRDefault="004360CE" w:rsidP="00496979">
      <w:pPr>
        <w:pStyle w:val="Appendixtitle"/>
      </w:pPr>
      <w:bookmarkStart w:id="268" w:name="_Toc328648932"/>
      <w:bookmarkStart w:id="269" w:name="_Toc42084179"/>
      <w:r>
        <w:t>Phonetic alphabet and figure code</w:t>
      </w:r>
      <w:bookmarkEnd w:id="268"/>
      <w:bookmarkEnd w:id="269"/>
    </w:p>
    <w:p w14:paraId="44FD5D3C" w14:textId="5013FE86" w:rsidR="00E240A1" w:rsidRDefault="004360CE" w:rsidP="00496979">
      <w:pPr>
        <w:pStyle w:val="Appendixref"/>
      </w:pPr>
      <w:r>
        <w:t xml:space="preserve">(See Articles </w:t>
      </w:r>
      <w:del w:id="270" w:author="CEPT" w:date="2023-08-24T14:42:00Z">
        <w:r w:rsidRPr="00CD7913" w:rsidDel="00E6722B">
          <w:rPr>
            <w:rStyle w:val="Provsplit"/>
          </w:rPr>
          <w:delText>30</w:delText>
        </w:r>
        <w:r w:rsidDel="00E6722B">
          <w:delText xml:space="preserve"> </w:delText>
        </w:r>
      </w:del>
      <w:ins w:id="271" w:author="CEPT" w:date="2023-08-24T14:42:00Z">
        <w:r w:rsidR="00E6722B">
          <w:rPr>
            <w:rStyle w:val="Provsplit"/>
          </w:rPr>
          <w:t>32</w:t>
        </w:r>
        <w:r w:rsidR="00E6722B">
          <w:t xml:space="preserve"> </w:t>
        </w:r>
      </w:ins>
      <w:r>
        <w:t xml:space="preserve">and </w:t>
      </w:r>
      <w:r w:rsidRPr="00CD7913">
        <w:rPr>
          <w:rStyle w:val="Provsplit"/>
        </w:rPr>
        <w:t>57</w:t>
      </w:r>
      <w:r>
        <w:t>)</w:t>
      </w:r>
      <w:r>
        <w:rPr>
          <w:sz w:val="16"/>
          <w:szCs w:val="16"/>
        </w:rPr>
        <w:t>     </w:t>
      </w:r>
      <w:r w:rsidRPr="00CD7913">
        <w:rPr>
          <w:sz w:val="16"/>
          <w:szCs w:val="16"/>
        </w:rPr>
        <w:t>(</w:t>
      </w:r>
      <w:r>
        <w:rPr>
          <w:sz w:val="16"/>
          <w:szCs w:val="16"/>
        </w:rPr>
        <w:t>WRC</w:t>
      </w:r>
      <w:r>
        <w:rPr>
          <w:sz w:val="16"/>
          <w:szCs w:val="16"/>
        </w:rPr>
        <w:noBreakHyphen/>
      </w:r>
      <w:del w:id="272" w:author="CEPT" w:date="2023-08-24T14:43:00Z">
        <w:r w:rsidRPr="00CD7913" w:rsidDel="00E6722B">
          <w:rPr>
            <w:sz w:val="16"/>
            <w:szCs w:val="16"/>
          </w:rPr>
          <w:delText>07</w:delText>
        </w:r>
      </w:del>
      <w:ins w:id="273" w:author="CEPT" w:date="2023-08-24T14:43:00Z">
        <w:r w:rsidR="00E6722B">
          <w:rPr>
            <w:sz w:val="16"/>
            <w:szCs w:val="16"/>
          </w:rPr>
          <w:t>23</w:t>
        </w:r>
      </w:ins>
      <w:r w:rsidRPr="00CD7913">
        <w:rPr>
          <w:sz w:val="16"/>
          <w:szCs w:val="16"/>
        </w:rPr>
        <w:t>)</w:t>
      </w:r>
    </w:p>
    <w:p w14:paraId="46EE8EE1" w14:textId="17B43ABF" w:rsidR="00E240A1" w:rsidRDefault="00542A8E" w:rsidP="00496979">
      <w:pPr>
        <w:pStyle w:val="Normalaftertitle"/>
      </w:pPr>
      <w:r>
        <w:t>…</w:t>
      </w:r>
    </w:p>
    <w:p w14:paraId="02432A26" w14:textId="7D564282" w:rsidR="00542A8E" w:rsidRDefault="00542A8E" w:rsidP="00542A8E">
      <w:pPr>
        <w:pStyle w:val="Reasons"/>
      </w:pPr>
      <w:r>
        <w:rPr>
          <w:b/>
        </w:rPr>
        <w:t>Reasons:</w:t>
      </w:r>
      <w:r>
        <w:tab/>
      </w:r>
      <w:r w:rsidR="0086568F" w:rsidRPr="006E0DBB">
        <w:t xml:space="preserve">This is an editorial mistake. Articles referring to Appendix </w:t>
      </w:r>
      <w:r w:rsidR="0086568F" w:rsidRPr="006E0DBB">
        <w:rPr>
          <w:b/>
          <w:bCs/>
        </w:rPr>
        <w:t>14</w:t>
      </w:r>
      <w:r w:rsidR="0086568F" w:rsidRPr="006E0DBB">
        <w:t xml:space="preserve"> are Articles </w:t>
      </w:r>
      <w:r w:rsidR="0086568F" w:rsidRPr="006E0DBB">
        <w:rPr>
          <w:b/>
          <w:bCs/>
        </w:rPr>
        <w:t>32</w:t>
      </w:r>
      <w:r w:rsidR="0086568F" w:rsidRPr="006E0DBB">
        <w:t xml:space="preserve"> (</w:t>
      </w:r>
      <w:r w:rsidR="0086568F" w:rsidRPr="006E0DBB">
        <w:rPr>
          <w:b/>
          <w:bCs/>
        </w:rPr>
        <w:t>32.7</w:t>
      </w:r>
      <w:r w:rsidR="0086568F" w:rsidRPr="006E0DBB">
        <w:t xml:space="preserve">) and </w:t>
      </w:r>
      <w:r w:rsidR="0086568F" w:rsidRPr="006E0DBB">
        <w:rPr>
          <w:b/>
          <w:bCs/>
        </w:rPr>
        <w:t xml:space="preserve">57 </w:t>
      </w:r>
      <w:r w:rsidR="0086568F" w:rsidRPr="006E0DBB">
        <w:t>(</w:t>
      </w:r>
      <w:r w:rsidR="0086568F" w:rsidRPr="006E0DBB">
        <w:rPr>
          <w:b/>
          <w:bCs/>
        </w:rPr>
        <w:t>57.7</w:t>
      </w:r>
      <w:r w:rsidR="0086568F" w:rsidRPr="006E0DBB">
        <w:t xml:space="preserve">) instead of Articles </w:t>
      </w:r>
      <w:r w:rsidR="0086568F" w:rsidRPr="006E0DBB">
        <w:rPr>
          <w:b/>
          <w:bCs/>
        </w:rPr>
        <w:t>30</w:t>
      </w:r>
      <w:r w:rsidR="0086568F" w:rsidRPr="006E0DBB">
        <w:t xml:space="preserve"> and </w:t>
      </w:r>
      <w:r w:rsidR="0086568F" w:rsidRPr="006E0DBB">
        <w:rPr>
          <w:b/>
          <w:bCs/>
        </w:rPr>
        <w:t>57</w:t>
      </w:r>
      <w:r w:rsidR="0086568F" w:rsidRPr="006E0DBB">
        <w:t>.</w:t>
      </w:r>
    </w:p>
    <w:p w14:paraId="17E5A7E5" w14:textId="77777777" w:rsidR="00E240A1" w:rsidRDefault="004360CE" w:rsidP="00496979">
      <w:pPr>
        <w:pStyle w:val="AppendixNo"/>
      </w:pPr>
      <w:bookmarkStart w:id="274" w:name="_Toc42084180"/>
      <w:r>
        <w:lastRenderedPageBreak/>
        <w:t xml:space="preserve">APPENDIX </w:t>
      </w:r>
      <w:r>
        <w:rPr>
          <w:rStyle w:val="href"/>
          <w:szCs w:val="28"/>
        </w:rPr>
        <w:t>15</w:t>
      </w:r>
      <w:r>
        <w:rPr>
          <w:szCs w:val="28"/>
        </w:rPr>
        <w:t xml:space="preserve"> </w:t>
      </w:r>
      <w:r>
        <w:t>(REV.WRC</w:t>
      </w:r>
      <w:r>
        <w:noBreakHyphen/>
      </w:r>
      <w:r>
        <w:rPr>
          <w:szCs w:val="24"/>
        </w:rPr>
        <w:t>19</w:t>
      </w:r>
      <w:r>
        <w:t>)</w:t>
      </w:r>
      <w:bookmarkEnd w:id="274"/>
    </w:p>
    <w:p w14:paraId="6066C492" w14:textId="77777777" w:rsidR="00E240A1" w:rsidRDefault="004360CE" w:rsidP="00496979">
      <w:pPr>
        <w:pStyle w:val="Appendixtitle"/>
      </w:pPr>
      <w:bookmarkStart w:id="275" w:name="_Toc35789223"/>
      <w:bookmarkStart w:id="276" w:name="_Toc35856920"/>
      <w:bookmarkStart w:id="277" w:name="_Toc35877554"/>
      <w:bookmarkStart w:id="278" w:name="_Toc35963495"/>
      <w:bookmarkStart w:id="279" w:name="_Toc42084181"/>
      <w:r>
        <w:t>Frequencies for distress and safety communications for the Global</w:t>
      </w:r>
      <w:r>
        <w:br/>
        <w:t>Maritime Distress and Safety System</w:t>
      </w:r>
      <w:bookmarkEnd w:id="275"/>
      <w:bookmarkEnd w:id="276"/>
      <w:bookmarkEnd w:id="277"/>
      <w:bookmarkEnd w:id="278"/>
      <w:bookmarkEnd w:id="279"/>
    </w:p>
    <w:p w14:paraId="619000B6" w14:textId="126997F0" w:rsidR="002939D9" w:rsidRDefault="004360CE">
      <w:pPr>
        <w:pStyle w:val="Proposal"/>
      </w:pPr>
      <w:r>
        <w:t>MOD</w:t>
      </w:r>
      <w:r>
        <w:tab/>
        <w:t>EUR/</w:t>
      </w:r>
      <w:r w:rsidR="00EF0029">
        <w:t>XXXX</w:t>
      </w:r>
      <w:r w:rsidR="001B6E04">
        <w:t>A11A1/97</w:t>
      </w:r>
    </w:p>
    <w:p w14:paraId="6C7820A1" w14:textId="453B6E3A" w:rsidR="00E240A1" w:rsidRPr="005C05B6" w:rsidRDefault="004360CE" w:rsidP="00496979">
      <w:pPr>
        <w:pStyle w:val="TableNo"/>
      </w:pPr>
      <w:r w:rsidRPr="005C05B6">
        <w:t>TABLE  15-1</w:t>
      </w:r>
      <w:r w:rsidRPr="00672737">
        <w:rPr>
          <w:sz w:val="16"/>
        </w:rPr>
        <w:t>     (</w:t>
      </w:r>
      <w:r>
        <w:rPr>
          <w:caps w:val="0"/>
          <w:sz w:val="16"/>
          <w:szCs w:val="16"/>
        </w:rPr>
        <w:t>WRC</w:t>
      </w:r>
      <w:r>
        <w:rPr>
          <w:caps w:val="0"/>
          <w:sz w:val="16"/>
          <w:szCs w:val="16"/>
        </w:rPr>
        <w:noBreakHyphen/>
      </w:r>
      <w:del w:id="280" w:author="CEPT" w:date="2023-08-24T14:44:00Z">
        <w:r w:rsidRPr="005E0F8A" w:rsidDel="003E7F40">
          <w:rPr>
            <w:caps w:val="0"/>
            <w:sz w:val="16"/>
            <w:szCs w:val="16"/>
          </w:rPr>
          <w:delText>07</w:delText>
        </w:r>
      </w:del>
      <w:ins w:id="281" w:author="CEPT" w:date="2023-08-24T14:44:00Z">
        <w:r w:rsidR="003E7F40">
          <w:rPr>
            <w:caps w:val="0"/>
            <w:sz w:val="16"/>
            <w:szCs w:val="16"/>
          </w:rPr>
          <w:t>23</w:t>
        </w:r>
      </w:ins>
      <w:r w:rsidRPr="005E0F8A">
        <w:rPr>
          <w:caps w:val="0"/>
          <w:sz w:val="16"/>
          <w:szCs w:val="16"/>
        </w:rPr>
        <w:t>)</w:t>
      </w:r>
    </w:p>
    <w:p w14:paraId="5788AA83" w14:textId="77777777" w:rsidR="00E240A1" w:rsidRPr="005C05B6" w:rsidRDefault="004360CE" w:rsidP="00496979">
      <w:pPr>
        <w:pStyle w:val="Tabletitle"/>
      </w:pPr>
      <w:r w:rsidRPr="005C05B6">
        <w:t>Frequencies below 30</w:t>
      </w:r>
      <w:r>
        <w:t> MHz</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496979" w:rsidRPr="005C05B6" w14:paraId="7C74212E" w14:textId="77777777" w:rsidTr="003E7F40">
        <w:trPr>
          <w:jc w:val="center"/>
        </w:trPr>
        <w:tc>
          <w:tcPr>
            <w:tcW w:w="1308" w:type="dxa"/>
            <w:vAlign w:val="center"/>
          </w:tcPr>
          <w:p w14:paraId="31023E54" w14:textId="77777777" w:rsidR="00E240A1" w:rsidRPr="005C05B6" w:rsidRDefault="004360CE" w:rsidP="00496979">
            <w:pPr>
              <w:pStyle w:val="Tablehead"/>
            </w:pPr>
            <w:r w:rsidRPr="005C05B6">
              <w:t>Frequency</w:t>
            </w:r>
            <w:r w:rsidRPr="005C05B6">
              <w:br/>
              <w:t>(kHz)</w:t>
            </w:r>
          </w:p>
        </w:tc>
        <w:tc>
          <w:tcPr>
            <w:tcW w:w="1423" w:type="dxa"/>
            <w:vAlign w:val="center"/>
          </w:tcPr>
          <w:p w14:paraId="3E1DF515" w14:textId="77777777" w:rsidR="00E240A1" w:rsidRPr="005C05B6" w:rsidRDefault="004360CE" w:rsidP="00496979">
            <w:pPr>
              <w:pStyle w:val="Tablehead"/>
            </w:pPr>
            <w:r w:rsidRPr="005C05B6">
              <w:t>Description</w:t>
            </w:r>
            <w:r w:rsidRPr="005C05B6">
              <w:br/>
              <w:t>of usage</w:t>
            </w:r>
          </w:p>
        </w:tc>
        <w:tc>
          <w:tcPr>
            <w:tcW w:w="6908" w:type="dxa"/>
            <w:vAlign w:val="center"/>
          </w:tcPr>
          <w:p w14:paraId="1E4FF4EE" w14:textId="77777777" w:rsidR="00E240A1" w:rsidRPr="005C05B6" w:rsidRDefault="004360CE" w:rsidP="00496979">
            <w:pPr>
              <w:pStyle w:val="Tablehead"/>
            </w:pPr>
            <w:r w:rsidRPr="005C05B6">
              <w:t>Notes</w:t>
            </w:r>
          </w:p>
        </w:tc>
      </w:tr>
      <w:tr w:rsidR="00496979" w:rsidRPr="000F0888" w14:paraId="5816AE8C" w14:textId="77777777" w:rsidTr="003E7F40">
        <w:trPr>
          <w:jc w:val="center"/>
        </w:trPr>
        <w:tc>
          <w:tcPr>
            <w:tcW w:w="1308" w:type="dxa"/>
          </w:tcPr>
          <w:p w14:paraId="0E29CFEF" w14:textId="77777777" w:rsidR="00E240A1" w:rsidRPr="005C05B6" w:rsidRDefault="004360CE" w:rsidP="00496979">
            <w:pPr>
              <w:pStyle w:val="Tabletext"/>
              <w:jc w:val="center"/>
            </w:pPr>
            <w:r w:rsidRPr="005C05B6">
              <w:t>490</w:t>
            </w:r>
          </w:p>
        </w:tc>
        <w:tc>
          <w:tcPr>
            <w:tcW w:w="1423" w:type="dxa"/>
          </w:tcPr>
          <w:p w14:paraId="751ABECA" w14:textId="77777777" w:rsidR="00E240A1" w:rsidRPr="005C05B6" w:rsidRDefault="004360CE" w:rsidP="00496979">
            <w:pPr>
              <w:pStyle w:val="Tabletext"/>
              <w:jc w:val="center"/>
            </w:pPr>
            <w:r w:rsidRPr="005C05B6">
              <w:t>MSI</w:t>
            </w:r>
          </w:p>
        </w:tc>
        <w:tc>
          <w:tcPr>
            <w:tcW w:w="6908" w:type="dxa"/>
          </w:tcPr>
          <w:p w14:paraId="1E1649B7" w14:textId="77777777" w:rsidR="00E240A1" w:rsidRPr="000F0888" w:rsidRDefault="004360CE" w:rsidP="00496979">
            <w:pPr>
              <w:pStyle w:val="Tabletext"/>
              <w:rPr>
                <w:lang w:val="en-US"/>
              </w:rPr>
            </w:pPr>
            <w:r w:rsidRPr="000F0888">
              <w:rPr>
                <w:lang w:val="en-US"/>
              </w:rPr>
              <w:t>The frequency 490</w:t>
            </w:r>
            <w:r>
              <w:rPr>
                <w:lang w:val="en-US"/>
              </w:rPr>
              <w:t> kHz</w:t>
            </w:r>
            <w:r w:rsidRPr="000F0888">
              <w:rPr>
                <w:lang w:val="en-US"/>
              </w:rPr>
              <w:t xml:space="preserve"> is used exclusively for maritime safety information (MSI)</w:t>
            </w:r>
            <w:r>
              <w:rPr>
                <w:lang w:val="en-US"/>
              </w:rPr>
              <w:t>.</w:t>
            </w:r>
            <w:r w:rsidRPr="00672737">
              <w:rPr>
                <w:sz w:val="16"/>
                <w:lang w:val="en-US"/>
              </w:rPr>
              <w:t>     (</w:t>
            </w:r>
            <w:r>
              <w:rPr>
                <w:sz w:val="16"/>
                <w:szCs w:val="16"/>
                <w:lang w:val="en-US"/>
              </w:rPr>
              <w:t>WRC</w:t>
            </w:r>
            <w:r>
              <w:rPr>
                <w:sz w:val="16"/>
                <w:szCs w:val="16"/>
                <w:lang w:val="en-US"/>
              </w:rPr>
              <w:noBreakHyphen/>
            </w:r>
            <w:r w:rsidRPr="000F0888">
              <w:rPr>
                <w:sz w:val="16"/>
                <w:szCs w:val="16"/>
                <w:lang w:val="en-US"/>
              </w:rPr>
              <w:t>03)</w:t>
            </w:r>
          </w:p>
        </w:tc>
      </w:tr>
      <w:tr w:rsidR="003E7F40" w:rsidRPr="006E0DBB" w14:paraId="59899A4E" w14:textId="77777777" w:rsidTr="008E64A2">
        <w:trPr>
          <w:jc w:val="center"/>
          <w:ins w:id="282" w:author="CEPT" w:date="2023-08-24T14:44:00Z"/>
        </w:trPr>
        <w:tc>
          <w:tcPr>
            <w:tcW w:w="1308" w:type="dxa"/>
          </w:tcPr>
          <w:p w14:paraId="76ECA503" w14:textId="77777777" w:rsidR="003E7F40" w:rsidRPr="006E0DBB" w:rsidRDefault="003E7F40" w:rsidP="008E64A2">
            <w:pPr>
              <w:pStyle w:val="Tabletext"/>
              <w:jc w:val="center"/>
              <w:rPr>
                <w:ins w:id="283" w:author="CEPT" w:date="2023-08-24T14:44:00Z"/>
              </w:rPr>
            </w:pPr>
            <w:ins w:id="284" w:author="CEPT" w:date="2023-08-24T14:44:00Z">
              <w:r w:rsidRPr="006E0DBB">
                <w:t>500</w:t>
              </w:r>
            </w:ins>
          </w:p>
        </w:tc>
        <w:tc>
          <w:tcPr>
            <w:tcW w:w="1423" w:type="dxa"/>
          </w:tcPr>
          <w:p w14:paraId="6F835D9F" w14:textId="77777777" w:rsidR="003E7F40" w:rsidRPr="006E0DBB" w:rsidRDefault="003E7F40" w:rsidP="008E64A2">
            <w:pPr>
              <w:pStyle w:val="Tabletext"/>
              <w:jc w:val="center"/>
              <w:rPr>
                <w:ins w:id="285" w:author="CEPT" w:date="2023-08-24T14:44:00Z"/>
              </w:rPr>
            </w:pPr>
            <w:ins w:id="286" w:author="CEPT" w:date="2023-08-24T14:44:00Z">
              <w:r w:rsidRPr="006E0DBB">
                <w:t>MSI</w:t>
              </w:r>
            </w:ins>
          </w:p>
        </w:tc>
        <w:tc>
          <w:tcPr>
            <w:tcW w:w="6908" w:type="dxa"/>
          </w:tcPr>
          <w:p w14:paraId="1DAB8E95" w14:textId="77777777" w:rsidR="003E7F40" w:rsidRPr="006E0DBB" w:rsidRDefault="003E7F40" w:rsidP="008E64A2">
            <w:pPr>
              <w:pStyle w:val="Tabletext"/>
              <w:rPr>
                <w:ins w:id="287" w:author="CEPT" w:date="2023-08-24T14:44:00Z"/>
                <w:lang w:val="en-US"/>
              </w:rPr>
            </w:pPr>
            <w:ins w:id="288" w:author="CEPT" w:date="2023-08-24T14:44:00Z">
              <w:r w:rsidRPr="006E0DBB">
                <w:t xml:space="preserve">The frequency 500 kHz is used exclusively by the international NAVDAT system (see Resolution </w:t>
              </w:r>
              <w:r w:rsidRPr="006E0DBB">
                <w:rPr>
                  <w:b/>
                  <w:bCs/>
                </w:rPr>
                <w:t>[EUR-A111-NAVDAT-Coordination] (WRC-23)</w:t>
              </w:r>
              <w:r w:rsidRPr="006E0DBB">
                <w:t>).</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496979" w:rsidRPr="000F0888" w14:paraId="08BE1CD3" w14:textId="77777777" w:rsidTr="003E7F40">
        <w:trPr>
          <w:jc w:val="center"/>
        </w:trPr>
        <w:tc>
          <w:tcPr>
            <w:tcW w:w="1308" w:type="dxa"/>
          </w:tcPr>
          <w:p w14:paraId="79330C1E" w14:textId="77777777" w:rsidR="00E240A1" w:rsidRPr="005C05B6" w:rsidRDefault="004360CE" w:rsidP="00496979">
            <w:pPr>
              <w:pStyle w:val="Tabletext"/>
              <w:jc w:val="center"/>
            </w:pPr>
            <w:r w:rsidRPr="005C05B6">
              <w:t>518</w:t>
            </w:r>
          </w:p>
        </w:tc>
        <w:tc>
          <w:tcPr>
            <w:tcW w:w="1423" w:type="dxa"/>
          </w:tcPr>
          <w:p w14:paraId="3664E43E" w14:textId="77777777" w:rsidR="00E240A1" w:rsidRPr="005C05B6" w:rsidRDefault="004360CE" w:rsidP="00496979">
            <w:pPr>
              <w:pStyle w:val="Tabletext"/>
              <w:jc w:val="center"/>
            </w:pPr>
            <w:r w:rsidRPr="005C05B6">
              <w:t>MSI</w:t>
            </w:r>
          </w:p>
        </w:tc>
        <w:tc>
          <w:tcPr>
            <w:tcW w:w="6908" w:type="dxa"/>
          </w:tcPr>
          <w:p w14:paraId="5794F66A" w14:textId="77777777" w:rsidR="00E240A1" w:rsidRPr="000F0888" w:rsidRDefault="004360CE" w:rsidP="00496979">
            <w:pPr>
              <w:pStyle w:val="Tabletext"/>
              <w:rPr>
                <w:lang w:val="en-US"/>
              </w:rPr>
            </w:pPr>
            <w:r w:rsidRPr="000F0888">
              <w:rPr>
                <w:lang w:val="en-US"/>
              </w:rPr>
              <w:t>The frequency 518</w:t>
            </w:r>
            <w:r>
              <w:rPr>
                <w:lang w:val="en-US"/>
              </w:rPr>
              <w:t> kHz</w:t>
            </w:r>
            <w:r w:rsidRPr="000F0888">
              <w:rPr>
                <w:lang w:val="en-US"/>
              </w:rPr>
              <w:t xml:space="preserve"> is used exclusively by the international NAVTEX system.</w:t>
            </w:r>
          </w:p>
        </w:tc>
      </w:tr>
      <w:tr w:rsidR="00496979" w:rsidRPr="005C05B6" w:rsidDel="009847C2" w14:paraId="6A7D71EB" w14:textId="120045E1" w:rsidTr="003E7F40">
        <w:trPr>
          <w:jc w:val="center"/>
          <w:del w:id="289" w:author="CEPT" w:date="2023-08-24T14:44:00Z"/>
        </w:trPr>
        <w:tc>
          <w:tcPr>
            <w:tcW w:w="1308" w:type="dxa"/>
          </w:tcPr>
          <w:p w14:paraId="006475BE" w14:textId="39D0383D" w:rsidR="00E240A1" w:rsidRPr="005C05B6" w:rsidDel="009847C2" w:rsidRDefault="004360CE" w:rsidP="00496979">
            <w:pPr>
              <w:pStyle w:val="Tabletext"/>
              <w:jc w:val="center"/>
              <w:rPr>
                <w:del w:id="290" w:author="CEPT" w:date="2023-08-24T14:44:00Z"/>
              </w:rPr>
            </w:pPr>
            <w:del w:id="291" w:author="CEPT" w:date="2023-08-24T14:44:00Z">
              <w:r w:rsidRPr="005C05B6" w:rsidDel="009847C2">
                <w:delText>*2 174.5</w:delText>
              </w:r>
            </w:del>
          </w:p>
        </w:tc>
        <w:tc>
          <w:tcPr>
            <w:tcW w:w="1423" w:type="dxa"/>
          </w:tcPr>
          <w:p w14:paraId="29059825" w14:textId="17D1FADF" w:rsidR="00E240A1" w:rsidRPr="005C05B6" w:rsidDel="009847C2" w:rsidRDefault="004360CE" w:rsidP="00496979">
            <w:pPr>
              <w:pStyle w:val="Tabletext"/>
              <w:jc w:val="center"/>
              <w:rPr>
                <w:del w:id="292" w:author="CEPT" w:date="2023-08-24T14:44:00Z"/>
              </w:rPr>
            </w:pPr>
            <w:del w:id="293" w:author="CEPT" w:date="2023-08-24T14:44:00Z">
              <w:r w:rsidRPr="005C05B6" w:rsidDel="009847C2">
                <w:delText>NBDP-COM</w:delText>
              </w:r>
            </w:del>
          </w:p>
        </w:tc>
        <w:tc>
          <w:tcPr>
            <w:tcW w:w="6908" w:type="dxa"/>
          </w:tcPr>
          <w:p w14:paraId="56AA9E08" w14:textId="6D91EB64" w:rsidR="00E240A1" w:rsidRPr="005C05B6" w:rsidDel="009847C2" w:rsidRDefault="00E240A1" w:rsidP="00496979">
            <w:pPr>
              <w:pStyle w:val="Tabletext"/>
              <w:rPr>
                <w:del w:id="294" w:author="CEPT" w:date="2023-08-24T14:44:00Z"/>
              </w:rPr>
            </w:pPr>
          </w:p>
        </w:tc>
      </w:tr>
      <w:tr w:rsidR="00496979" w:rsidRPr="005C05B6" w14:paraId="60609492" w14:textId="77777777" w:rsidTr="003E7F40">
        <w:trPr>
          <w:jc w:val="center"/>
        </w:trPr>
        <w:tc>
          <w:tcPr>
            <w:tcW w:w="1308" w:type="dxa"/>
          </w:tcPr>
          <w:p w14:paraId="69883C7B" w14:textId="77777777" w:rsidR="00E240A1" w:rsidRPr="005C05B6" w:rsidRDefault="004360CE" w:rsidP="00496979">
            <w:pPr>
              <w:pStyle w:val="Tabletext"/>
              <w:jc w:val="center"/>
            </w:pPr>
            <w:r w:rsidRPr="005C05B6">
              <w:t>*2 182</w:t>
            </w:r>
          </w:p>
        </w:tc>
        <w:tc>
          <w:tcPr>
            <w:tcW w:w="1423" w:type="dxa"/>
          </w:tcPr>
          <w:p w14:paraId="2A851B0B" w14:textId="77777777" w:rsidR="00E240A1" w:rsidRPr="005C05B6" w:rsidRDefault="004360CE" w:rsidP="00496979">
            <w:pPr>
              <w:pStyle w:val="Tabletext"/>
              <w:jc w:val="center"/>
            </w:pPr>
            <w:r w:rsidRPr="005C05B6">
              <w:t>RTP-COM</w:t>
            </w:r>
          </w:p>
        </w:tc>
        <w:tc>
          <w:tcPr>
            <w:tcW w:w="6908" w:type="dxa"/>
          </w:tcPr>
          <w:p w14:paraId="4F6B3F19" w14:textId="77777777" w:rsidR="00E240A1" w:rsidRPr="005C05B6" w:rsidRDefault="004360CE" w:rsidP="00496979">
            <w:pPr>
              <w:pStyle w:val="Tabletext"/>
            </w:pPr>
            <w:r w:rsidRPr="000F0888">
              <w:rPr>
                <w:lang w:val="en-US"/>
              </w:rPr>
              <w:t>The frequency 2 182</w:t>
            </w:r>
            <w:r>
              <w:rPr>
                <w:lang w:val="en-US"/>
              </w:rPr>
              <w:t> kHz</w:t>
            </w:r>
            <w:r w:rsidRPr="000F0888">
              <w:rPr>
                <w:lang w:val="en-US"/>
              </w:rPr>
              <w:t xml:space="preserve"> uses class of emission J3E. </w:t>
            </w:r>
            <w:r w:rsidRPr="005C05B6">
              <w:t xml:space="preserve">See also </w:t>
            </w:r>
            <w:r>
              <w:t>No. </w:t>
            </w:r>
            <w:r w:rsidRPr="000F0888">
              <w:rPr>
                <w:b/>
                <w:bCs/>
              </w:rPr>
              <w:t>52.190</w:t>
            </w:r>
            <w:r w:rsidRPr="005C05B6">
              <w:t>.</w:t>
            </w:r>
          </w:p>
        </w:tc>
      </w:tr>
      <w:tr w:rsidR="00496979" w:rsidRPr="005C05B6" w14:paraId="392FF683" w14:textId="77777777" w:rsidTr="003E7F40">
        <w:trPr>
          <w:jc w:val="center"/>
        </w:trPr>
        <w:tc>
          <w:tcPr>
            <w:tcW w:w="1308" w:type="dxa"/>
          </w:tcPr>
          <w:p w14:paraId="743093DB" w14:textId="77777777" w:rsidR="00E240A1" w:rsidRPr="005C05B6" w:rsidRDefault="004360CE" w:rsidP="00496979">
            <w:pPr>
              <w:pStyle w:val="Tabletext"/>
              <w:jc w:val="center"/>
            </w:pPr>
            <w:r w:rsidRPr="005C05B6">
              <w:t>*2 187.5</w:t>
            </w:r>
          </w:p>
        </w:tc>
        <w:tc>
          <w:tcPr>
            <w:tcW w:w="1423" w:type="dxa"/>
          </w:tcPr>
          <w:p w14:paraId="06A52B34" w14:textId="77777777" w:rsidR="00E240A1" w:rsidRPr="005C05B6" w:rsidRDefault="004360CE" w:rsidP="00496979">
            <w:pPr>
              <w:pStyle w:val="Tabletext"/>
              <w:jc w:val="center"/>
            </w:pPr>
            <w:r w:rsidRPr="005C05B6">
              <w:t>DSC</w:t>
            </w:r>
          </w:p>
        </w:tc>
        <w:tc>
          <w:tcPr>
            <w:tcW w:w="6908" w:type="dxa"/>
          </w:tcPr>
          <w:p w14:paraId="09771A13" w14:textId="77777777" w:rsidR="00E240A1" w:rsidRPr="005C05B6" w:rsidRDefault="00E240A1" w:rsidP="00496979">
            <w:pPr>
              <w:pStyle w:val="Tabletext"/>
            </w:pPr>
          </w:p>
        </w:tc>
      </w:tr>
      <w:tr w:rsidR="00496979" w:rsidRPr="000F0888" w14:paraId="7C83BAC7" w14:textId="77777777" w:rsidTr="003E7F40">
        <w:trPr>
          <w:jc w:val="center"/>
        </w:trPr>
        <w:tc>
          <w:tcPr>
            <w:tcW w:w="1308" w:type="dxa"/>
          </w:tcPr>
          <w:p w14:paraId="0010CE7E" w14:textId="77777777" w:rsidR="00E240A1" w:rsidRPr="005C05B6" w:rsidRDefault="004360CE" w:rsidP="00496979">
            <w:pPr>
              <w:pStyle w:val="Tabletext"/>
              <w:jc w:val="center"/>
            </w:pPr>
            <w:r w:rsidRPr="005C05B6">
              <w:t>3 023</w:t>
            </w:r>
          </w:p>
        </w:tc>
        <w:tc>
          <w:tcPr>
            <w:tcW w:w="1423" w:type="dxa"/>
          </w:tcPr>
          <w:p w14:paraId="1FCE7584" w14:textId="77777777" w:rsidR="00E240A1" w:rsidRPr="005C05B6" w:rsidRDefault="004360CE" w:rsidP="00496979">
            <w:pPr>
              <w:pStyle w:val="Tabletext"/>
              <w:jc w:val="center"/>
            </w:pPr>
            <w:r w:rsidRPr="005C05B6">
              <w:t>AERO-SAR</w:t>
            </w:r>
          </w:p>
        </w:tc>
        <w:tc>
          <w:tcPr>
            <w:tcW w:w="6908" w:type="dxa"/>
          </w:tcPr>
          <w:p w14:paraId="4E7F1634" w14:textId="77777777" w:rsidR="00E240A1" w:rsidRPr="000F0888" w:rsidRDefault="004360CE" w:rsidP="00496979">
            <w:pPr>
              <w:pStyle w:val="Tabletext"/>
              <w:rPr>
                <w:lang w:val="en-US"/>
              </w:rPr>
            </w:pPr>
            <w:r w:rsidRPr="000F0888">
              <w:rPr>
                <w:lang w:val="en-US"/>
              </w:rPr>
              <w:t>The aeronautical carrier (reference) frequencies 3 023</w:t>
            </w:r>
            <w:r>
              <w:rPr>
                <w:lang w:val="en-US"/>
              </w:rPr>
              <w:t> kHz</w:t>
            </w:r>
            <w:r w:rsidRPr="000F0888">
              <w:rPr>
                <w:lang w:val="en-US"/>
              </w:rPr>
              <w:t xml:space="preserve"> and 5 680</w:t>
            </w:r>
            <w:r>
              <w:rPr>
                <w:lang w:val="en-US"/>
              </w:rPr>
              <w:t> kHz may be used for intercommuni</w:t>
            </w:r>
            <w:r w:rsidRPr="000F0888">
              <w:rPr>
                <w:lang w:val="en-US"/>
              </w:rPr>
              <w:t xml:space="preserve">cation between mobile stations engaged in coordinated search and rescue operations, and for communication between these stations and participating land stations, in accordance with the provisions of </w:t>
            </w:r>
            <w:r>
              <w:rPr>
                <w:lang w:val="en-US"/>
              </w:rPr>
              <w:t>Appendix </w:t>
            </w:r>
            <w:r w:rsidRPr="000F0888">
              <w:rPr>
                <w:b/>
                <w:bCs/>
                <w:lang w:val="en-US"/>
              </w:rPr>
              <w:t>27</w:t>
            </w:r>
            <w:r>
              <w:rPr>
                <w:lang w:val="en-US"/>
              </w:rPr>
              <w:t xml:space="preserve"> (see Nos. </w:t>
            </w:r>
            <w:r w:rsidRPr="000F0888">
              <w:rPr>
                <w:b/>
                <w:bCs/>
                <w:lang w:val="en-US"/>
              </w:rPr>
              <w:t>5.111</w:t>
            </w:r>
            <w:r w:rsidRPr="000F0888">
              <w:rPr>
                <w:lang w:val="en-US"/>
              </w:rPr>
              <w:t xml:space="preserve"> and </w:t>
            </w:r>
            <w:r w:rsidRPr="000F0888">
              <w:rPr>
                <w:b/>
                <w:bCs/>
                <w:lang w:val="en-US"/>
              </w:rPr>
              <w:t>5.115</w:t>
            </w:r>
            <w:r w:rsidRPr="000F0888">
              <w:rPr>
                <w:lang w:val="en-US"/>
              </w:rPr>
              <w:t>).</w:t>
            </w:r>
          </w:p>
        </w:tc>
      </w:tr>
      <w:tr w:rsidR="00496979" w:rsidRPr="000F0888" w14:paraId="3919DDB4" w14:textId="77777777" w:rsidTr="003E7F40">
        <w:trPr>
          <w:jc w:val="center"/>
        </w:trPr>
        <w:tc>
          <w:tcPr>
            <w:tcW w:w="1308" w:type="dxa"/>
          </w:tcPr>
          <w:p w14:paraId="64A16817" w14:textId="77777777" w:rsidR="00E240A1" w:rsidRPr="005C05B6" w:rsidRDefault="004360CE" w:rsidP="00496979">
            <w:pPr>
              <w:pStyle w:val="Tabletext"/>
              <w:jc w:val="center"/>
            </w:pPr>
            <w:r w:rsidRPr="005C05B6">
              <w:t>*4 125</w:t>
            </w:r>
          </w:p>
        </w:tc>
        <w:tc>
          <w:tcPr>
            <w:tcW w:w="1423" w:type="dxa"/>
          </w:tcPr>
          <w:p w14:paraId="1F2327AE" w14:textId="77777777" w:rsidR="00E240A1" w:rsidRPr="005C05B6" w:rsidRDefault="004360CE" w:rsidP="00496979">
            <w:pPr>
              <w:pStyle w:val="Tabletext"/>
              <w:jc w:val="center"/>
            </w:pPr>
            <w:r w:rsidRPr="005C05B6">
              <w:t>RTP-COM</w:t>
            </w:r>
          </w:p>
        </w:tc>
        <w:tc>
          <w:tcPr>
            <w:tcW w:w="6908" w:type="dxa"/>
          </w:tcPr>
          <w:p w14:paraId="22B5F237" w14:textId="77777777" w:rsidR="00E240A1" w:rsidRPr="000F0888" w:rsidRDefault="004360CE" w:rsidP="00496979">
            <w:pPr>
              <w:pStyle w:val="Tabletext"/>
              <w:rPr>
                <w:lang w:val="en-US"/>
              </w:rPr>
            </w:pPr>
            <w:r w:rsidRPr="005C05B6">
              <w:t xml:space="preserve">See also </w:t>
            </w:r>
            <w:r>
              <w:t>No. </w:t>
            </w:r>
            <w:r w:rsidRPr="000F0888">
              <w:rPr>
                <w:b/>
                <w:bCs/>
              </w:rPr>
              <w:t>52.221</w:t>
            </w:r>
            <w:r w:rsidRPr="005C05B6">
              <w:t xml:space="preserve">. </w:t>
            </w:r>
            <w:r w:rsidRPr="000F0888">
              <w:rPr>
                <w:lang w:val="en-US"/>
              </w:rPr>
              <w:t>The carrier frequency 4 125</w:t>
            </w:r>
            <w:r>
              <w:rPr>
                <w:lang w:val="en-US"/>
              </w:rPr>
              <w:t> kHz</w:t>
            </w:r>
            <w:r w:rsidRPr="000F0888">
              <w:rPr>
                <w:lang w:val="en-US"/>
              </w:rPr>
              <w:t xml:space="preserve"> may be used by aircraft stations to communicate with stations of the maritime mobile service for distress and safety purposes, including search and rescue (see </w:t>
            </w:r>
            <w:r>
              <w:rPr>
                <w:lang w:val="en-US"/>
              </w:rPr>
              <w:t>No. </w:t>
            </w:r>
            <w:r w:rsidRPr="000F0888">
              <w:rPr>
                <w:b/>
                <w:bCs/>
                <w:lang w:val="en-US"/>
              </w:rPr>
              <w:t>30.11</w:t>
            </w:r>
            <w:r w:rsidRPr="000F0888">
              <w:rPr>
                <w:lang w:val="en-US"/>
              </w:rPr>
              <w:t>).</w:t>
            </w:r>
          </w:p>
        </w:tc>
      </w:tr>
      <w:tr w:rsidR="00496979" w:rsidRPr="005C05B6" w:rsidDel="009847C2" w14:paraId="0DB5C94A" w14:textId="4FE2BBAF" w:rsidTr="003E7F40">
        <w:trPr>
          <w:jc w:val="center"/>
          <w:del w:id="295" w:author="CEPT" w:date="2023-08-24T14:44:00Z"/>
        </w:trPr>
        <w:tc>
          <w:tcPr>
            <w:tcW w:w="1308" w:type="dxa"/>
          </w:tcPr>
          <w:p w14:paraId="305B254C" w14:textId="61C6DA93" w:rsidR="00E240A1" w:rsidRPr="005C05B6" w:rsidDel="009847C2" w:rsidRDefault="004360CE" w:rsidP="00496979">
            <w:pPr>
              <w:pStyle w:val="Tabletext"/>
              <w:jc w:val="center"/>
              <w:rPr>
                <w:del w:id="296" w:author="CEPT" w:date="2023-08-24T14:44:00Z"/>
              </w:rPr>
            </w:pPr>
            <w:del w:id="297" w:author="CEPT" w:date="2023-08-24T14:44:00Z">
              <w:r w:rsidRPr="005C05B6" w:rsidDel="009847C2">
                <w:delText>*4 177.5</w:delText>
              </w:r>
            </w:del>
          </w:p>
        </w:tc>
        <w:tc>
          <w:tcPr>
            <w:tcW w:w="1423" w:type="dxa"/>
          </w:tcPr>
          <w:p w14:paraId="33B2A575" w14:textId="61C47A75" w:rsidR="00E240A1" w:rsidRPr="005C05B6" w:rsidDel="009847C2" w:rsidRDefault="004360CE" w:rsidP="00496979">
            <w:pPr>
              <w:pStyle w:val="Tabletext"/>
              <w:jc w:val="center"/>
              <w:rPr>
                <w:del w:id="298" w:author="CEPT" w:date="2023-08-24T14:44:00Z"/>
              </w:rPr>
            </w:pPr>
            <w:del w:id="299" w:author="CEPT" w:date="2023-08-24T14:44:00Z">
              <w:r w:rsidRPr="005C05B6" w:rsidDel="009847C2">
                <w:delText>NBDP-COM</w:delText>
              </w:r>
            </w:del>
          </w:p>
        </w:tc>
        <w:tc>
          <w:tcPr>
            <w:tcW w:w="6908" w:type="dxa"/>
          </w:tcPr>
          <w:p w14:paraId="678252F7" w14:textId="499ABA1D" w:rsidR="00E240A1" w:rsidRPr="005C05B6" w:rsidDel="009847C2" w:rsidRDefault="00E240A1" w:rsidP="00496979">
            <w:pPr>
              <w:pStyle w:val="Tabletext"/>
              <w:rPr>
                <w:del w:id="300" w:author="CEPT" w:date="2023-08-24T14:44:00Z"/>
              </w:rPr>
            </w:pPr>
          </w:p>
        </w:tc>
      </w:tr>
      <w:tr w:rsidR="00496979" w:rsidRPr="005C05B6" w14:paraId="7A086F16" w14:textId="77777777" w:rsidTr="003E7F40">
        <w:trPr>
          <w:jc w:val="center"/>
        </w:trPr>
        <w:tc>
          <w:tcPr>
            <w:tcW w:w="1308" w:type="dxa"/>
          </w:tcPr>
          <w:p w14:paraId="11F7E384" w14:textId="77777777" w:rsidR="00E240A1" w:rsidRPr="005C05B6" w:rsidRDefault="004360CE" w:rsidP="00496979">
            <w:pPr>
              <w:pStyle w:val="Tabletext"/>
              <w:jc w:val="center"/>
            </w:pPr>
            <w:r w:rsidRPr="005C05B6">
              <w:t>*4 207.5</w:t>
            </w:r>
          </w:p>
        </w:tc>
        <w:tc>
          <w:tcPr>
            <w:tcW w:w="1423" w:type="dxa"/>
          </w:tcPr>
          <w:p w14:paraId="6DE00B4D" w14:textId="77777777" w:rsidR="00E240A1" w:rsidRPr="005C05B6" w:rsidRDefault="004360CE" w:rsidP="00496979">
            <w:pPr>
              <w:pStyle w:val="Tabletext"/>
              <w:jc w:val="center"/>
            </w:pPr>
            <w:r w:rsidRPr="005C05B6">
              <w:t>DSC</w:t>
            </w:r>
          </w:p>
        </w:tc>
        <w:tc>
          <w:tcPr>
            <w:tcW w:w="6908" w:type="dxa"/>
          </w:tcPr>
          <w:p w14:paraId="471E8CB2" w14:textId="77777777" w:rsidR="00E240A1" w:rsidRPr="005C05B6" w:rsidRDefault="00E240A1" w:rsidP="00496979">
            <w:pPr>
              <w:pStyle w:val="Tabletext"/>
            </w:pPr>
          </w:p>
        </w:tc>
      </w:tr>
      <w:tr w:rsidR="00496979" w:rsidRPr="000F0888" w14:paraId="7F88CAC9" w14:textId="77777777" w:rsidTr="003E7F40">
        <w:trPr>
          <w:jc w:val="center"/>
        </w:trPr>
        <w:tc>
          <w:tcPr>
            <w:tcW w:w="1308" w:type="dxa"/>
          </w:tcPr>
          <w:p w14:paraId="309AAACF" w14:textId="77777777" w:rsidR="00E240A1" w:rsidRPr="005C05B6" w:rsidRDefault="004360CE" w:rsidP="00496979">
            <w:pPr>
              <w:pStyle w:val="Tabletext"/>
              <w:jc w:val="center"/>
            </w:pPr>
            <w:r w:rsidRPr="005C05B6">
              <w:t>4 209.5</w:t>
            </w:r>
          </w:p>
        </w:tc>
        <w:tc>
          <w:tcPr>
            <w:tcW w:w="1423" w:type="dxa"/>
          </w:tcPr>
          <w:p w14:paraId="38979EF1" w14:textId="77777777" w:rsidR="00E240A1" w:rsidRPr="005C05B6" w:rsidRDefault="004360CE" w:rsidP="00496979">
            <w:pPr>
              <w:pStyle w:val="Tabletext"/>
              <w:jc w:val="center"/>
            </w:pPr>
            <w:r w:rsidRPr="005C05B6">
              <w:t>MSI</w:t>
            </w:r>
          </w:p>
        </w:tc>
        <w:tc>
          <w:tcPr>
            <w:tcW w:w="6908" w:type="dxa"/>
          </w:tcPr>
          <w:p w14:paraId="2BB951ED" w14:textId="77777777" w:rsidR="00E240A1" w:rsidRPr="000F0888" w:rsidRDefault="004360CE" w:rsidP="00496979">
            <w:pPr>
              <w:pStyle w:val="Tabletext"/>
              <w:rPr>
                <w:lang w:val="en-US"/>
              </w:rPr>
            </w:pPr>
            <w:r w:rsidRPr="000F0888">
              <w:rPr>
                <w:lang w:val="en-US"/>
              </w:rPr>
              <w:t>The frequency 4 209.5</w:t>
            </w:r>
            <w:r>
              <w:rPr>
                <w:lang w:val="en-US"/>
              </w:rPr>
              <w:t> kHz</w:t>
            </w:r>
            <w:r w:rsidRPr="000F0888">
              <w:rPr>
                <w:lang w:val="en-US"/>
              </w:rPr>
              <w:t xml:space="preserve"> is exclusively used for NAVTEX-type transmissions</w:t>
            </w:r>
            <w:r>
              <w:rPr>
                <w:lang w:val="en-US"/>
              </w:rPr>
              <w:t xml:space="preserve"> </w:t>
            </w:r>
            <w:r w:rsidRPr="000F0888">
              <w:rPr>
                <w:lang w:val="en-US"/>
              </w:rPr>
              <w:t xml:space="preserve">(see Resolution </w:t>
            </w:r>
            <w:r w:rsidRPr="000F0888">
              <w:rPr>
                <w:b/>
                <w:bCs/>
                <w:lang w:val="en-US"/>
              </w:rPr>
              <w:t>339 (Rev.</w:t>
            </w:r>
            <w:r>
              <w:rPr>
                <w:b/>
                <w:bCs/>
                <w:lang w:val="en-US"/>
              </w:rPr>
              <w:t>WRC</w:t>
            </w:r>
            <w:r>
              <w:rPr>
                <w:b/>
                <w:bCs/>
                <w:lang w:val="en-US"/>
              </w:rPr>
              <w:noBreakHyphen/>
            </w:r>
            <w:r w:rsidRPr="000F0888">
              <w:rPr>
                <w:b/>
                <w:bCs/>
                <w:lang w:val="en-US"/>
              </w:rPr>
              <w:t>07)</w:t>
            </w:r>
            <w:r w:rsidRPr="000F0888">
              <w:rPr>
                <w:lang w:val="en-US"/>
              </w:rPr>
              <w:t>).</w:t>
            </w:r>
          </w:p>
        </w:tc>
      </w:tr>
      <w:tr w:rsidR="0013640D" w:rsidRPr="005C05B6" w14:paraId="1166DDE7" w14:textId="77777777" w:rsidTr="003E7F40">
        <w:trPr>
          <w:jc w:val="center"/>
        </w:trPr>
        <w:tc>
          <w:tcPr>
            <w:tcW w:w="1308" w:type="dxa"/>
          </w:tcPr>
          <w:p w14:paraId="3DD86B1E" w14:textId="77777777" w:rsidR="0013640D" w:rsidRPr="005C05B6" w:rsidRDefault="0013640D" w:rsidP="0013640D">
            <w:pPr>
              <w:pStyle w:val="Tabletext"/>
              <w:jc w:val="center"/>
            </w:pPr>
            <w:r w:rsidRPr="005C05B6">
              <w:t>4 210</w:t>
            </w:r>
          </w:p>
        </w:tc>
        <w:tc>
          <w:tcPr>
            <w:tcW w:w="1423" w:type="dxa"/>
          </w:tcPr>
          <w:p w14:paraId="32923F88" w14:textId="77777777" w:rsidR="0013640D" w:rsidRPr="005C05B6" w:rsidRDefault="0013640D" w:rsidP="0013640D">
            <w:pPr>
              <w:pStyle w:val="Tabletext"/>
              <w:jc w:val="center"/>
            </w:pPr>
            <w:r w:rsidRPr="005C05B6">
              <w:t>MSI-HF</w:t>
            </w:r>
          </w:p>
        </w:tc>
        <w:tc>
          <w:tcPr>
            <w:tcW w:w="6908" w:type="dxa"/>
          </w:tcPr>
          <w:p w14:paraId="2F9C11E2" w14:textId="0FAA63AE" w:rsidR="0013640D" w:rsidRPr="005C05B6" w:rsidRDefault="0013640D" w:rsidP="0013640D">
            <w:pPr>
              <w:pStyle w:val="Tabletext"/>
            </w:pPr>
            <w:ins w:id="301" w:author="CEPT" w:date="2023-08-24T16:11:00Z">
              <w:r w:rsidRPr="006E0DBB">
                <w:t>By means of narrow-band direct-printing telegraphy.</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13640D" w:rsidRPr="006E0DBB" w14:paraId="014A2E14" w14:textId="77777777" w:rsidTr="008E64A2">
        <w:trPr>
          <w:jc w:val="center"/>
          <w:ins w:id="302" w:author="CEPT" w:date="2023-08-24T14:45:00Z"/>
        </w:trPr>
        <w:tc>
          <w:tcPr>
            <w:tcW w:w="1308" w:type="dxa"/>
          </w:tcPr>
          <w:p w14:paraId="3BE3BC8F" w14:textId="77777777" w:rsidR="0013640D" w:rsidRPr="006E0DBB" w:rsidRDefault="0013640D" w:rsidP="0013640D">
            <w:pPr>
              <w:pStyle w:val="Tabletext"/>
              <w:jc w:val="center"/>
              <w:rPr>
                <w:ins w:id="303" w:author="CEPT" w:date="2023-08-24T14:45:00Z"/>
              </w:rPr>
            </w:pPr>
            <w:ins w:id="304" w:author="CEPT" w:date="2023-08-24T14:45:00Z">
              <w:r w:rsidRPr="006E0DBB">
                <w:t>4 226</w:t>
              </w:r>
            </w:ins>
          </w:p>
        </w:tc>
        <w:tc>
          <w:tcPr>
            <w:tcW w:w="1423" w:type="dxa"/>
          </w:tcPr>
          <w:p w14:paraId="2AC57E23" w14:textId="77777777" w:rsidR="0013640D" w:rsidRPr="006E0DBB" w:rsidRDefault="0013640D" w:rsidP="0013640D">
            <w:pPr>
              <w:pStyle w:val="Tabletext"/>
              <w:jc w:val="center"/>
              <w:rPr>
                <w:ins w:id="305" w:author="CEPT" w:date="2023-08-24T14:45:00Z"/>
              </w:rPr>
            </w:pPr>
            <w:ins w:id="306" w:author="CEPT" w:date="2023-08-24T14:45:00Z">
              <w:r w:rsidRPr="006E0DBB">
                <w:t>MSI</w:t>
              </w:r>
            </w:ins>
          </w:p>
        </w:tc>
        <w:tc>
          <w:tcPr>
            <w:tcW w:w="6908" w:type="dxa"/>
          </w:tcPr>
          <w:p w14:paraId="7584C36D" w14:textId="77777777" w:rsidR="0013640D" w:rsidRPr="006E0DBB" w:rsidRDefault="0013640D" w:rsidP="0013640D">
            <w:pPr>
              <w:pStyle w:val="Tabletext"/>
              <w:rPr>
                <w:ins w:id="307" w:author="CEPT" w:date="2023-08-24T14:45:00Z"/>
                <w:lang w:val="en-US"/>
              </w:rPr>
            </w:pPr>
            <w:ins w:id="308" w:author="CEPT" w:date="2023-08-24T14:45:00Z">
              <w:r w:rsidRPr="006E0DBB">
                <w:t xml:space="preserve">The frequency 4 226 kHz is exclusively used for the NAVDAT system (see Resolution </w:t>
              </w:r>
              <w:r w:rsidRPr="006E0DBB">
                <w:rPr>
                  <w:b/>
                  <w:bCs/>
                </w:rPr>
                <w:t>[EUR-A111-NAVDAT-Coordination] (WRC</w:t>
              </w:r>
              <w:r w:rsidRPr="006E0DBB">
                <w:rPr>
                  <w:b/>
                  <w:bCs/>
                </w:rPr>
                <w:noBreakHyphen/>
                <w:t>23)</w:t>
              </w:r>
              <w:r w:rsidRPr="006E0DBB">
                <w:t>).</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13640D" w:rsidRPr="000F0888" w14:paraId="7B0319EA" w14:textId="77777777" w:rsidTr="003E7F40">
        <w:trPr>
          <w:jc w:val="center"/>
        </w:trPr>
        <w:tc>
          <w:tcPr>
            <w:tcW w:w="1308" w:type="dxa"/>
          </w:tcPr>
          <w:p w14:paraId="325B8F61" w14:textId="77777777" w:rsidR="0013640D" w:rsidRPr="005C05B6" w:rsidRDefault="0013640D" w:rsidP="0013640D">
            <w:pPr>
              <w:pStyle w:val="Tabletext"/>
              <w:jc w:val="center"/>
            </w:pPr>
            <w:r w:rsidRPr="005C05B6">
              <w:t>5 680</w:t>
            </w:r>
          </w:p>
        </w:tc>
        <w:tc>
          <w:tcPr>
            <w:tcW w:w="1423" w:type="dxa"/>
          </w:tcPr>
          <w:p w14:paraId="7D98595F" w14:textId="77777777" w:rsidR="0013640D" w:rsidRPr="005C05B6" w:rsidRDefault="0013640D" w:rsidP="0013640D">
            <w:pPr>
              <w:pStyle w:val="Tabletext"/>
              <w:jc w:val="center"/>
            </w:pPr>
            <w:r w:rsidRPr="005C05B6">
              <w:t>AERO-SAR</w:t>
            </w:r>
          </w:p>
        </w:tc>
        <w:tc>
          <w:tcPr>
            <w:tcW w:w="6908" w:type="dxa"/>
          </w:tcPr>
          <w:p w14:paraId="58A9893F" w14:textId="77777777" w:rsidR="0013640D" w:rsidRPr="000F0888" w:rsidRDefault="0013640D" w:rsidP="0013640D">
            <w:pPr>
              <w:pStyle w:val="Tabletext"/>
              <w:rPr>
                <w:lang w:val="en-US"/>
              </w:rPr>
            </w:pPr>
            <w:r w:rsidRPr="000F0888">
              <w:rPr>
                <w:lang w:val="en-US"/>
              </w:rPr>
              <w:t>See note under 3 023</w:t>
            </w:r>
            <w:r>
              <w:rPr>
                <w:lang w:val="en-US"/>
              </w:rPr>
              <w:t> kHz</w:t>
            </w:r>
            <w:r w:rsidRPr="000F0888">
              <w:rPr>
                <w:lang w:val="en-US"/>
              </w:rPr>
              <w:t xml:space="preserve"> above.</w:t>
            </w:r>
          </w:p>
        </w:tc>
      </w:tr>
      <w:tr w:rsidR="0013640D" w:rsidRPr="005C05B6" w14:paraId="6F673983" w14:textId="77777777" w:rsidTr="003E7F40">
        <w:trPr>
          <w:jc w:val="center"/>
        </w:trPr>
        <w:tc>
          <w:tcPr>
            <w:tcW w:w="1308" w:type="dxa"/>
          </w:tcPr>
          <w:p w14:paraId="410612A7" w14:textId="77777777" w:rsidR="0013640D" w:rsidRPr="005C05B6" w:rsidRDefault="0013640D" w:rsidP="0013640D">
            <w:pPr>
              <w:pStyle w:val="Tabletext"/>
              <w:jc w:val="center"/>
            </w:pPr>
            <w:r w:rsidRPr="005C05B6">
              <w:t>*6 215</w:t>
            </w:r>
          </w:p>
        </w:tc>
        <w:tc>
          <w:tcPr>
            <w:tcW w:w="1423" w:type="dxa"/>
          </w:tcPr>
          <w:p w14:paraId="21067932" w14:textId="77777777" w:rsidR="0013640D" w:rsidRPr="005C05B6" w:rsidRDefault="0013640D" w:rsidP="0013640D">
            <w:pPr>
              <w:pStyle w:val="Tabletext"/>
              <w:jc w:val="center"/>
            </w:pPr>
            <w:r w:rsidRPr="005C05B6">
              <w:t>RTP-COM</w:t>
            </w:r>
          </w:p>
        </w:tc>
        <w:tc>
          <w:tcPr>
            <w:tcW w:w="6908" w:type="dxa"/>
          </w:tcPr>
          <w:p w14:paraId="1064358E" w14:textId="77777777" w:rsidR="0013640D" w:rsidRPr="005C05B6" w:rsidRDefault="0013640D" w:rsidP="0013640D">
            <w:pPr>
              <w:pStyle w:val="Tabletext"/>
            </w:pPr>
            <w:r w:rsidRPr="005C05B6">
              <w:t xml:space="preserve">See also </w:t>
            </w:r>
            <w:r>
              <w:t>No. </w:t>
            </w:r>
            <w:r w:rsidRPr="000823A6">
              <w:rPr>
                <w:b/>
                <w:bCs/>
              </w:rPr>
              <w:t>52.221</w:t>
            </w:r>
            <w:r w:rsidRPr="005C05B6">
              <w:t>.</w:t>
            </w:r>
          </w:p>
        </w:tc>
      </w:tr>
      <w:tr w:rsidR="0013640D" w:rsidRPr="005C05B6" w:rsidDel="001D56B1" w14:paraId="456A2D5D" w14:textId="00A70149" w:rsidTr="003E7F40">
        <w:trPr>
          <w:jc w:val="center"/>
          <w:del w:id="309" w:author="CEPT" w:date="2023-08-24T14:45:00Z"/>
        </w:trPr>
        <w:tc>
          <w:tcPr>
            <w:tcW w:w="1308" w:type="dxa"/>
          </w:tcPr>
          <w:p w14:paraId="661647E1" w14:textId="2FBE80CD" w:rsidR="0013640D" w:rsidRPr="005C05B6" w:rsidDel="001D56B1" w:rsidRDefault="0013640D" w:rsidP="0013640D">
            <w:pPr>
              <w:pStyle w:val="Tabletext"/>
              <w:jc w:val="center"/>
              <w:rPr>
                <w:del w:id="310" w:author="CEPT" w:date="2023-08-24T14:45:00Z"/>
              </w:rPr>
            </w:pPr>
            <w:del w:id="311" w:author="CEPT" w:date="2023-08-24T14:45:00Z">
              <w:r w:rsidRPr="005C05B6" w:rsidDel="001D56B1">
                <w:delText>*6 268</w:delText>
              </w:r>
            </w:del>
          </w:p>
        </w:tc>
        <w:tc>
          <w:tcPr>
            <w:tcW w:w="1423" w:type="dxa"/>
          </w:tcPr>
          <w:p w14:paraId="7FD07526" w14:textId="1257FC7D" w:rsidR="0013640D" w:rsidRPr="005C05B6" w:rsidDel="001D56B1" w:rsidRDefault="0013640D" w:rsidP="0013640D">
            <w:pPr>
              <w:pStyle w:val="Tabletext"/>
              <w:jc w:val="center"/>
              <w:rPr>
                <w:del w:id="312" w:author="CEPT" w:date="2023-08-24T14:45:00Z"/>
              </w:rPr>
            </w:pPr>
            <w:del w:id="313" w:author="CEPT" w:date="2023-08-24T14:45:00Z">
              <w:r w:rsidRPr="005C05B6" w:rsidDel="001D56B1">
                <w:delText>NBDP-COM</w:delText>
              </w:r>
            </w:del>
          </w:p>
        </w:tc>
        <w:tc>
          <w:tcPr>
            <w:tcW w:w="6908" w:type="dxa"/>
          </w:tcPr>
          <w:p w14:paraId="7B2B4104" w14:textId="547DFEDB" w:rsidR="0013640D" w:rsidRPr="005C05B6" w:rsidDel="001D56B1" w:rsidRDefault="0013640D" w:rsidP="0013640D">
            <w:pPr>
              <w:pStyle w:val="Tabletext"/>
              <w:rPr>
                <w:del w:id="314" w:author="CEPT" w:date="2023-08-24T14:45:00Z"/>
              </w:rPr>
            </w:pPr>
          </w:p>
        </w:tc>
      </w:tr>
      <w:tr w:rsidR="0013640D" w:rsidRPr="005C05B6" w14:paraId="3E6C844D" w14:textId="77777777" w:rsidTr="003E7F40">
        <w:trPr>
          <w:jc w:val="center"/>
        </w:trPr>
        <w:tc>
          <w:tcPr>
            <w:tcW w:w="1308" w:type="dxa"/>
          </w:tcPr>
          <w:p w14:paraId="155B2CD1" w14:textId="77777777" w:rsidR="0013640D" w:rsidRPr="005C05B6" w:rsidRDefault="0013640D" w:rsidP="0013640D">
            <w:pPr>
              <w:pStyle w:val="Tabletext"/>
              <w:jc w:val="center"/>
            </w:pPr>
            <w:r w:rsidRPr="005C05B6">
              <w:t>*6 312</w:t>
            </w:r>
          </w:p>
        </w:tc>
        <w:tc>
          <w:tcPr>
            <w:tcW w:w="1423" w:type="dxa"/>
          </w:tcPr>
          <w:p w14:paraId="65D31435" w14:textId="77777777" w:rsidR="0013640D" w:rsidRPr="005C05B6" w:rsidRDefault="0013640D" w:rsidP="0013640D">
            <w:pPr>
              <w:pStyle w:val="Tabletext"/>
              <w:jc w:val="center"/>
            </w:pPr>
            <w:r w:rsidRPr="005C05B6">
              <w:t>DSC</w:t>
            </w:r>
          </w:p>
        </w:tc>
        <w:tc>
          <w:tcPr>
            <w:tcW w:w="6908" w:type="dxa"/>
          </w:tcPr>
          <w:p w14:paraId="6DBB1DA0" w14:textId="77777777" w:rsidR="0013640D" w:rsidRPr="005C05B6" w:rsidRDefault="0013640D" w:rsidP="0013640D">
            <w:pPr>
              <w:pStyle w:val="Tabletext"/>
            </w:pPr>
          </w:p>
        </w:tc>
      </w:tr>
    </w:tbl>
    <w:p w14:paraId="59D1DD75" w14:textId="3DA70006" w:rsidR="00E240A1" w:rsidRPr="005C05B6" w:rsidRDefault="004360CE" w:rsidP="00496979">
      <w:pPr>
        <w:pStyle w:val="TableNo"/>
      </w:pPr>
      <w:r>
        <w:t>TABLE  15-1  (</w:t>
      </w:r>
      <w:r w:rsidRPr="005E0F8A">
        <w:rPr>
          <w:i/>
          <w:iCs/>
          <w:caps w:val="0"/>
        </w:rPr>
        <w:t>end</w:t>
      </w:r>
      <w:r w:rsidRPr="005C05B6">
        <w:t>)</w:t>
      </w:r>
      <w:r w:rsidRPr="00672737">
        <w:rPr>
          <w:sz w:val="16"/>
        </w:rPr>
        <w:t>  </w:t>
      </w:r>
      <w:r w:rsidRPr="000B3C0D">
        <w:rPr>
          <w:sz w:val="16"/>
          <w:szCs w:val="16"/>
        </w:rPr>
        <w:t>   (WRC</w:t>
      </w:r>
      <w:r w:rsidRPr="000B3C0D">
        <w:rPr>
          <w:sz w:val="16"/>
          <w:szCs w:val="16"/>
        </w:rPr>
        <w:noBreakHyphen/>
      </w:r>
      <w:ins w:id="315" w:author="CEPT" w:date="2023-08-24T14:46:00Z">
        <w:r w:rsidR="00B652E7">
          <w:rPr>
            <w:sz w:val="16"/>
            <w:szCs w:val="16"/>
          </w:rPr>
          <w:t>23</w:t>
        </w:r>
      </w:ins>
      <w:del w:id="316" w:author="CEPT" w:date="2023-08-24T14:46:00Z">
        <w:r w:rsidRPr="000B3C0D" w:rsidDel="00B652E7">
          <w:rPr>
            <w:sz w:val="16"/>
            <w:szCs w:val="16"/>
          </w:rPr>
          <w:delText>07</w:delText>
        </w:r>
      </w:del>
      <w:r w:rsidRPr="000B3C0D">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496979" w:rsidRPr="005C05B6" w14:paraId="7B49695E" w14:textId="77777777" w:rsidTr="00D7227A">
        <w:trPr>
          <w:jc w:val="center"/>
        </w:trPr>
        <w:tc>
          <w:tcPr>
            <w:tcW w:w="1308" w:type="dxa"/>
            <w:vAlign w:val="center"/>
          </w:tcPr>
          <w:p w14:paraId="6329A74C" w14:textId="77777777" w:rsidR="00E240A1" w:rsidRPr="005C05B6" w:rsidRDefault="004360CE" w:rsidP="00496979">
            <w:pPr>
              <w:pStyle w:val="Tablehead"/>
            </w:pPr>
            <w:r w:rsidRPr="005C05B6">
              <w:t>Frequency</w:t>
            </w:r>
            <w:r w:rsidRPr="005C05B6">
              <w:br/>
              <w:t>(kHz)</w:t>
            </w:r>
          </w:p>
        </w:tc>
        <w:tc>
          <w:tcPr>
            <w:tcW w:w="1423" w:type="dxa"/>
            <w:vAlign w:val="center"/>
          </w:tcPr>
          <w:p w14:paraId="5003E7A0" w14:textId="77777777" w:rsidR="00E240A1" w:rsidRPr="005C05B6" w:rsidRDefault="004360CE" w:rsidP="00496979">
            <w:pPr>
              <w:pStyle w:val="Tablehead"/>
            </w:pPr>
            <w:r w:rsidRPr="005C05B6">
              <w:t>Description</w:t>
            </w:r>
            <w:r w:rsidRPr="005C05B6">
              <w:br/>
              <w:t>of usage</w:t>
            </w:r>
          </w:p>
        </w:tc>
        <w:tc>
          <w:tcPr>
            <w:tcW w:w="6908" w:type="dxa"/>
            <w:vAlign w:val="center"/>
          </w:tcPr>
          <w:p w14:paraId="40D9B6DF" w14:textId="77777777" w:rsidR="00E240A1" w:rsidRPr="005C05B6" w:rsidRDefault="004360CE" w:rsidP="00496979">
            <w:pPr>
              <w:pStyle w:val="Tablehead"/>
            </w:pPr>
            <w:r w:rsidRPr="005C05B6">
              <w:t>Notes</w:t>
            </w:r>
          </w:p>
        </w:tc>
      </w:tr>
      <w:tr w:rsidR="00496979" w:rsidRPr="005C05B6" w14:paraId="353353AB" w14:textId="77777777" w:rsidTr="00D7227A">
        <w:trPr>
          <w:jc w:val="center"/>
        </w:trPr>
        <w:tc>
          <w:tcPr>
            <w:tcW w:w="1308" w:type="dxa"/>
          </w:tcPr>
          <w:p w14:paraId="4A5C2B9E" w14:textId="77777777" w:rsidR="00E240A1" w:rsidRPr="005C05B6" w:rsidRDefault="004360CE" w:rsidP="00496979">
            <w:pPr>
              <w:pStyle w:val="Tabletext"/>
              <w:jc w:val="center"/>
            </w:pPr>
            <w:r w:rsidRPr="005C05B6">
              <w:t>6 314</w:t>
            </w:r>
          </w:p>
        </w:tc>
        <w:tc>
          <w:tcPr>
            <w:tcW w:w="1423" w:type="dxa"/>
          </w:tcPr>
          <w:p w14:paraId="4D02189A" w14:textId="77777777" w:rsidR="00E240A1" w:rsidRPr="005C05B6" w:rsidRDefault="004360CE" w:rsidP="00496979">
            <w:pPr>
              <w:pStyle w:val="Tabletext"/>
              <w:jc w:val="center"/>
            </w:pPr>
            <w:r w:rsidRPr="005C05B6">
              <w:t>MSI-HF</w:t>
            </w:r>
          </w:p>
        </w:tc>
        <w:tc>
          <w:tcPr>
            <w:tcW w:w="6908" w:type="dxa"/>
          </w:tcPr>
          <w:p w14:paraId="64769B5E" w14:textId="45EDC69F" w:rsidR="00E240A1" w:rsidRPr="005C05B6" w:rsidRDefault="00B652E7" w:rsidP="00496979">
            <w:pPr>
              <w:pStyle w:val="Tabletext"/>
            </w:pPr>
            <w:ins w:id="317" w:author="CEPT" w:date="2023-08-24T14:46:00Z">
              <w:r w:rsidRPr="006E0DBB">
                <w:t>By means of narrow-band direct-printing telegraphy.</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D7227A" w:rsidRPr="006E0DBB" w14:paraId="6E64BCFE" w14:textId="77777777" w:rsidTr="008E64A2">
        <w:trPr>
          <w:jc w:val="center"/>
          <w:ins w:id="318" w:author="CEPT" w:date="2023-08-24T14:46:00Z"/>
        </w:trPr>
        <w:tc>
          <w:tcPr>
            <w:tcW w:w="1308" w:type="dxa"/>
          </w:tcPr>
          <w:p w14:paraId="39C3FD8A" w14:textId="77777777" w:rsidR="00D7227A" w:rsidRPr="006E0DBB" w:rsidRDefault="00D7227A" w:rsidP="008E64A2">
            <w:pPr>
              <w:pStyle w:val="Tabletext"/>
              <w:jc w:val="center"/>
              <w:rPr>
                <w:ins w:id="319" w:author="CEPT" w:date="2023-08-24T14:46:00Z"/>
              </w:rPr>
            </w:pPr>
            <w:ins w:id="320" w:author="CEPT" w:date="2023-08-24T14:46:00Z">
              <w:r w:rsidRPr="006E0DBB">
                <w:t>6 337.5</w:t>
              </w:r>
            </w:ins>
          </w:p>
        </w:tc>
        <w:tc>
          <w:tcPr>
            <w:tcW w:w="1423" w:type="dxa"/>
          </w:tcPr>
          <w:p w14:paraId="2EE260CA" w14:textId="77777777" w:rsidR="00D7227A" w:rsidRPr="006E0DBB" w:rsidRDefault="00D7227A" w:rsidP="008E64A2">
            <w:pPr>
              <w:pStyle w:val="Tabletext"/>
              <w:jc w:val="center"/>
              <w:rPr>
                <w:ins w:id="321" w:author="CEPT" w:date="2023-08-24T14:46:00Z"/>
              </w:rPr>
            </w:pPr>
            <w:ins w:id="322" w:author="CEPT" w:date="2023-08-24T14:46:00Z">
              <w:r w:rsidRPr="006E0DBB">
                <w:t>MSI-HF</w:t>
              </w:r>
            </w:ins>
          </w:p>
        </w:tc>
        <w:tc>
          <w:tcPr>
            <w:tcW w:w="6908" w:type="dxa"/>
          </w:tcPr>
          <w:p w14:paraId="3DA7EE10" w14:textId="77777777" w:rsidR="00D7227A" w:rsidRPr="006E0DBB" w:rsidRDefault="00D7227A" w:rsidP="008E64A2">
            <w:pPr>
              <w:pStyle w:val="Tabletext"/>
              <w:rPr>
                <w:ins w:id="323" w:author="CEPT" w:date="2023-08-24T14:46:00Z"/>
              </w:rPr>
            </w:pPr>
            <w:ins w:id="324" w:author="CEPT" w:date="2023-08-24T14:46:00Z">
              <w:r w:rsidRPr="006E0DBB">
                <w:t>By means of the NAVDAT system.</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496979" w:rsidRPr="005C05B6" w14:paraId="690AB817" w14:textId="77777777" w:rsidTr="00D7227A">
        <w:trPr>
          <w:jc w:val="center"/>
        </w:trPr>
        <w:tc>
          <w:tcPr>
            <w:tcW w:w="1308" w:type="dxa"/>
          </w:tcPr>
          <w:p w14:paraId="0D1D9DE4" w14:textId="77777777" w:rsidR="00E240A1" w:rsidRPr="005C05B6" w:rsidRDefault="004360CE" w:rsidP="00496979">
            <w:pPr>
              <w:pStyle w:val="Tabletext"/>
              <w:jc w:val="center"/>
            </w:pPr>
            <w:r w:rsidRPr="005C05B6">
              <w:t>*8 291</w:t>
            </w:r>
          </w:p>
        </w:tc>
        <w:tc>
          <w:tcPr>
            <w:tcW w:w="1423" w:type="dxa"/>
          </w:tcPr>
          <w:p w14:paraId="443EF457" w14:textId="77777777" w:rsidR="00E240A1" w:rsidRPr="005C05B6" w:rsidRDefault="004360CE" w:rsidP="00496979">
            <w:pPr>
              <w:pStyle w:val="Tabletext"/>
              <w:jc w:val="center"/>
            </w:pPr>
            <w:r w:rsidRPr="005C05B6">
              <w:t>RTP-COM</w:t>
            </w:r>
          </w:p>
        </w:tc>
        <w:tc>
          <w:tcPr>
            <w:tcW w:w="6908" w:type="dxa"/>
          </w:tcPr>
          <w:p w14:paraId="3E309681" w14:textId="77777777" w:rsidR="00E240A1" w:rsidRPr="005C05B6" w:rsidRDefault="00E240A1" w:rsidP="00496979">
            <w:pPr>
              <w:pStyle w:val="Tabletext"/>
            </w:pPr>
          </w:p>
        </w:tc>
      </w:tr>
      <w:tr w:rsidR="00496979" w:rsidRPr="005C05B6" w:rsidDel="00D7227A" w14:paraId="6D8799BC" w14:textId="0297E9FF" w:rsidTr="00D7227A">
        <w:trPr>
          <w:jc w:val="center"/>
          <w:del w:id="325" w:author="CEPT" w:date="2023-08-24T14:46:00Z"/>
        </w:trPr>
        <w:tc>
          <w:tcPr>
            <w:tcW w:w="1308" w:type="dxa"/>
          </w:tcPr>
          <w:p w14:paraId="5B453367" w14:textId="453F8D72" w:rsidR="00E240A1" w:rsidRPr="005C05B6" w:rsidDel="00D7227A" w:rsidRDefault="004360CE" w:rsidP="00496979">
            <w:pPr>
              <w:pStyle w:val="Tabletext"/>
              <w:jc w:val="center"/>
              <w:rPr>
                <w:del w:id="326" w:author="CEPT" w:date="2023-08-24T14:46:00Z"/>
              </w:rPr>
            </w:pPr>
            <w:del w:id="327" w:author="CEPT" w:date="2023-08-24T14:46:00Z">
              <w:r w:rsidRPr="005C05B6" w:rsidDel="00D7227A">
                <w:delText>*8 376.5</w:delText>
              </w:r>
            </w:del>
          </w:p>
        </w:tc>
        <w:tc>
          <w:tcPr>
            <w:tcW w:w="1423" w:type="dxa"/>
          </w:tcPr>
          <w:p w14:paraId="08D1E996" w14:textId="6180AD87" w:rsidR="00E240A1" w:rsidRPr="005C05B6" w:rsidDel="00D7227A" w:rsidRDefault="004360CE" w:rsidP="00496979">
            <w:pPr>
              <w:pStyle w:val="Tabletext"/>
              <w:jc w:val="center"/>
              <w:rPr>
                <w:del w:id="328" w:author="CEPT" w:date="2023-08-24T14:46:00Z"/>
              </w:rPr>
            </w:pPr>
            <w:del w:id="329" w:author="CEPT" w:date="2023-08-24T14:46:00Z">
              <w:r w:rsidRPr="005C05B6" w:rsidDel="00D7227A">
                <w:delText>NBDP-COM</w:delText>
              </w:r>
            </w:del>
          </w:p>
        </w:tc>
        <w:tc>
          <w:tcPr>
            <w:tcW w:w="6908" w:type="dxa"/>
          </w:tcPr>
          <w:p w14:paraId="77FAD9EF" w14:textId="208DFFB8" w:rsidR="00E240A1" w:rsidRPr="005C05B6" w:rsidDel="00D7227A" w:rsidRDefault="00E240A1" w:rsidP="00496979">
            <w:pPr>
              <w:pStyle w:val="Tabletext"/>
              <w:rPr>
                <w:del w:id="330" w:author="CEPT" w:date="2023-08-24T14:46:00Z"/>
              </w:rPr>
            </w:pPr>
          </w:p>
        </w:tc>
      </w:tr>
      <w:tr w:rsidR="00496979" w:rsidRPr="005C05B6" w14:paraId="3EC86CFE" w14:textId="77777777" w:rsidTr="00D7227A">
        <w:trPr>
          <w:jc w:val="center"/>
        </w:trPr>
        <w:tc>
          <w:tcPr>
            <w:tcW w:w="1308" w:type="dxa"/>
          </w:tcPr>
          <w:p w14:paraId="0621C181" w14:textId="77777777" w:rsidR="00E240A1" w:rsidRPr="005C05B6" w:rsidRDefault="004360CE" w:rsidP="00496979">
            <w:pPr>
              <w:pStyle w:val="Tabletext"/>
              <w:jc w:val="center"/>
            </w:pPr>
            <w:r w:rsidRPr="005C05B6">
              <w:lastRenderedPageBreak/>
              <w:t>*8 414.5</w:t>
            </w:r>
          </w:p>
        </w:tc>
        <w:tc>
          <w:tcPr>
            <w:tcW w:w="1423" w:type="dxa"/>
          </w:tcPr>
          <w:p w14:paraId="58091D3F" w14:textId="77777777" w:rsidR="00E240A1" w:rsidRPr="005C05B6" w:rsidRDefault="004360CE" w:rsidP="00496979">
            <w:pPr>
              <w:pStyle w:val="Tabletext"/>
              <w:jc w:val="center"/>
            </w:pPr>
            <w:r w:rsidRPr="005C05B6">
              <w:t>DSC</w:t>
            </w:r>
          </w:p>
        </w:tc>
        <w:tc>
          <w:tcPr>
            <w:tcW w:w="6908" w:type="dxa"/>
          </w:tcPr>
          <w:p w14:paraId="70B3DA3E" w14:textId="77777777" w:rsidR="00E240A1" w:rsidRPr="005C05B6" w:rsidRDefault="00E240A1" w:rsidP="00496979">
            <w:pPr>
              <w:pStyle w:val="Tabletext"/>
            </w:pPr>
          </w:p>
        </w:tc>
      </w:tr>
      <w:tr w:rsidR="00496979" w:rsidRPr="005C05B6" w14:paraId="03CC9D44" w14:textId="77777777" w:rsidTr="00D7227A">
        <w:trPr>
          <w:jc w:val="center"/>
        </w:trPr>
        <w:tc>
          <w:tcPr>
            <w:tcW w:w="1308" w:type="dxa"/>
          </w:tcPr>
          <w:p w14:paraId="2A0A187A" w14:textId="77777777" w:rsidR="00E240A1" w:rsidRPr="005C05B6" w:rsidRDefault="004360CE" w:rsidP="00496979">
            <w:pPr>
              <w:pStyle w:val="Tabletext"/>
              <w:jc w:val="center"/>
            </w:pPr>
            <w:r w:rsidRPr="005C05B6">
              <w:t>8 416.5</w:t>
            </w:r>
          </w:p>
        </w:tc>
        <w:tc>
          <w:tcPr>
            <w:tcW w:w="1423" w:type="dxa"/>
          </w:tcPr>
          <w:p w14:paraId="6059CFBE" w14:textId="77777777" w:rsidR="00E240A1" w:rsidRPr="005C05B6" w:rsidRDefault="004360CE" w:rsidP="00496979">
            <w:pPr>
              <w:pStyle w:val="Tabletext"/>
              <w:jc w:val="center"/>
            </w:pPr>
            <w:r w:rsidRPr="005C05B6">
              <w:t>MSI-HF</w:t>
            </w:r>
          </w:p>
        </w:tc>
        <w:tc>
          <w:tcPr>
            <w:tcW w:w="6908" w:type="dxa"/>
          </w:tcPr>
          <w:p w14:paraId="70839A8A" w14:textId="531EE119" w:rsidR="00E240A1" w:rsidRPr="005C05B6" w:rsidRDefault="007224DC" w:rsidP="00496979">
            <w:pPr>
              <w:pStyle w:val="Tabletext"/>
            </w:pPr>
            <w:ins w:id="331" w:author="CEPT" w:date="2023-08-24T14:46:00Z">
              <w:r w:rsidRPr="006E0DBB">
                <w:t>By means of narrow-band direct-printing telegraphy.</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B028AD" w:rsidRPr="006E0DBB" w14:paraId="4630FCEF" w14:textId="77777777" w:rsidTr="008E64A2">
        <w:trPr>
          <w:jc w:val="center"/>
          <w:ins w:id="332" w:author="CEPT" w:date="2023-08-24T14:46:00Z"/>
        </w:trPr>
        <w:tc>
          <w:tcPr>
            <w:tcW w:w="1308" w:type="dxa"/>
          </w:tcPr>
          <w:p w14:paraId="3D8F585C" w14:textId="77777777" w:rsidR="00B028AD" w:rsidRPr="006E0DBB" w:rsidRDefault="00B028AD" w:rsidP="008E64A2">
            <w:pPr>
              <w:pStyle w:val="Tabletext"/>
              <w:jc w:val="center"/>
              <w:rPr>
                <w:ins w:id="333" w:author="CEPT" w:date="2023-08-24T14:46:00Z"/>
              </w:rPr>
            </w:pPr>
            <w:ins w:id="334" w:author="CEPT" w:date="2023-08-24T14:46:00Z">
              <w:r w:rsidRPr="006E0DBB">
                <w:t xml:space="preserve">8 443 </w:t>
              </w:r>
            </w:ins>
          </w:p>
        </w:tc>
        <w:tc>
          <w:tcPr>
            <w:tcW w:w="1423" w:type="dxa"/>
          </w:tcPr>
          <w:p w14:paraId="3F3D9BA3" w14:textId="77777777" w:rsidR="00B028AD" w:rsidRPr="006E0DBB" w:rsidRDefault="00B028AD" w:rsidP="008E64A2">
            <w:pPr>
              <w:pStyle w:val="Tabletext"/>
              <w:jc w:val="center"/>
              <w:rPr>
                <w:ins w:id="335" w:author="CEPT" w:date="2023-08-24T14:46:00Z"/>
              </w:rPr>
            </w:pPr>
            <w:ins w:id="336" w:author="CEPT" w:date="2023-08-24T14:46:00Z">
              <w:r w:rsidRPr="006E0DBB">
                <w:t>MSI-HF</w:t>
              </w:r>
            </w:ins>
          </w:p>
        </w:tc>
        <w:tc>
          <w:tcPr>
            <w:tcW w:w="6908" w:type="dxa"/>
          </w:tcPr>
          <w:p w14:paraId="39888A5E" w14:textId="77777777" w:rsidR="00B028AD" w:rsidRPr="006E0DBB" w:rsidRDefault="00B028AD" w:rsidP="008E64A2">
            <w:pPr>
              <w:pStyle w:val="Tabletext"/>
              <w:rPr>
                <w:ins w:id="337" w:author="CEPT" w:date="2023-08-24T14:46:00Z"/>
              </w:rPr>
            </w:pPr>
            <w:ins w:id="338" w:author="CEPT" w:date="2023-08-24T14:46:00Z">
              <w:r w:rsidRPr="006E0DBB">
                <w:t>By means of the NAVDAT system.</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496979" w:rsidRPr="005C05B6" w14:paraId="4B7BF12F" w14:textId="77777777" w:rsidTr="00D7227A">
        <w:trPr>
          <w:jc w:val="center"/>
        </w:trPr>
        <w:tc>
          <w:tcPr>
            <w:tcW w:w="1308" w:type="dxa"/>
          </w:tcPr>
          <w:p w14:paraId="5BB9FA5D" w14:textId="77777777" w:rsidR="00E240A1" w:rsidRPr="005C05B6" w:rsidRDefault="004360CE" w:rsidP="00496979">
            <w:pPr>
              <w:pStyle w:val="Tabletext"/>
              <w:jc w:val="center"/>
            </w:pPr>
            <w:r w:rsidRPr="005C05B6">
              <w:t>*12 290</w:t>
            </w:r>
          </w:p>
        </w:tc>
        <w:tc>
          <w:tcPr>
            <w:tcW w:w="1423" w:type="dxa"/>
          </w:tcPr>
          <w:p w14:paraId="08C6B8A0" w14:textId="77777777" w:rsidR="00E240A1" w:rsidRPr="005C05B6" w:rsidRDefault="004360CE" w:rsidP="00496979">
            <w:pPr>
              <w:pStyle w:val="Tabletext"/>
              <w:jc w:val="center"/>
            </w:pPr>
            <w:r w:rsidRPr="005C05B6">
              <w:t>RTP-COM</w:t>
            </w:r>
          </w:p>
        </w:tc>
        <w:tc>
          <w:tcPr>
            <w:tcW w:w="6908" w:type="dxa"/>
          </w:tcPr>
          <w:p w14:paraId="4AA588BF" w14:textId="77777777" w:rsidR="00E240A1" w:rsidRPr="005C05B6" w:rsidRDefault="00E240A1" w:rsidP="00496979">
            <w:pPr>
              <w:pStyle w:val="Tabletext"/>
            </w:pPr>
          </w:p>
        </w:tc>
      </w:tr>
      <w:tr w:rsidR="00496979" w:rsidRPr="005C05B6" w:rsidDel="00B028AD" w14:paraId="502E7676" w14:textId="3826C8FC" w:rsidTr="00D7227A">
        <w:trPr>
          <w:jc w:val="center"/>
          <w:del w:id="339" w:author="CEPT" w:date="2023-08-24T14:46:00Z"/>
        </w:trPr>
        <w:tc>
          <w:tcPr>
            <w:tcW w:w="1308" w:type="dxa"/>
          </w:tcPr>
          <w:p w14:paraId="6CE08431" w14:textId="23B5B695" w:rsidR="00E240A1" w:rsidRPr="005C05B6" w:rsidDel="00B028AD" w:rsidRDefault="004360CE" w:rsidP="00496979">
            <w:pPr>
              <w:pStyle w:val="Tabletext"/>
              <w:jc w:val="center"/>
              <w:rPr>
                <w:del w:id="340" w:author="CEPT" w:date="2023-08-24T14:46:00Z"/>
              </w:rPr>
            </w:pPr>
            <w:del w:id="341" w:author="CEPT" w:date="2023-08-24T14:46:00Z">
              <w:r w:rsidRPr="005C05B6" w:rsidDel="00B028AD">
                <w:delText>*12 520</w:delText>
              </w:r>
            </w:del>
          </w:p>
        </w:tc>
        <w:tc>
          <w:tcPr>
            <w:tcW w:w="1423" w:type="dxa"/>
          </w:tcPr>
          <w:p w14:paraId="7C3C501F" w14:textId="7A04EA52" w:rsidR="00E240A1" w:rsidRPr="005C05B6" w:rsidDel="00B028AD" w:rsidRDefault="004360CE" w:rsidP="00496979">
            <w:pPr>
              <w:pStyle w:val="Tabletext"/>
              <w:jc w:val="center"/>
              <w:rPr>
                <w:del w:id="342" w:author="CEPT" w:date="2023-08-24T14:46:00Z"/>
              </w:rPr>
            </w:pPr>
            <w:del w:id="343" w:author="CEPT" w:date="2023-08-24T14:46:00Z">
              <w:r w:rsidRPr="005C05B6" w:rsidDel="00B028AD">
                <w:delText>NBDP-COM</w:delText>
              </w:r>
            </w:del>
          </w:p>
        </w:tc>
        <w:tc>
          <w:tcPr>
            <w:tcW w:w="6908" w:type="dxa"/>
          </w:tcPr>
          <w:p w14:paraId="30DAAD13" w14:textId="299E476C" w:rsidR="00E240A1" w:rsidRPr="005C05B6" w:rsidDel="00B028AD" w:rsidRDefault="00E240A1" w:rsidP="00496979">
            <w:pPr>
              <w:pStyle w:val="Tabletext"/>
              <w:rPr>
                <w:del w:id="344" w:author="CEPT" w:date="2023-08-24T14:46:00Z"/>
              </w:rPr>
            </w:pPr>
          </w:p>
        </w:tc>
      </w:tr>
      <w:tr w:rsidR="00496979" w:rsidRPr="005C05B6" w14:paraId="1CDEEA06" w14:textId="77777777" w:rsidTr="00D7227A">
        <w:trPr>
          <w:jc w:val="center"/>
        </w:trPr>
        <w:tc>
          <w:tcPr>
            <w:tcW w:w="1308" w:type="dxa"/>
          </w:tcPr>
          <w:p w14:paraId="21836E6D" w14:textId="77777777" w:rsidR="00E240A1" w:rsidRPr="005C05B6" w:rsidRDefault="004360CE" w:rsidP="00496979">
            <w:pPr>
              <w:pStyle w:val="Tabletext"/>
              <w:jc w:val="center"/>
            </w:pPr>
            <w:r w:rsidRPr="005C05B6">
              <w:t>*12 577</w:t>
            </w:r>
          </w:p>
        </w:tc>
        <w:tc>
          <w:tcPr>
            <w:tcW w:w="1423" w:type="dxa"/>
          </w:tcPr>
          <w:p w14:paraId="4A30121B" w14:textId="77777777" w:rsidR="00E240A1" w:rsidRPr="005C05B6" w:rsidRDefault="004360CE" w:rsidP="00496979">
            <w:pPr>
              <w:pStyle w:val="Tabletext"/>
              <w:jc w:val="center"/>
            </w:pPr>
            <w:r w:rsidRPr="005C05B6">
              <w:t>DSC</w:t>
            </w:r>
          </w:p>
        </w:tc>
        <w:tc>
          <w:tcPr>
            <w:tcW w:w="6908" w:type="dxa"/>
          </w:tcPr>
          <w:p w14:paraId="31336CBA" w14:textId="77777777" w:rsidR="00E240A1" w:rsidRPr="005C05B6" w:rsidRDefault="00E240A1" w:rsidP="00496979">
            <w:pPr>
              <w:pStyle w:val="Tabletext"/>
            </w:pPr>
          </w:p>
        </w:tc>
      </w:tr>
      <w:tr w:rsidR="00931693" w:rsidRPr="005C05B6" w14:paraId="31380856" w14:textId="77777777" w:rsidTr="00D7227A">
        <w:trPr>
          <w:jc w:val="center"/>
        </w:trPr>
        <w:tc>
          <w:tcPr>
            <w:tcW w:w="1308" w:type="dxa"/>
          </w:tcPr>
          <w:p w14:paraId="2EC4A27A" w14:textId="77777777" w:rsidR="00931693" w:rsidRPr="005C05B6" w:rsidRDefault="00931693" w:rsidP="00931693">
            <w:pPr>
              <w:pStyle w:val="Tabletext"/>
              <w:jc w:val="center"/>
            </w:pPr>
            <w:r w:rsidRPr="005C05B6">
              <w:t>12 579</w:t>
            </w:r>
          </w:p>
        </w:tc>
        <w:tc>
          <w:tcPr>
            <w:tcW w:w="1423" w:type="dxa"/>
          </w:tcPr>
          <w:p w14:paraId="4899E1EF" w14:textId="77777777" w:rsidR="00931693" w:rsidRPr="005C05B6" w:rsidRDefault="00931693" w:rsidP="00931693">
            <w:pPr>
              <w:pStyle w:val="Tabletext"/>
              <w:jc w:val="center"/>
            </w:pPr>
            <w:r w:rsidRPr="005C05B6">
              <w:t>MSI-HF</w:t>
            </w:r>
          </w:p>
        </w:tc>
        <w:tc>
          <w:tcPr>
            <w:tcW w:w="6908" w:type="dxa"/>
          </w:tcPr>
          <w:p w14:paraId="527D6FD4" w14:textId="0353DE72" w:rsidR="00931693" w:rsidRPr="005C05B6" w:rsidRDefault="00931693" w:rsidP="00931693">
            <w:pPr>
              <w:pStyle w:val="Tabletext"/>
            </w:pPr>
            <w:ins w:id="345" w:author="CEPT" w:date="2023-08-24T14:47:00Z">
              <w:r w:rsidRPr="006E0DBB">
                <w:t>By means of narrow-band direct-printing telegraphy.</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614467" w:rsidRPr="006E0DBB" w14:paraId="1D29A2AC" w14:textId="77777777" w:rsidTr="008E64A2">
        <w:trPr>
          <w:jc w:val="center"/>
          <w:ins w:id="346" w:author="CEPT" w:date="2023-08-24T14:47:00Z"/>
        </w:trPr>
        <w:tc>
          <w:tcPr>
            <w:tcW w:w="1308" w:type="dxa"/>
          </w:tcPr>
          <w:p w14:paraId="64FBDB3B" w14:textId="77777777" w:rsidR="00614467" w:rsidRPr="006E0DBB" w:rsidRDefault="00614467" w:rsidP="008E64A2">
            <w:pPr>
              <w:pStyle w:val="Tabletext"/>
              <w:jc w:val="center"/>
              <w:rPr>
                <w:ins w:id="347" w:author="CEPT" w:date="2023-08-24T14:47:00Z"/>
              </w:rPr>
            </w:pPr>
            <w:ins w:id="348" w:author="CEPT" w:date="2023-08-24T14:47:00Z">
              <w:r w:rsidRPr="006E0DBB">
                <w:t>12 663.5</w:t>
              </w:r>
            </w:ins>
          </w:p>
        </w:tc>
        <w:tc>
          <w:tcPr>
            <w:tcW w:w="1423" w:type="dxa"/>
          </w:tcPr>
          <w:p w14:paraId="2D164C0A" w14:textId="77777777" w:rsidR="00614467" w:rsidRPr="006E0DBB" w:rsidRDefault="00614467" w:rsidP="008E64A2">
            <w:pPr>
              <w:pStyle w:val="Tabletext"/>
              <w:jc w:val="center"/>
              <w:rPr>
                <w:ins w:id="349" w:author="CEPT" w:date="2023-08-24T14:47:00Z"/>
              </w:rPr>
            </w:pPr>
            <w:ins w:id="350" w:author="CEPT" w:date="2023-08-24T14:47:00Z">
              <w:r w:rsidRPr="006E0DBB">
                <w:t>MSI-HF</w:t>
              </w:r>
            </w:ins>
          </w:p>
        </w:tc>
        <w:tc>
          <w:tcPr>
            <w:tcW w:w="6908" w:type="dxa"/>
          </w:tcPr>
          <w:p w14:paraId="4B6FDACC" w14:textId="77777777" w:rsidR="00614467" w:rsidRPr="006E0DBB" w:rsidRDefault="00614467" w:rsidP="008E64A2">
            <w:pPr>
              <w:pStyle w:val="Tabletext"/>
              <w:rPr>
                <w:ins w:id="351" w:author="CEPT" w:date="2023-08-24T14:47:00Z"/>
              </w:rPr>
            </w:pPr>
            <w:ins w:id="352" w:author="CEPT" w:date="2023-08-24T14:47:00Z">
              <w:r w:rsidRPr="006E0DBB">
                <w:t>By means of the NAVDAT system.</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931693" w:rsidRPr="005C05B6" w14:paraId="46AC4230" w14:textId="77777777" w:rsidTr="00D7227A">
        <w:trPr>
          <w:jc w:val="center"/>
        </w:trPr>
        <w:tc>
          <w:tcPr>
            <w:tcW w:w="1308" w:type="dxa"/>
          </w:tcPr>
          <w:p w14:paraId="4DA4896F" w14:textId="77777777" w:rsidR="00931693" w:rsidRPr="005C05B6" w:rsidRDefault="00931693" w:rsidP="00931693">
            <w:pPr>
              <w:pStyle w:val="Tabletext"/>
              <w:jc w:val="center"/>
            </w:pPr>
            <w:r w:rsidRPr="005C05B6">
              <w:t>*16 420</w:t>
            </w:r>
          </w:p>
        </w:tc>
        <w:tc>
          <w:tcPr>
            <w:tcW w:w="1423" w:type="dxa"/>
          </w:tcPr>
          <w:p w14:paraId="3C393806" w14:textId="77777777" w:rsidR="00931693" w:rsidRPr="005C05B6" w:rsidRDefault="00931693" w:rsidP="00931693">
            <w:pPr>
              <w:pStyle w:val="Tabletext"/>
              <w:jc w:val="center"/>
            </w:pPr>
            <w:r w:rsidRPr="005C05B6">
              <w:t>RTP-COM</w:t>
            </w:r>
          </w:p>
        </w:tc>
        <w:tc>
          <w:tcPr>
            <w:tcW w:w="6908" w:type="dxa"/>
          </w:tcPr>
          <w:p w14:paraId="7A2709B4" w14:textId="77777777" w:rsidR="00931693" w:rsidRPr="005C05B6" w:rsidRDefault="00931693" w:rsidP="00931693">
            <w:pPr>
              <w:pStyle w:val="Tabletext"/>
            </w:pPr>
          </w:p>
        </w:tc>
      </w:tr>
      <w:tr w:rsidR="00931693" w:rsidRPr="005C05B6" w:rsidDel="00AC1AE4" w14:paraId="409742B5" w14:textId="74B01575" w:rsidTr="00D7227A">
        <w:trPr>
          <w:jc w:val="center"/>
          <w:del w:id="353" w:author="CEPT" w:date="2023-08-24T14:47:00Z"/>
        </w:trPr>
        <w:tc>
          <w:tcPr>
            <w:tcW w:w="1308" w:type="dxa"/>
          </w:tcPr>
          <w:p w14:paraId="597418C2" w14:textId="3CA2AEE4" w:rsidR="00931693" w:rsidRPr="005C05B6" w:rsidDel="00AC1AE4" w:rsidRDefault="00931693" w:rsidP="00931693">
            <w:pPr>
              <w:pStyle w:val="Tabletext"/>
              <w:jc w:val="center"/>
              <w:rPr>
                <w:del w:id="354" w:author="CEPT" w:date="2023-08-24T14:47:00Z"/>
              </w:rPr>
            </w:pPr>
            <w:del w:id="355" w:author="CEPT" w:date="2023-08-24T14:47:00Z">
              <w:r w:rsidRPr="005C05B6" w:rsidDel="00AC1AE4">
                <w:delText>*16 695</w:delText>
              </w:r>
            </w:del>
          </w:p>
        </w:tc>
        <w:tc>
          <w:tcPr>
            <w:tcW w:w="1423" w:type="dxa"/>
          </w:tcPr>
          <w:p w14:paraId="55E6A4D7" w14:textId="7EB2DBE7" w:rsidR="00931693" w:rsidRPr="005C05B6" w:rsidDel="00AC1AE4" w:rsidRDefault="00931693" w:rsidP="00931693">
            <w:pPr>
              <w:pStyle w:val="Tabletext"/>
              <w:jc w:val="center"/>
              <w:rPr>
                <w:del w:id="356" w:author="CEPT" w:date="2023-08-24T14:47:00Z"/>
              </w:rPr>
            </w:pPr>
            <w:del w:id="357" w:author="CEPT" w:date="2023-08-24T14:47:00Z">
              <w:r w:rsidRPr="005C05B6" w:rsidDel="00AC1AE4">
                <w:delText>NBDP-COM</w:delText>
              </w:r>
            </w:del>
          </w:p>
        </w:tc>
        <w:tc>
          <w:tcPr>
            <w:tcW w:w="6908" w:type="dxa"/>
          </w:tcPr>
          <w:p w14:paraId="0C4EA832" w14:textId="2EAB1778" w:rsidR="00931693" w:rsidRPr="005C05B6" w:rsidDel="00AC1AE4" w:rsidRDefault="00931693" w:rsidP="00931693">
            <w:pPr>
              <w:pStyle w:val="Tabletext"/>
              <w:rPr>
                <w:del w:id="358" w:author="CEPT" w:date="2023-08-24T14:47:00Z"/>
              </w:rPr>
            </w:pPr>
          </w:p>
        </w:tc>
      </w:tr>
      <w:tr w:rsidR="00931693" w:rsidRPr="005C05B6" w14:paraId="3C81253D" w14:textId="77777777" w:rsidTr="00D7227A">
        <w:trPr>
          <w:jc w:val="center"/>
        </w:trPr>
        <w:tc>
          <w:tcPr>
            <w:tcW w:w="1308" w:type="dxa"/>
          </w:tcPr>
          <w:p w14:paraId="05E6EA9B" w14:textId="77777777" w:rsidR="00931693" w:rsidRPr="005C05B6" w:rsidRDefault="00931693" w:rsidP="00931693">
            <w:pPr>
              <w:pStyle w:val="Tabletext"/>
              <w:jc w:val="center"/>
            </w:pPr>
            <w:r w:rsidRPr="005C05B6">
              <w:t>*16 804.5</w:t>
            </w:r>
          </w:p>
        </w:tc>
        <w:tc>
          <w:tcPr>
            <w:tcW w:w="1423" w:type="dxa"/>
          </w:tcPr>
          <w:p w14:paraId="06C2EF6A" w14:textId="77777777" w:rsidR="00931693" w:rsidRPr="005C05B6" w:rsidRDefault="00931693" w:rsidP="00931693">
            <w:pPr>
              <w:pStyle w:val="Tabletext"/>
              <w:jc w:val="center"/>
            </w:pPr>
            <w:r w:rsidRPr="005C05B6">
              <w:t>DSC</w:t>
            </w:r>
          </w:p>
        </w:tc>
        <w:tc>
          <w:tcPr>
            <w:tcW w:w="6908" w:type="dxa"/>
          </w:tcPr>
          <w:p w14:paraId="7F676456" w14:textId="77777777" w:rsidR="00931693" w:rsidRPr="005C05B6" w:rsidRDefault="00931693" w:rsidP="00931693">
            <w:pPr>
              <w:pStyle w:val="Tabletext"/>
            </w:pPr>
          </w:p>
        </w:tc>
      </w:tr>
      <w:tr w:rsidR="00931693" w:rsidRPr="005C05B6" w14:paraId="0FB5021B" w14:textId="77777777" w:rsidTr="00D7227A">
        <w:trPr>
          <w:jc w:val="center"/>
        </w:trPr>
        <w:tc>
          <w:tcPr>
            <w:tcW w:w="1308" w:type="dxa"/>
          </w:tcPr>
          <w:p w14:paraId="417E6183" w14:textId="77777777" w:rsidR="00931693" w:rsidRPr="005C05B6" w:rsidRDefault="00931693" w:rsidP="00931693">
            <w:pPr>
              <w:pStyle w:val="Tabletext"/>
              <w:jc w:val="center"/>
            </w:pPr>
            <w:r w:rsidRPr="005C05B6">
              <w:t>16 806.5</w:t>
            </w:r>
          </w:p>
        </w:tc>
        <w:tc>
          <w:tcPr>
            <w:tcW w:w="1423" w:type="dxa"/>
          </w:tcPr>
          <w:p w14:paraId="286FBBF4" w14:textId="77777777" w:rsidR="00931693" w:rsidRPr="005C05B6" w:rsidRDefault="00931693" w:rsidP="00931693">
            <w:pPr>
              <w:pStyle w:val="Tabletext"/>
              <w:jc w:val="center"/>
            </w:pPr>
            <w:r w:rsidRPr="005C05B6">
              <w:t>MSI-HF</w:t>
            </w:r>
          </w:p>
        </w:tc>
        <w:tc>
          <w:tcPr>
            <w:tcW w:w="6908" w:type="dxa"/>
          </w:tcPr>
          <w:p w14:paraId="618A3F8E" w14:textId="32F90CA7" w:rsidR="00931693" w:rsidRPr="005C05B6" w:rsidRDefault="00ED227C" w:rsidP="00931693">
            <w:pPr>
              <w:pStyle w:val="Tabletext"/>
            </w:pPr>
            <w:ins w:id="359" w:author="CEPT" w:date="2023-08-24T14:48:00Z">
              <w:r w:rsidRPr="006E0DBB">
                <w:t>By means of narrow-band direct-printing telegraphy.</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417830" w:rsidRPr="006E0DBB" w14:paraId="46D080A6" w14:textId="77777777" w:rsidTr="008E64A2">
        <w:trPr>
          <w:jc w:val="center"/>
          <w:ins w:id="360" w:author="CEPT" w:date="2023-08-24T14:48:00Z"/>
        </w:trPr>
        <w:tc>
          <w:tcPr>
            <w:tcW w:w="1308" w:type="dxa"/>
          </w:tcPr>
          <w:p w14:paraId="1C501BA4" w14:textId="77777777" w:rsidR="00417830" w:rsidRPr="006E0DBB" w:rsidRDefault="00417830" w:rsidP="008E64A2">
            <w:pPr>
              <w:pStyle w:val="Tabletext"/>
              <w:jc w:val="center"/>
              <w:rPr>
                <w:ins w:id="361" w:author="CEPT" w:date="2023-08-24T14:48:00Z"/>
              </w:rPr>
            </w:pPr>
            <w:bookmarkStart w:id="362" w:name="_Hlk117528244"/>
            <w:ins w:id="363" w:author="CEPT" w:date="2023-08-24T14:48:00Z">
              <w:r w:rsidRPr="006E0DBB">
                <w:t>16 909.5</w:t>
              </w:r>
            </w:ins>
          </w:p>
        </w:tc>
        <w:tc>
          <w:tcPr>
            <w:tcW w:w="1423" w:type="dxa"/>
          </w:tcPr>
          <w:p w14:paraId="48411B00" w14:textId="77777777" w:rsidR="00417830" w:rsidRPr="006E0DBB" w:rsidRDefault="00417830" w:rsidP="008E64A2">
            <w:pPr>
              <w:pStyle w:val="Tabletext"/>
              <w:jc w:val="center"/>
              <w:rPr>
                <w:ins w:id="364" w:author="CEPT" w:date="2023-08-24T14:48:00Z"/>
              </w:rPr>
            </w:pPr>
            <w:ins w:id="365" w:author="CEPT" w:date="2023-08-24T14:48:00Z">
              <w:r w:rsidRPr="006E0DBB">
                <w:t>MSI-HF</w:t>
              </w:r>
            </w:ins>
          </w:p>
        </w:tc>
        <w:tc>
          <w:tcPr>
            <w:tcW w:w="6908" w:type="dxa"/>
          </w:tcPr>
          <w:p w14:paraId="04B5A03A" w14:textId="77777777" w:rsidR="00417830" w:rsidRPr="006E0DBB" w:rsidRDefault="00417830" w:rsidP="008E64A2">
            <w:pPr>
              <w:pStyle w:val="Tabletext"/>
              <w:rPr>
                <w:ins w:id="366" w:author="CEPT" w:date="2023-08-24T14:48:00Z"/>
              </w:rPr>
            </w:pPr>
            <w:ins w:id="367" w:author="CEPT" w:date="2023-08-24T14:48:00Z">
              <w:r w:rsidRPr="006E0DBB">
                <w:t>By means of the NAVDAT system.</w:t>
              </w:r>
              <w:r w:rsidRPr="006E0DBB">
                <w:rPr>
                  <w:sz w:val="16"/>
                  <w:lang w:val="en-US"/>
                </w:rPr>
                <w:t xml:space="preserve">      (</w:t>
              </w:r>
              <w:r w:rsidRPr="006E0DBB">
                <w:rPr>
                  <w:sz w:val="16"/>
                  <w:szCs w:val="16"/>
                  <w:lang w:val="en-US"/>
                </w:rPr>
                <w:t>WRC</w:t>
              </w:r>
              <w:r w:rsidRPr="006E0DBB">
                <w:rPr>
                  <w:sz w:val="16"/>
                  <w:szCs w:val="16"/>
                  <w:lang w:val="en-US"/>
                </w:rPr>
                <w:noBreakHyphen/>
                <w:t>23)</w:t>
              </w:r>
            </w:ins>
          </w:p>
        </w:tc>
      </w:tr>
      <w:bookmarkEnd w:id="362"/>
      <w:tr w:rsidR="00977556" w:rsidRPr="005C05B6" w14:paraId="768AB23F" w14:textId="77777777" w:rsidTr="00D7227A">
        <w:trPr>
          <w:jc w:val="center"/>
        </w:trPr>
        <w:tc>
          <w:tcPr>
            <w:tcW w:w="1308" w:type="dxa"/>
          </w:tcPr>
          <w:p w14:paraId="2E1E7F48" w14:textId="77777777" w:rsidR="00977556" w:rsidRPr="005C05B6" w:rsidRDefault="00977556" w:rsidP="00977556">
            <w:pPr>
              <w:pStyle w:val="Tabletext"/>
              <w:jc w:val="center"/>
            </w:pPr>
            <w:r w:rsidRPr="005C05B6">
              <w:t>19 680.5</w:t>
            </w:r>
          </w:p>
        </w:tc>
        <w:tc>
          <w:tcPr>
            <w:tcW w:w="1423" w:type="dxa"/>
          </w:tcPr>
          <w:p w14:paraId="6305ACD8" w14:textId="77777777" w:rsidR="00977556" w:rsidRPr="005C05B6" w:rsidRDefault="00977556" w:rsidP="00977556">
            <w:pPr>
              <w:pStyle w:val="Tabletext"/>
              <w:jc w:val="center"/>
            </w:pPr>
            <w:r w:rsidRPr="005C05B6">
              <w:t>MSI-HF</w:t>
            </w:r>
          </w:p>
        </w:tc>
        <w:tc>
          <w:tcPr>
            <w:tcW w:w="6908" w:type="dxa"/>
          </w:tcPr>
          <w:p w14:paraId="6BC4C371" w14:textId="62843E4F" w:rsidR="00977556" w:rsidRPr="005C05B6" w:rsidRDefault="00977556" w:rsidP="00977556">
            <w:pPr>
              <w:pStyle w:val="Tabletext"/>
            </w:pPr>
            <w:ins w:id="368" w:author="CEPT" w:date="2023-08-24T14:48:00Z">
              <w:r w:rsidRPr="006E0DBB">
                <w:t>By means of narrow-band direct-printing telegraphy.</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977556" w:rsidRPr="005C05B6" w14:paraId="428A1B22" w14:textId="77777777" w:rsidTr="00D7227A">
        <w:trPr>
          <w:jc w:val="center"/>
        </w:trPr>
        <w:tc>
          <w:tcPr>
            <w:tcW w:w="1308" w:type="dxa"/>
          </w:tcPr>
          <w:p w14:paraId="41E4FFD1" w14:textId="77777777" w:rsidR="00977556" w:rsidRPr="005C05B6" w:rsidRDefault="00977556" w:rsidP="00977556">
            <w:pPr>
              <w:pStyle w:val="Tabletext"/>
              <w:jc w:val="center"/>
            </w:pPr>
            <w:r w:rsidRPr="005C05B6">
              <w:t>22 376</w:t>
            </w:r>
          </w:p>
        </w:tc>
        <w:tc>
          <w:tcPr>
            <w:tcW w:w="1423" w:type="dxa"/>
          </w:tcPr>
          <w:p w14:paraId="0936C22E" w14:textId="77777777" w:rsidR="00977556" w:rsidRPr="005C05B6" w:rsidRDefault="00977556" w:rsidP="00977556">
            <w:pPr>
              <w:pStyle w:val="Tabletext"/>
              <w:jc w:val="center"/>
            </w:pPr>
            <w:r w:rsidRPr="005C05B6">
              <w:t>MSI-HF</w:t>
            </w:r>
          </w:p>
        </w:tc>
        <w:tc>
          <w:tcPr>
            <w:tcW w:w="6908" w:type="dxa"/>
          </w:tcPr>
          <w:p w14:paraId="14C41C9B" w14:textId="06573AE3" w:rsidR="00977556" w:rsidRPr="005C05B6" w:rsidRDefault="00977556" w:rsidP="00977556">
            <w:pPr>
              <w:pStyle w:val="Tabletext"/>
            </w:pPr>
            <w:ins w:id="369" w:author="CEPT" w:date="2023-08-24T14:48:00Z">
              <w:r w:rsidRPr="006E0DBB">
                <w:t>By means of narrow-band direct-printing telegraphy.</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330350" w:rsidRPr="006E0DBB" w14:paraId="770365B6" w14:textId="77777777" w:rsidTr="008E64A2">
        <w:trPr>
          <w:jc w:val="center"/>
          <w:ins w:id="370" w:author="CEPT" w:date="2023-08-24T14:48:00Z"/>
        </w:trPr>
        <w:tc>
          <w:tcPr>
            <w:tcW w:w="1308" w:type="dxa"/>
          </w:tcPr>
          <w:p w14:paraId="44A0219D" w14:textId="77777777" w:rsidR="00330350" w:rsidRPr="006E0DBB" w:rsidRDefault="00330350" w:rsidP="008E64A2">
            <w:pPr>
              <w:pStyle w:val="Tabletext"/>
              <w:jc w:val="center"/>
              <w:rPr>
                <w:ins w:id="371" w:author="CEPT" w:date="2023-08-24T14:48:00Z"/>
              </w:rPr>
            </w:pPr>
            <w:ins w:id="372" w:author="CEPT" w:date="2023-08-24T14:48:00Z">
              <w:r w:rsidRPr="006E0DBB">
                <w:t>22 450.5</w:t>
              </w:r>
            </w:ins>
          </w:p>
        </w:tc>
        <w:tc>
          <w:tcPr>
            <w:tcW w:w="1423" w:type="dxa"/>
          </w:tcPr>
          <w:p w14:paraId="4E365483" w14:textId="77777777" w:rsidR="00330350" w:rsidRPr="006E0DBB" w:rsidRDefault="00330350" w:rsidP="008E64A2">
            <w:pPr>
              <w:pStyle w:val="Tabletext"/>
              <w:jc w:val="center"/>
              <w:rPr>
                <w:ins w:id="373" w:author="CEPT" w:date="2023-08-24T14:48:00Z"/>
              </w:rPr>
            </w:pPr>
            <w:ins w:id="374" w:author="CEPT" w:date="2023-08-24T14:48:00Z">
              <w:r w:rsidRPr="006E0DBB">
                <w:t>MSI-HF</w:t>
              </w:r>
            </w:ins>
          </w:p>
        </w:tc>
        <w:tc>
          <w:tcPr>
            <w:tcW w:w="6908" w:type="dxa"/>
          </w:tcPr>
          <w:p w14:paraId="1554F338" w14:textId="77777777" w:rsidR="00330350" w:rsidRPr="006E0DBB" w:rsidRDefault="00330350" w:rsidP="008E64A2">
            <w:pPr>
              <w:pStyle w:val="Tabletext"/>
              <w:rPr>
                <w:ins w:id="375" w:author="CEPT" w:date="2023-08-24T14:48:00Z"/>
              </w:rPr>
            </w:pPr>
            <w:ins w:id="376" w:author="CEPT" w:date="2023-08-24T14:48:00Z">
              <w:r w:rsidRPr="006E0DBB">
                <w:t>By means of the NAVDAT system.</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BD1134" w:rsidRPr="005C05B6" w14:paraId="70625F96" w14:textId="77777777" w:rsidTr="00D7227A">
        <w:trPr>
          <w:jc w:val="center"/>
        </w:trPr>
        <w:tc>
          <w:tcPr>
            <w:tcW w:w="1308" w:type="dxa"/>
            <w:tcBorders>
              <w:bottom w:val="single" w:sz="4" w:space="0" w:color="auto"/>
            </w:tcBorders>
          </w:tcPr>
          <w:p w14:paraId="473FC35D" w14:textId="77777777" w:rsidR="00BD1134" w:rsidRPr="005C05B6" w:rsidRDefault="00BD1134" w:rsidP="00BD1134">
            <w:pPr>
              <w:pStyle w:val="Tabletext"/>
              <w:jc w:val="center"/>
            </w:pPr>
            <w:r w:rsidRPr="005C05B6">
              <w:t>26 100.5</w:t>
            </w:r>
          </w:p>
        </w:tc>
        <w:tc>
          <w:tcPr>
            <w:tcW w:w="1423" w:type="dxa"/>
            <w:tcBorders>
              <w:bottom w:val="single" w:sz="4" w:space="0" w:color="auto"/>
            </w:tcBorders>
          </w:tcPr>
          <w:p w14:paraId="7436A2B8" w14:textId="77777777" w:rsidR="00BD1134" w:rsidRPr="005C05B6" w:rsidRDefault="00BD1134" w:rsidP="00BD1134">
            <w:pPr>
              <w:pStyle w:val="Tabletext"/>
              <w:jc w:val="center"/>
            </w:pPr>
            <w:r w:rsidRPr="005C05B6">
              <w:t>MSI-HF</w:t>
            </w:r>
          </w:p>
        </w:tc>
        <w:tc>
          <w:tcPr>
            <w:tcW w:w="6908" w:type="dxa"/>
            <w:tcBorders>
              <w:bottom w:val="single" w:sz="4" w:space="0" w:color="auto"/>
            </w:tcBorders>
          </w:tcPr>
          <w:p w14:paraId="6F0D682C" w14:textId="73197BDB" w:rsidR="00BD1134" w:rsidRPr="005C05B6" w:rsidRDefault="00BD1134" w:rsidP="00BD1134">
            <w:pPr>
              <w:pStyle w:val="Tabletext"/>
            </w:pPr>
            <w:ins w:id="377" w:author="CEPT" w:date="2023-08-24T14:48:00Z">
              <w:r w:rsidRPr="006E0DBB">
                <w:t>By means of narrow-band direct-printing telegraphy.</w:t>
              </w:r>
              <w:r w:rsidRPr="006E0DBB">
                <w:rPr>
                  <w:sz w:val="16"/>
                  <w:lang w:val="en-US"/>
                </w:rPr>
                <w:t xml:space="preserve">      (</w:t>
              </w:r>
              <w:r w:rsidRPr="006E0DBB">
                <w:rPr>
                  <w:sz w:val="16"/>
                  <w:szCs w:val="16"/>
                  <w:lang w:val="en-US"/>
                </w:rPr>
                <w:t>WRC</w:t>
              </w:r>
              <w:r w:rsidRPr="006E0DBB">
                <w:rPr>
                  <w:sz w:val="16"/>
                  <w:szCs w:val="16"/>
                  <w:lang w:val="en-US"/>
                </w:rPr>
                <w:noBreakHyphen/>
                <w:t>23)</w:t>
              </w:r>
            </w:ins>
          </w:p>
        </w:tc>
      </w:tr>
      <w:tr w:rsidR="00BD1134" w:rsidRPr="005C05B6" w14:paraId="30F4EABC" w14:textId="77777777" w:rsidTr="00D7227A">
        <w:trPr>
          <w:jc w:val="center"/>
        </w:trPr>
        <w:tc>
          <w:tcPr>
            <w:tcW w:w="9639" w:type="dxa"/>
            <w:gridSpan w:val="3"/>
            <w:tcBorders>
              <w:top w:val="single" w:sz="4" w:space="0" w:color="auto"/>
              <w:left w:val="nil"/>
              <w:bottom w:val="nil"/>
              <w:right w:val="nil"/>
            </w:tcBorders>
          </w:tcPr>
          <w:p w14:paraId="08F9E439" w14:textId="77777777" w:rsidR="00BD1134" w:rsidRPr="005E0F8A" w:rsidRDefault="00BD1134" w:rsidP="00BD1134">
            <w:pPr>
              <w:pStyle w:val="Tablelegend"/>
              <w:rPr>
                <w:b/>
                <w:bCs/>
              </w:rPr>
            </w:pPr>
            <w:r w:rsidRPr="005E0F8A">
              <w:rPr>
                <w:b/>
                <w:bCs/>
              </w:rPr>
              <w:t>Legend</w:t>
            </w:r>
            <w:r w:rsidRPr="00CC69F4">
              <w:t>:</w:t>
            </w:r>
          </w:p>
          <w:p w14:paraId="75B51361" w14:textId="77777777" w:rsidR="00BD1134" w:rsidRPr="005C05B6" w:rsidRDefault="00BD1134" w:rsidP="00BD1134">
            <w:pPr>
              <w:pStyle w:val="Tablelegend"/>
            </w:pPr>
            <w:r w:rsidRPr="00C87FAB">
              <w:rPr>
                <w:b/>
                <w:bCs/>
              </w:rPr>
              <w:t>AERO-SAR</w:t>
            </w:r>
            <w:r w:rsidRPr="005C05B6">
              <w:t>     These aeronautical carrier (reference) frequencies may be used for distress and safety purposes by mobile stations engaged in coordinated search and rescue operations.</w:t>
            </w:r>
          </w:p>
          <w:p w14:paraId="3EB564AD" w14:textId="77777777" w:rsidR="00BD1134" w:rsidRPr="00C87FAB" w:rsidRDefault="00BD1134" w:rsidP="00BD1134">
            <w:pPr>
              <w:pStyle w:val="Tablelegend"/>
              <w:rPr>
                <w:lang w:val="en-US"/>
              </w:rPr>
            </w:pPr>
            <w:r w:rsidRPr="00C87FAB">
              <w:rPr>
                <w:b/>
                <w:bCs/>
                <w:lang w:val="en-US"/>
              </w:rPr>
              <w:t>DSC </w:t>
            </w:r>
            <w:r w:rsidRPr="000F0888">
              <w:rPr>
                <w:lang w:val="en-US"/>
              </w:rPr>
              <w:t xml:space="preserve">    These frequencies are used exclusively for distress and safety calls using digital selective calling in accordance with </w:t>
            </w:r>
            <w:r>
              <w:rPr>
                <w:lang w:val="en-US"/>
              </w:rPr>
              <w:t>No. </w:t>
            </w:r>
            <w:r w:rsidRPr="00C87FAB">
              <w:rPr>
                <w:b/>
                <w:bCs/>
                <w:lang w:val="en-US"/>
              </w:rPr>
              <w:t>32.5</w:t>
            </w:r>
            <w:r w:rsidRPr="000F0888">
              <w:rPr>
                <w:lang w:val="en-US"/>
              </w:rPr>
              <w:t xml:space="preserve"> (see </w:t>
            </w:r>
            <w:r>
              <w:rPr>
                <w:lang w:val="en-US"/>
              </w:rPr>
              <w:t>Nos. </w:t>
            </w:r>
            <w:r w:rsidRPr="00C87FAB">
              <w:rPr>
                <w:b/>
                <w:bCs/>
                <w:lang w:val="en-US"/>
              </w:rPr>
              <w:t>33.8</w:t>
            </w:r>
            <w:r w:rsidRPr="000F0888">
              <w:rPr>
                <w:lang w:val="en-US"/>
              </w:rPr>
              <w:t xml:space="preserve"> and </w:t>
            </w:r>
            <w:r w:rsidRPr="00C87FAB">
              <w:rPr>
                <w:b/>
                <w:bCs/>
                <w:lang w:val="en-US"/>
              </w:rPr>
              <w:t>33.32</w:t>
            </w:r>
            <w:r w:rsidRPr="000F0888">
              <w:rPr>
                <w:lang w:val="en-US"/>
              </w:rPr>
              <w:t>)</w:t>
            </w:r>
            <w:r>
              <w:rPr>
                <w:lang w:val="en-US"/>
              </w:rPr>
              <w:t>.</w:t>
            </w:r>
            <w:r w:rsidRPr="00672737">
              <w:rPr>
                <w:sz w:val="16"/>
                <w:lang w:val="en-US"/>
              </w:rPr>
              <w:t>     (</w:t>
            </w:r>
            <w:r>
              <w:rPr>
                <w:sz w:val="16"/>
                <w:szCs w:val="16"/>
                <w:lang w:val="en-US"/>
              </w:rPr>
              <w:t>WRC</w:t>
            </w:r>
            <w:r>
              <w:rPr>
                <w:sz w:val="16"/>
                <w:szCs w:val="16"/>
                <w:lang w:val="en-US"/>
              </w:rPr>
              <w:noBreakHyphen/>
            </w:r>
            <w:r w:rsidRPr="00C87FAB">
              <w:rPr>
                <w:sz w:val="16"/>
                <w:szCs w:val="16"/>
                <w:lang w:val="en-US"/>
              </w:rPr>
              <w:t>07)</w:t>
            </w:r>
          </w:p>
          <w:p w14:paraId="4FE4252D" w14:textId="615D4DDE" w:rsidR="00BD1134" w:rsidRPr="005C05B6" w:rsidRDefault="00BD1134" w:rsidP="00BD1134">
            <w:pPr>
              <w:pStyle w:val="Tablelegend"/>
            </w:pPr>
            <w:r w:rsidRPr="00C87FAB">
              <w:rPr>
                <w:b/>
                <w:bCs/>
              </w:rPr>
              <w:t>MSI  </w:t>
            </w:r>
            <w:r w:rsidRPr="005C05B6">
              <w:t>   In the maritime mobile service, these frequencies are used exclusively for the transmission of maritime safety information (MSI) (including meteorological and navigational warnings and urgent information) by coast stations to ships, by means of narrow-band direct-printing telegraphy</w:t>
            </w:r>
            <w:ins w:id="378" w:author="CEPT" w:date="2023-08-24T14:49:00Z">
              <w:r w:rsidR="009A56F6" w:rsidRPr="006E0DBB">
                <w:t xml:space="preserve"> or the NAVDAT system.</w:t>
              </w:r>
              <w:r w:rsidR="009A56F6" w:rsidRPr="006E0DBB">
                <w:rPr>
                  <w:sz w:val="16"/>
                  <w:lang w:val="en-US"/>
                </w:rPr>
                <w:t xml:space="preserve">      (</w:t>
              </w:r>
              <w:r w:rsidR="009A56F6" w:rsidRPr="006E0DBB">
                <w:rPr>
                  <w:sz w:val="16"/>
                  <w:szCs w:val="16"/>
                  <w:lang w:val="en-US"/>
                </w:rPr>
                <w:t>WRC</w:t>
              </w:r>
              <w:r w:rsidR="009A56F6" w:rsidRPr="006E0DBB">
                <w:rPr>
                  <w:sz w:val="16"/>
                  <w:szCs w:val="16"/>
                  <w:lang w:val="en-US"/>
                </w:rPr>
                <w:noBreakHyphen/>
                <w:t>23</w:t>
              </w:r>
            </w:ins>
            <w:ins w:id="379" w:author="CEPT" w:date="2023-08-24T16:11:00Z">
              <w:r w:rsidR="00C260ED">
                <w:rPr>
                  <w:sz w:val="16"/>
                  <w:szCs w:val="16"/>
                  <w:lang w:val="en-US"/>
                </w:rPr>
                <w:t>)</w:t>
              </w:r>
            </w:ins>
            <w:del w:id="380" w:author="CEPT" w:date="2023-08-24T14:49:00Z">
              <w:r w:rsidRPr="005C05B6" w:rsidDel="009A56F6">
                <w:delText>.</w:delText>
              </w:r>
            </w:del>
          </w:p>
          <w:p w14:paraId="7E731180" w14:textId="1DBC3E0C" w:rsidR="00BD1134" w:rsidRPr="005C05B6" w:rsidRDefault="00BD1134" w:rsidP="00BD1134">
            <w:pPr>
              <w:pStyle w:val="Tablelegend"/>
            </w:pPr>
            <w:r w:rsidRPr="00C87FAB">
              <w:rPr>
                <w:b/>
                <w:bCs/>
              </w:rPr>
              <w:t>MSI-HF</w:t>
            </w:r>
            <w:r w:rsidRPr="005C05B6">
              <w:t>     In the maritime mobile service, these frequencies are used exclusively for the transmission of high seas MSI by coast stations to ships, by means of narrow-band direct-printing telegraphy</w:t>
            </w:r>
            <w:ins w:id="381" w:author="CEPT" w:date="2023-08-24T14:49:00Z">
              <w:r w:rsidR="00F8634A" w:rsidRPr="006E0DBB">
                <w:t xml:space="preserve"> or the NAVDAT system.</w:t>
              </w:r>
              <w:r w:rsidR="00F8634A" w:rsidRPr="006E0DBB">
                <w:rPr>
                  <w:sz w:val="16"/>
                  <w:lang w:val="en-US"/>
                </w:rPr>
                <w:t xml:space="preserve">      (</w:t>
              </w:r>
              <w:r w:rsidR="00F8634A" w:rsidRPr="006E0DBB">
                <w:rPr>
                  <w:sz w:val="16"/>
                  <w:szCs w:val="16"/>
                  <w:lang w:val="en-US"/>
                </w:rPr>
                <w:t>WRC</w:t>
              </w:r>
              <w:r w:rsidR="00F8634A" w:rsidRPr="006E0DBB">
                <w:rPr>
                  <w:sz w:val="16"/>
                  <w:szCs w:val="16"/>
                  <w:lang w:val="en-US"/>
                </w:rPr>
                <w:noBreakHyphen/>
                <w:t>23)</w:t>
              </w:r>
            </w:ins>
            <w:del w:id="382" w:author="CEPT" w:date="2023-08-24T14:49:00Z">
              <w:r w:rsidRPr="005C05B6" w:rsidDel="00F8634A">
                <w:delText>.</w:delText>
              </w:r>
            </w:del>
          </w:p>
          <w:p w14:paraId="1F7359C2" w14:textId="47A70D07" w:rsidR="00BD1134" w:rsidRPr="005C05B6" w:rsidDel="00F8634A" w:rsidRDefault="00BD1134" w:rsidP="00BD1134">
            <w:pPr>
              <w:pStyle w:val="Tablelegend"/>
              <w:rPr>
                <w:del w:id="383" w:author="CEPT" w:date="2023-08-24T14:49:00Z"/>
              </w:rPr>
            </w:pPr>
            <w:del w:id="384" w:author="CEPT" w:date="2023-08-24T14:49:00Z">
              <w:r w:rsidRPr="00C87FAB" w:rsidDel="00F8634A">
                <w:rPr>
                  <w:b/>
                  <w:bCs/>
                </w:rPr>
                <w:delText>NBDP-COM</w:delText>
              </w:r>
              <w:r w:rsidRPr="005C05B6" w:rsidDel="00F8634A">
                <w:delText>     These frequencies are used exclusively for distress and safety communications (traffic) using narrow-band direct-printing telegraphy.</w:delText>
              </w:r>
            </w:del>
          </w:p>
          <w:p w14:paraId="27471D80" w14:textId="77777777" w:rsidR="00BD1134" w:rsidRDefault="00BD1134" w:rsidP="00BD1134">
            <w:pPr>
              <w:pStyle w:val="Tablelegend"/>
            </w:pPr>
            <w:r w:rsidRPr="00C87FAB">
              <w:rPr>
                <w:b/>
                <w:bCs/>
              </w:rPr>
              <w:t>RTP-COM</w:t>
            </w:r>
            <w:r w:rsidRPr="005C05B6">
              <w:t>     These carrier frequencies are used for distress and safety communications (traffic) by radiotelephony.</w:t>
            </w:r>
          </w:p>
          <w:p w14:paraId="6E438FEA" w14:textId="77777777" w:rsidR="00BD1134" w:rsidRPr="005C05B6" w:rsidRDefault="00BD1134" w:rsidP="00BD1134">
            <w:pPr>
              <w:pStyle w:val="Tablelegend"/>
            </w:pPr>
            <w:r w:rsidRPr="00C87FAB">
              <w:rPr>
                <w:lang w:val="en-US"/>
              </w:rPr>
              <w:t>*</w:t>
            </w:r>
            <w:r w:rsidRPr="00C87FAB">
              <w:rPr>
                <w:lang w:val="en-US"/>
              </w:rPr>
              <w:tab/>
              <w:t xml:space="preserve">Except as provided in these Regulations, any emission capable of causing harmful interference to distress, alarm, urgency or safety communications on the frequencies denoted by an asterisk (*) is prohibited. </w:t>
            </w:r>
            <w:r w:rsidRPr="005C05B6">
              <w:t xml:space="preserve">Any emission causing harmful interference to distress and safety communications on any of the discrete frequencies identified in this </w:t>
            </w:r>
            <w:r>
              <w:t>Appendix </w:t>
            </w:r>
            <w:r w:rsidRPr="005C05B6">
              <w:t>is prohibited.</w:t>
            </w:r>
            <w:r w:rsidRPr="00C87FAB">
              <w:rPr>
                <w:sz w:val="16"/>
                <w:szCs w:val="16"/>
              </w:rPr>
              <w:t>    (</w:t>
            </w:r>
            <w:r>
              <w:rPr>
                <w:sz w:val="16"/>
                <w:szCs w:val="16"/>
              </w:rPr>
              <w:t>WRC</w:t>
            </w:r>
            <w:r>
              <w:rPr>
                <w:sz w:val="16"/>
                <w:szCs w:val="16"/>
              </w:rPr>
              <w:noBreakHyphen/>
            </w:r>
            <w:r w:rsidRPr="00C87FAB">
              <w:rPr>
                <w:sz w:val="16"/>
                <w:szCs w:val="16"/>
              </w:rPr>
              <w:t>07)</w:t>
            </w:r>
          </w:p>
        </w:tc>
      </w:tr>
    </w:tbl>
    <w:p w14:paraId="3EDE0956" w14:textId="03A4F380" w:rsidR="002939D9" w:rsidRDefault="004360CE">
      <w:pPr>
        <w:pStyle w:val="Reasons"/>
      </w:pPr>
      <w:r>
        <w:rPr>
          <w:b/>
        </w:rPr>
        <w:t>Reasons:</w:t>
      </w:r>
      <w:r>
        <w:tab/>
      </w:r>
      <w:r w:rsidR="0071182A" w:rsidRPr="006E0DBB">
        <w:t>NBDP has been deleted from the GMDSS, but kept for the transmission of MSI, and NAVDAT has been introduced in the GMDSS.</w:t>
      </w:r>
    </w:p>
    <w:p w14:paraId="6718F651" w14:textId="4630AAEA" w:rsidR="002939D9" w:rsidRDefault="004360CE">
      <w:pPr>
        <w:pStyle w:val="Proposal"/>
      </w:pPr>
      <w:r>
        <w:t>MOD</w:t>
      </w:r>
      <w:r>
        <w:tab/>
        <w:t>EUR/</w:t>
      </w:r>
      <w:r w:rsidR="00EF0029">
        <w:t>XXXX</w:t>
      </w:r>
      <w:r w:rsidR="001B6E04">
        <w:t>A11A1/</w:t>
      </w:r>
      <w:r>
        <w:t>9</w:t>
      </w:r>
      <w:r w:rsidR="001B6E04">
        <w:t>8</w:t>
      </w:r>
    </w:p>
    <w:p w14:paraId="43AE659B" w14:textId="7BE5E603" w:rsidR="00E240A1" w:rsidRPr="005C05B6" w:rsidRDefault="004360CE" w:rsidP="00496979">
      <w:pPr>
        <w:pStyle w:val="TableNo"/>
      </w:pPr>
      <w:r w:rsidRPr="005C05B6">
        <w:t>TABLE  15-2</w:t>
      </w:r>
      <w:r w:rsidRPr="00672737">
        <w:rPr>
          <w:sz w:val="16"/>
          <w:szCs w:val="16"/>
        </w:rPr>
        <w:t>     (</w:t>
      </w:r>
      <w:r>
        <w:rPr>
          <w:sz w:val="16"/>
          <w:szCs w:val="16"/>
        </w:rPr>
        <w:t>WRC</w:t>
      </w:r>
      <w:r>
        <w:rPr>
          <w:sz w:val="16"/>
          <w:szCs w:val="16"/>
        </w:rPr>
        <w:noBreakHyphen/>
      </w:r>
      <w:del w:id="385" w:author="CEPT" w:date="2023-08-24T14:50:00Z">
        <w:r w:rsidDel="0071182A">
          <w:rPr>
            <w:sz w:val="16"/>
            <w:szCs w:val="16"/>
          </w:rPr>
          <w:delText>19</w:delText>
        </w:r>
      </w:del>
      <w:ins w:id="386" w:author="CEPT" w:date="2023-08-24T14:50:00Z">
        <w:r w:rsidR="0071182A">
          <w:rPr>
            <w:sz w:val="16"/>
            <w:szCs w:val="16"/>
          </w:rPr>
          <w:t>23</w:t>
        </w:r>
      </w:ins>
      <w:r w:rsidRPr="00C87FAB">
        <w:rPr>
          <w:sz w:val="16"/>
          <w:szCs w:val="16"/>
        </w:rPr>
        <w:t>)</w:t>
      </w:r>
    </w:p>
    <w:p w14:paraId="147CBF88" w14:textId="77777777" w:rsidR="00E240A1" w:rsidRDefault="004360CE" w:rsidP="00496979">
      <w:pPr>
        <w:pStyle w:val="Tabletitle"/>
      </w:pPr>
      <w:r w:rsidRPr="005C05B6">
        <w:t>Frequencies above 30</w:t>
      </w:r>
      <w:r>
        <w:t> MHz</w:t>
      </w:r>
      <w:r w:rsidRPr="005C05B6">
        <w:t xml:space="preserve"> (VHF/UHF)</w:t>
      </w:r>
    </w:p>
    <w:p w14:paraId="69A1A532" w14:textId="39A5B9A7" w:rsidR="004A4650" w:rsidRPr="004A4650" w:rsidRDefault="004A4650" w:rsidP="004A4650">
      <w:pPr>
        <w:pStyle w:val="Tabletext"/>
      </w:pPr>
      <w:r>
        <w:t>…</w:t>
      </w:r>
    </w:p>
    <w:p w14:paraId="0660E048" w14:textId="6BF1DB21" w:rsidR="00E240A1" w:rsidRPr="005C05B6" w:rsidRDefault="004360CE" w:rsidP="00496979">
      <w:pPr>
        <w:pStyle w:val="TableNo"/>
      </w:pPr>
      <w:r>
        <w:t>TABLE  15-2  (</w:t>
      </w:r>
      <w:r w:rsidRPr="005E0F8A">
        <w:rPr>
          <w:i/>
          <w:iCs/>
          <w:caps w:val="0"/>
        </w:rPr>
        <w:t>end</w:t>
      </w:r>
      <w:r w:rsidRPr="005C05B6">
        <w:t>)</w:t>
      </w:r>
      <w:r w:rsidRPr="00672737">
        <w:rPr>
          <w:sz w:val="16"/>
          <w:szCs w:val="16"/>
        </w:rPr>
        <w:t>     (</w:t>
      </w:r>
      <w:r>
        <w:rPr>
          <w:sz w:val="16"/>
          <w:szCs w:val="16"/>
        </w:rPr>
        <w:t>WRC</w:t>
      </w:r>
      <w:r>
        <w:rPr>
          <w:sz w:val="16"/>
          <w:szCs w:val="16"/>
        </w:rPr>
        <w:noBreakHyphen/>
      </w:r>
      <w:del w:id="387" w:author="CEPT" w:date="2023-08-24T14:53:00Z">
        <w:r w:rsidDel="00F8643A">
          <w:rPr>
            <w:sz w:val="16"/>
            <w:szCs w:val="16"/>
          </w:rPr>
          <w:delText>19</w:delText>
        </w:r>
      </w:del>
      <w:ins w:id="388" w:author="CEPT" w:date="2023-08-24T14:53:00Z">
        <w:r w:rsidR="00F8643A">
          <w:rPr>
            <w:sz w:val="16"/>
            <w:szCs w:val="16"/>
          </w:rPr>
          <w:t>23</w:t>
        </w:r>
      </w:ins>
      <w:r w:rsidRPr="00A11ABA">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92"/>
        <w:gridCol w:w="1374"/>
        <w:gridCol w:w="6573"/>
      </w:tblGrid>
      <w:tr w:rsidR="00496979" w:rsidRPr="005C05B6" w14:paraId="687F1D59" w14:textId="77777777" w:rsidTr="00F8643A">
        <w:trPr>
          <w:jc w:val="center"/>
        </w:trPr>
        <w:tc>
          <w:tcPr>
            <w:tcW w:w="1692" w:type="dxa"/>
            <w:vAlign w:val="center"/>
          </w:tcPr>
          <w:p w14:paraId="4D88E2A7" w14:textId="77777777" w:rsidR="00E240A1" w:rsidRPr="005C05B6" w:rsidRDefault="004360CE" w:rsidP="00496979">
            <w:pPr>
              <w:pStyle w:val="Tablehead"/>
            </w:pPr>
            <w:r w:rsidRPr="005C05B6">
              <w:t>Frequency</w:t>
            </w:r>
            <w:r w:rsidRPr="005C05B6">
              <w:br/>
              <w:t>(MHz)</w:t>
            </w:r>
          </w:p>
        </w:tc>
        <w:tc>
          <w:tcPr>
            <w:tcW w:w="1374" w:type="dxa"/>
            <w:vAlign w:val="center"/>
          </w:tcPr>
          <w:p w14:paraId="176BF8DD" w14:textId="77777777" w:rsidR="00E240A1" w:rsidRPr="005C05B6" w:rsidRDefault="004360CE" w:rsidP="00496979">
            <w:pPr>
              <w:pStyle w:val="Tablehead"/>
            </w:pPr>
            <w:r w:rsidRPr="005C05B6">
              <w:t>Description</w:t>
            </w:r>
            <w:r w:rsidRPr="005C05B6">
              <w:br/>
              <w:t>of usage</w:t>
            </w:r>
          </w:p>
        </w:tc>
        <w:tc>
          <w:tcPr>
            <w:tcW w:w="6573" w:type="dxa"/>
            <w:vAlign w:val="center"/>
          </w:tcPr>
          <w:p w14:paraId="2436E1BF" w14:textId="77777777" w:rsidR="00E240A1" w:rsidRPr="005C05B6" w:rsidRDefault="004360CE" w:rsidP="00496979">
            <w:pPr>
              <w:pStyle w:val="Tablehead"/>
            </w:pPr>
            <w:r w:rsidRPr="005C05B6">
              <w:t>Notes</w:t>
            </w:r>
          </w:p>
        </w:tc>
      </w:tr>
      <w:tr w:rsidR="00496979" w:rsidRPr="000F0888" w14:paraId="5AAC7B6A" w14:textId="77777777" w:rsidTr="00F8643A">
        <w:trPr>
          <w:jc w:val="center"/>
        </w:trPr>
        <w:tc>
          <w:tcPr>
            <w:tcW w:w="1692" w:type="dxa"/>
          </w:tcPr>
          <w:p w14:paraId="6F95CBAD" w14:textId="0759CB46" w:rsidR="00E240A1" w:rsidRPr="005C05B6" w:rsidRDefault="00F8643A" w:rsidP="00496979">
            <w:pPr>
              <w:pStyle w:val="Tabletext"/>
              <w:jc w:val="center"/>
            </w:pPr>
            <w:r>
              <w:t>…</w:t>
            </w:r>
          </w:p>
        </w:tc>
        <w:tc>
          <w:tcPr>
            <w:tcW w:w="1374" w:type="dxa"/>
          </w:tcPr>
          <w:p w14:paraId="60B39EB6" w14:textId="7A75698E" w:rsidR="00E240A1" w:rsidRPr="005C05B6" w:rsidRDefault="00F8643A" w:rsidP="00496979">
            <w:pPr>
              <w:pStyle w:val="Tabletext"/>
              <w:jc w:val="center"/>
            </w:pPr>
            <w:r>
              <w:t>…</w:t>
            </w:r>
          </w:p>
        </w:tc>
        <w:tc>
          <w:tcPr>
            <w:tcW w:w="6573" w:type="dxa"/>
          </w:tcPr>
          <w:p w14:paraId="65DC977D" w14:textId="264D0AD2" w:rsidR="00E240A1" w:rsidRPr="000F0888" w:rsidRDefault="00F8643A" w:rsidP="00496979">
            <w:pPr>
              <w:pStyle w:val="Tabletext"/>
              <w:rPr>
                <w:lang w:val="en-US"/>
              </w:rPr>
            </w:pPr>
            <w:r>
              <w:rPr>
                <w:lang w:val="en-US"/>
              </w:rPr>
              <w:t>…</w:t>
            </w:r>
          </w:p>
        </w:tc>
      </w:tr>
      <w:tr w:rsidR="00041A93" w:rsidRPr="000F0888" w14:paraId="548CE224" w14:textId="77777777" w:rsidTr="00F8643A">
        <w:trPr>
          <w:jc w:val="center"/>
        </w:trPr>
        <w:tc>
          <w:tcPr>
            <w:tcW w:w="1692" w:type="dxa"/>
            <w:tcMar>
              <w:left w:w="0" w:type="dxa"/>
              <w:right w:w="0" w:type="dxa"/>
            </w:tcMar>
          </w:tcPr>
          <w:p w14:paraId="088A0184" w14:textId="4C74E37D" w:rsidR="00E240A1" w:rsidRPr="005C05B6" w:rsidRDefault="004360CE" w:rsidP="00041A93">
            <w:pPr>
              <w:pStyle w:val="Tabletext"/>
              <w:jc w:val="center"/>
            </w:pPr>
            <w:del w:id="389" w:author="CEPT" w:date="2023-08-24T14:53:00Z">
              <w:r w:rsidRPr="005C05B6" w:rsidDel="00F8643A">
                <w:delText>*1 645.5-1 646.5</w:delText>
              </w:r>
            </w:del>
          </w:p>
        </w:tc>
        <w:tc>
          <w:tcPr>
            <w:tcW w:w="1374" w:type="dxa"/>
            <w:tcMar>
              <w:left w:w="108" w:type="dxa"/>
              <w:right w:w="108" w:type="dxa"/>
            </w:tcMar>
          </w:tcPr>
          <w:p w14:paraId="3168CF97" w14:textId="0EAFD379" w:rsidR="00E240A1" w:rsidRPr="005C05B6" w:rsidRDefault="004360CE" w:rsidP="00041A93">
            <w:pPr>
              <w:pStyle w:val="Tabletext"/>
              <w:jc w:val="center"/>
            </w:pPr>
            <w:del w:id="390" w:author="CEPT" w:date="2023-08-24T14:53:00Z">
              <w:r w:rsidRPr="005C05B6" w:rsidDel="00F8643A">
                <w:delText>D&amp;S-OPS</w:delText>
              </w:r>
            </w:del>
          </w:p>
        </w:tc>
        <w:tc>
          <w:tcPr>
            <w:tcW w:w="6573" w:type="dxa"/>
            <w:tcMar>
              <w:left w:w="108" w:type="dxa"/>
              <w:right w:w="108" w:type="dxa"/>
            </w:tcMar>
          </w:tcPr>
          <w:p w14:paraId="1CF094E5" w14:textId="396910A1" w:rsidR="00E240A1" w:rsidRPr="000F0888" w:rsidRDefault="004360CE" w:rsidP="00041A93">
            <w:pPr>
              <w:pStyle w:val="Tabletext"/>
              <w:rPr>
                <w:lang w:val="en-US"/>
              </w:rPr>
            </w:pPr>
            <w:del w:id="391" w:author="CEPT" w:date="2023-08-24T14:53:00Z">
              <w:r w:rsidRPr="000F0888" w:rsidDel="00F8643A">
                <w:rPr>
                  <w:lang w:val="en-US"/>
                </w:rPr>
                <w:delText>Use of the band 1 645.5-1 646.5</w:delText>
              </w:r>
              <w:r w:rsidDel="00F8643A">
                <w:rPr>
                  <w:lang w:val="en-US"/>
                </w:rPr>
                <w:delText> MHz</w:delText>
              </w:r>
              <w:r w:rsidRPr="000F0888" w:rsidDel="00F8643A">
                <w:rPr>
                  <w:lang w:val="en-US"/>
                </w:rPr>
                <w:delText xml:space="preserve"> (Earth-to-space) is limited to distress and safety operations (see </w:delText>
              </w:r>
              <w:r w:rsidDel="00F8643A">
                <w:rPr>
                  <w:lang w:val="en-US"/>
                </w:rPr>
                <w:delText>No. </w:delText>
              </w:r>
              <w:r w:rsidRPr="00A11ABA" w:rsidDel="00F8643A">
                <w:rPr>
                  <w:b/>
                  <w:bCs/>
                  <w:lang w:val="en-US"/>
                </w:rPr>
                <w:delText>5.375</w:delText>
              </w:r>
              <w:r w:rsidRPr="000F0888" w:rsidDel="00F8643A">
                <w:rPr>
                  <w:lang w:val="en-US"/>
                </w:rPr>
                <w:delText>).</w:delText>
              </w:r>
            </w:del>
          </w:p>
        </w:tc>
      </w:tr>
      <w:tr w:rsidR="00F8643A" w:rsidRPr="000F0888" w14:paraId="201519FD" w14:textId="77777777" w:rsidTr="008E64A2">
        <w:trPr>
          <w:jc w:val="center"/>
        </w:trPr>
        <w:tc>
          <w:tcPr>
            <w:tcW w:w="1692" w:type="dxa"/>
          </w:tcPr>
          <w:p w14:paraId="4B69585C" w14:textId="77777777" w:rsidR="00F8643A" w:rsidRPr="005C05B6" w:rsidRDefault="00F8643A" w:rsidP="008E64A2">
            <w:pPr>
              <w:pStyle w:val="Tabletext"/>
              <w:jc w:val="center"/>
            </w:pPr>
            <w:r>
              <w:lastRenderedPageBreak/>
              <w:t>…</w:t>
            </w:r>
          </w:p>
        </w:tc>
        <w:tc>
          <w:tcPr>
            <w:tcW w:w="1374" w:type="dxa"/>
          </w:tcPr>
          <w:p w14:paraId="236FA740" w14:textId="77777777" w:rsidR="00F8643A" w:rsidRPr="005C05B6" w:rsidRDefault="00F8643A" w:rsidP="008E64A2">
            <w:pPr>
              <w:pStyle w:val="Tabletext"/>
              <w:jc w:val="center"/>
            </w:pPr>
            <w:r>
              <w:t>…</w:t>
            </w:r>
          </w:p>
        </w:tc>
        <w:tc>
          <w:tcPr>
            <w:tcW w:w="6573" w:type="dxa"/>
          </w:tcPr>
          <w:p w14:paraId="0D701653" w14:textId="77777777" w:rsidR="00F8643A" w:rsidRPr="000F0888" w:rsidRDefault="00F8643A" w:rsidP="008E64A2">
            <w:pPr>
              <w:pStyle w:val="Tabletext"/>
              <w:rPr>
                <w:lang w:val="en-US"/>
              </w:rPr>
            </w:pPr>
            <w:r>
              <w:rPr>
                <w:lang w:val="en-US"/>
              </w:rPr>
              <w:t>…</w:t>
            </w:r>
          </w:p>
        </w:tc>
      </w:tr>
    </w:tbl>
    <w:p w14:paraId="40130BC9" w14:textId="61EA940F" w:rsidR="002939D9" w:rsidRDefault="004360CE">
      <w:pPr>
        <w:pStyle w:val="Reasons"/>
      </w:pPr>
      <w:r>
        <w:rPr>
          <w:b/>
        </w:rPr>
        <w:t>Reasons:</w:t>
      </w:r>
      <w:r>
        <w:tab/>
      </w:r>
      <w:r w:rsidR="00A2787B" w:rsidRPr="006E0DBB">
        <w:t>The frequency band 1 645.5-1 646.5 MHz is no longer used by EPIRBs and 1.6 GHz EPIRBs are no longer part of the GMDSS.</w:t>
      </w:r>
    </w:p>
    <w:p w14:paraId="35B7F1DE" w14:textId="77777777" w:rsidR="00E240A1" w:rsidRDefault="004360CE" w:rsidP="00496979">
      <w:pPr>
        <w:pStyle w:val="AppendixNo"/>
      </w:pPr>
      <w:bookmarkStart w:id="392" w:name="_Toc42084184"/>
      <w:r>
        <w:t xml:space="preserve">APPENDIX </w:t>
      </w:r>
      <w:r>
        <w:rPr>
          <w:rStyle w:val="href"/>
        </w:rPr>
        <w:t>17</w:t>
      </w:r>
      <w:r>
        <w:t xml:space="preserve"> (REV.WRC</w:t>
      </w:r>
      <w:r>
        <w:noBreakHyphen/>
        <w:t>19)</w:t>
      </w:r>
      <w:bookmarkEnd w:id="392"/>
    </w:p>
    <w:p w14:paraId="6CC68EF0" w14:textId="77777777" w:rsidR="00E240A1" w:rsidRDefault="004360CE" w:rsidP="00496979">
      <w:pPr>
        <w:pStyle w:val="Appendixtitle"/>
      </w:pPr>
      <w:bookmarkStart w:id="393" w:name="_Toc328648938"/>
      <w:bookmarkStart w:id="394" w:name="_Toc35789225"/>
      <w:bookmarkStart w:id="395" w:name="_Toc35856922"/>
      <w:bookmarkStart w:id="396" w:name="_Toc35877556"/>
      <w:bookmarkStart w:id="397" w:name="_Toc35963497"/>
      <w:bookmarkStart w:id="398" w:name="_Toc42084185"/>
      <w:r>
        <w:t>Frequencies and channelling arrangements in the</w:t>
      </w:r>
      <w:r>
        <w:br/>
        <w:t>high-frequency bands for the maritime mobile service</w:t>
      </w:r>
      <w:bookmarkEnd w:id="393"/>
      <w:bookmarkEnd w:id="394"/>
      <w:bookmarkEnd w:id="395"/>
      <w:bookmarkEnd w:id="396"/>
      <w:bookmarkEnd w:id="397"/>
      <w:bookmarkEnd w:id="398"/>
    </w:p>
    <w:p w14:paraId="18667D5C" w14:textId="782B50F3" w:rsidR="002939D9" w:rsidRDefault="004360CE">
      <w:pPr>
        <w:pStyle w:val="Proposal"/>
      </w:pPr>
      <w:r>
        <w:t>MOD</w:t>
      </w:r>
      <w:r>
        <w:tab/>
        <w:t>EUR/</w:t>
      </w:r>
      <w:r w:rsidR="00EF0029">
        <w:t>XXXX</w:t>
      </w:r>
      <w:r w:rsidR="001B6E04">
        <w:t>A11A1/</w:t>
      </w:r>
      <w:r>
        <w:t>9</w:t>
      </w:r>
      <w:r w:rsidR="001B6E04">
        <w:t>9</w:t>
      </w:r>
    </w:p>
    <w:p w14:paraId="2EE3E2C1" w14:textId="3CD81882" w:rsidR="00E240A1" w:rsidRPr="004046E7" w:rsidRDefault="004360CE" w:rsidP="00496979">
      <w:pPr>
        <w:pStyle w:val="Part1"/>
        <w:rPr>
          <w:bCs/>
          <w:sz w:val="16"/>
        </w:rPr>
      </w:pPr>
      <w:r w:rsidRPr="004046E7">
        <w:t>PART  A  –  Table of subdivided bands</w:t>
      </w:r>
      <w:r>
        <w:rPr>
          <w:bCs/>
          <w:sz w:val="16"/>
        </w:rPr>
        <w:t>   </w:t>
      </w:r>
      <w:r w:rsidRPr="004046E7">
        <w:rPr>
          <w:bCs/>
          <w:sz w:val="16"/>
        </w:rPr>
        <w:t>  </w:t>
      </w:r>
      <w:r w:rsidRPr="004046E7">
        <w:rPr>
          <w:b w:val="0"/>
          <w:sz w:val="16"/>
        </w:rPr>
        <w:t>(</w:t>
      </w:r>
      <w:r>
        <w:rPr>
          <w:b w:val="0"/>
          <w:sz w:val="16"/>
        </w:rPr>
        <w:t>WRC</w:t>
      </w:r>
      <w:r>
        <w:rPr>
          <w:b w:val="0"/>
          <w:sz w:val="16"/>
        </w:rPr>
        <w:noBreakHyphen/>
      </w:r>
      <w:del w:id="399" w:author="CEPT" w:date="2023-08-24T14:54:00Z">
        <w:r w:rsidRPr="004046E7" w:rsidDel="00A2787B">
          <w:rPr>
            <w:b w:val="0"/>
            <w:sz w:val="16"/>
          </w:rPr>
          <w:delText>1</w:delText>
        </w:r>
        <w:r w:rsidDel="00A2787B">
          <w:rPr>
            <w:b w:val="0"/>
            <w:sz w:val="16"/>
          </w:rPr>
          <w:delText>9</w:delText>
        </w:r>
      </w:del>
      <w:ins w:id="400" w:author="CEPT" w:date="2023-08-24T14:54:00Z">
        <w:r w:rsidR="00A2787B">
          <w:rPr>
            <w:b w:val="0"/>
            <w:sz w:val="16"/>
          </w:rPr>
          <w:t>23</w:t>
        </w:r>
      </w:ins>
      <w:r w:rsidRPr="004046E7">
        <w:rPr>
          <w:b w:val="0"/>
          <w:sz w:val="16"/>
        </w:rPr>
        <w:t>)</w:t>
      </w:r>
    </w:p>
    <w:p w14:paraId="777EBFA8" w14:textId="77777777" w:rsidR="00E240A1" w:rsidRPr="004046E7" w:rsidRDefault="004360CE" w:rsidP="00496979">
      <w:pPr>
        <w:pStyle w:val="Normalaftertitle"/>
      </w:pPr>
      <w:r w:rsidRPr="004046E7">
        <w:rPr>
          <w:i/>
          <w:color w:val="000000"/>
        </w:rPr>
        <w:t>In the Table,</w:t>
      </w:r>
      <w:r w:rsidRPr="004046E7">
        <w:t xml:space="preserve"> where appropriate</w:t>
      </w:r>
      <w:r w:rsidRPr="004046E7">
        <w:rPr>
          <w:vertAlign w:val="superscript"/>
        </w:rPr>
        <w:footnoteReference w:customMarkFollows="1" w:id="1"/>
        <w:t>1</w:t>
      </w:r>
      <w:r w:rsidRPr="004046E7">
        <w:t>, the assignable frequencies in a given band for each usage are:</w:t>
      </w:r>
    </w:p>
    <w:p w14:paraId="548B7D0D" w14:textId="77777777" w:rsidR="00E240A1" w:rsidRPr="004046E7" w:rsidRDefault="004360CE" w:rsidP="00496979">
      <w:pPr>
        <w:pStyle w:val="enumlev1"/>
      </w:pPr>
      <w:r w:rsidRPr="004046E7">
        <w:t>–</w:t>
      </w:r>
      <w:r w:rsidRPr="004046E7">
        <w:tab/>
        <w:t>indicated by the lowest and highest frequency, in heavy type, assigned in that band;</w:t>
      </w:r>
    </w:p>
    <w:p w14:paraId="064940A8" w14:textId="77777777" w:rsidR="00E240A1" w:rsidRDefault="004360CE" w:rsidP="00496979">
      <w:pPr>
        <w:pStyle w:val="enumlev1"/>
      </w:pPr>
      <w:r w:rsidRPr="004046E7">
        <w:t>–</w:t>
      </w:r>
      <w:r w:rsidRPr="004046E7">
        <w:tab/>
        <w:t>regularly spaced, the number of assignable frequencies (</w:t>
      </w:r>
      <w:r w:rsidRPr="004046E7">
        <w:rPr>
          <w:i/>
          <w:color w:val="000000"/>
        </w:rPr>
        <w:t>f.</w:t>
      </w:r>
      <w:r w:rsidRPr="004046E7">
        <w:t>) and the spacing in</w:t>
      </w:r>
      <w:r>
        <w:t> kHz</w:t>
      </w:r>
      <w:r w:rsidRPr="004046E7">
        <w:t xml:space="preserve"> being indicated in italics.</w:t>
      </w:r>
    </w:p>
    <w:p w14:paraId="42BCBB1A" w14:textId="3EFC91ED" w:rsidR="00E240A1" w:rsidRDefault="00D534A0" w:rsidP="00496979">
      <w:r>
        <w:t>…</w:t>
      </w:r>
    </w:p>
    <w:p w14:paraId="2D7D1B6D" w14:textId="77777777" w:rsidR="00E240A1" w:rsidRDefault="004360CE" w:rsidP="006A1135">
      <w:pPr>
        <w:pStyle w:val="Tabletitle"/>
      </w:pPr>
      <w:r>
        <w:t>Table of frequencies (kHz) to be used in the band between 4</w:t>
      </w:r>
      <w:r>
        <w:rPr>
          <w:rFonts w:ascii="Tms Rmn" w:hAnsi="Tms Rmn"/>
          <w:color w:val="000000"/>
          <w:sz w:val="12"/>
        </w:rPr>
        <w:t> </w:t>
      </w:r>
      <w:r>
        <w:t>000 kHz and 27</w:t>
      </w:r>
      <w:r>
        <w:rPr>
          <w:rFonts w:ascii="Tms Rmn" w:hAnsi="Tms Rmn"/>
          <w:color w:val="000000"/>
          <w:sz w:val="12"/>
        </w:rPr>
        <w:t> </w:t>
      </w:r>
      <w:r>
        <w:t>500 kHz</w:t>
      </w:r>
      <w:r>
        <w:br/>
        <w:t xml:space="preserve">allocated exclusively to the maritime mobile service </w:t>
      </w:r>
      <w:r>
        <w:rPr>
          <w:rFonts w:ascii="Times New Roman"/>
          <w:b w:val="0"/>
          <w:iCs/>
          <w:color w:val="000000"/>
        </w:rPr>
        <w:t>(</w:t>
      </w:r>
      <w:r>
        <w:rPr>
          <w:rFonts w:ascii="Times New Roman"/>
          <w:b w:val="0"/>
          <w:i/>
          <w:iCs/>
          <w:color w:val="000000"/>
        </w:rPr>
        <w:t>end</w:t>
      </w:r>
      <w:r>
        <w:rPr>
          <w:rFonts w:ascii="Times New Roman"/>
          <w:b w:val="0"/>
          <w:iCs/>
          <w:color w:val="000000"/>
        </w:rPr>
        <w:t>)</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111"/>
        <w:gridCol w:w="939"/>
        <w:gridCol w:w="940"/>
        <w:gridCol w:w="941"/>
        <w:gridCol w:w="943"/>
        <w:gridCol w:w="941"/>
        <w:gridCol w:w="941"/>
        <w:gridCol w:w="948"/>
        <w:gridCol w:w="941"/>
      </w:tblGrid>
      <w:tr w:rsidR="006A1135" w14:paraId="2E2ECA51" w14:textId="77777777" w:rsidTr="00496979">
        <w:trPr>
          <w:jc w:val="center"/>
        </w:trPr>
        <w:tc>
          <w:tcPr>
            <w:tcW w:w="2111" w:type="dxa"/>
            <w:tcBorders>
              <w:top w:val="single" w:sz="6" w:space="0" w:color="auto"/>
              <w:left w:val="single" w:sz="6" w:space="0" w:color="auto"/>
              <w:bottom w:val="single" w:sz="6" w:space="0" w:color="auto"/>
              <w:right w:val="single" w:sz="6" w:space="0" w:color="auto"/>
            </w:tcBorders>
            <w:hideMark/>
          </w:tcPr>
          <w:p w14:paraId="3391F1ED" w14:textId="77777777" w:rsidR="00E240A1" w:rsidRDefault="004360CE" w:rsidP="00496979">
            <w:pPr>
              <w:pStyle w:val="Tablehead"/>
              <w:tabs>
                <w:tab w:val="right" w:pos="1758"/>
              </w:tabs>
              <w:spacing w:before="120" w:after="120"/>
              <w:rPr>
                <w:lang w:val="en-US"/>
              </w:rPr>
            </w:pPr>
            <w:r>
              <w:rPr>
                <w:lang w:val="en-US"/>
              </w:rPr>
              <w:t>Band (MHz)</w:t>
            </w:r>
          </w:p>
        </w:tc>
        <w:tc>
          <w:tcPr>
            <w:tcW w:w="939" w:type="dxa"/>
            <w:tcBorders>
              <w:top w:val="single" w:sz="6" w:space="0" w:color="auto"/>
              <w:left w:val="single" w:sz="6" w:space="0" w:color="auto"/>
              <w:bottom w:val="single" w:sz="6" w:space="0" w:color="auto"/>
              <w:right w:val="single" w:sz="6" w:space="0" w:color="auto"/>
            </w:tcBorders>
            <w:hideMark/>
          </w:tcPr>
          <w:p w14:paraId="00FAD5F6" w14:textId="77777777" w:rsidR="00E240A1" w:rsidRDefault="004360CE" w:rsidP="00496979">
            <w:pPr>
              <w:pStyle w:val="Tablehead"/>
              <w:spacing w:before="120" w:after="120"/>
              <w:rPr>
                <w:lang w:val="en-US"/>
              </w:rPr>
            </w:pPr>
            <w:r>
              <w:rPr>
                <w:lang w:val="en-US"/>
              </w:rPr>
              <w:t>4</w:t>
            </w:r>
          </w:p>
        </w:tc>
        <w:tc>
          <w:tcPr>
            <w:tcW w:w="940" w:type="dxa"/>
            <w:tcBorders>
              <w:top w:val="single" w:sz="6" w:space="0" w:color="auto"/>
              <w:left w:val="single" w:sz="6" w:space="0" w:color="auto"/>
              <w:bottom w:val="single" w:sz="6" w:space="0" w:color="auto"/>
              <w:right w:val="single" w:sz="6" w:space="0" w:color="auto"/>
            </w:tcBorders>
            <w:hideMark/>
          </w:tcPr>
          <w:p w14:paraId="31EEEF12" w14:textId="77777777" w:rsidR="00E240A1" w:rsidRDefault="004360CE" w:rsidP="00496979">
            <w:pPr>
              <w:pStyle w:val="Tablehead"/>
              <w:spacing w:before="120" w:after="120"/>
              <w:rPr>
                <w:lang w:val="en-US"/>
              </w:rPr>
            </w:pPr>
            <w:r>
              <w:rPr>
                <w:lang w:val="en-US"/>
              </w:rPr>
              <w:t>6</w:t>
            </w:r>
          </w:p>
        </w:tc>
        <w:tc>
          <w:tcPr>
            <w:tcW w:w="941" w:type="dxa"/>
            <w:tcBorders>
              <w:top w:val="single" w:sz="6" w:space="0" w:color="auto"/>
              <w:left w:val="single" w:sz="6" w:space="0" w:color="auto"/>
              <w:bottom w:val="single" w:sz="6" w:space="0" w:color="auto"/>
              <w:right w:val="single" w:sz="6" w:space="0" w:color="auto"/>
            </w:tcBorders>
            <w:hideMark/>
          </w:tcPr>
          <w:p w14:paraId="365661ED" w14:textId="77777777" w:rsidR="00E240A1" w:rsidRDefault="004360CE" w:rsidP="00496979">
            <w:pPr>
              <w:pStyle w:val="Tablehead"/>
              <w:spacing w:before="120" w:after="120"/>
              <w:rPr>
                <w:lang w:val="en-US"/>
              </w:rPr>
            </w:pPr>
            <w:r>
              <w:rPr>
                <w:lang w:val="en-US"/>
              </w:rPr>
              <w:t>8</w:t>
            </w:r>
          </w:p>
        </w:tc>
        <w:tc>
          <w:tcPr>
            <w:tcW w:w="943" w:type="dxa"/>
            <w:tcBorders>
              <w:top w:val="single" w:sz="6" w:space="0" w:color="auto"/>
              <w:left w:val="single" w:sz="6" w:space="0" w:color="auto"/>
              <w:bottom w:val="single" w:sz="6" w:space="0" w:color="auto"/>
              <w:right w:val="single" w:sz="6" w:space="0" w:color="auto"/>
            </w:tcBorders>
            <w:hideMark/>
          </w:tcPr>
          <w:p w14:paraId="2AF7A504" w14:textId="77777777" w:rsidR="00E240A1" w:rsidRDefault="004360CE" w:rsidP="00496979">
            <w:pPr>
              <w:pStyle w:val="Tablehead"/>
              <w:spacing w:before="120" w:after="120"/>
              <w:rPr>
                <w:lang w:val="en-US"/>
              </w:rPr>
            </w:pPr>
            <w:r>
              <w:rPr>
                <w:lang w:val="en-US"/>
              </w:rPr>
              <w:t>12</w:t>
            </w:r>
          </w:p>
        </w:tc>
        <w:tc>
          <w:tcPr>
            <w:tcW w:w="941" w:type="dxa"/>
            <w:tcBorders>
              <w:top w:val="single" w:sz="6" w:space="0" w:color="auto"/>
              <w:left w:val="single" w:sz="6" w:space="0" w:color="auto"/>
              <w:bottom w:val="single" w:sz="6" w:space="0" w:color="auto"/>
              <w:right w:val="single" w:sz="6" w:space="0" w:color="auto"/>
            </w:tcBorders>
            <w:hideMark/>
          </w:tcPr>
          <w:p w14:paraId="7982596D" w14:textId="77777777" w:rsidR="00E240A1" w:rsidRDefault="004360CE" w:rsidP="00496979">
            <w:pPr>
              <w:pStyle w:val="Tablehead"/>
              <w:spacing w:before="120" w:after="120"/>
              <w:rPr>
                <w:lang w:val="en-US"/>
              </w:rPr>
            </w:pPr>
            <w:r>
              <w:rPr>
                <w:lang w:val="en-US"/>
              </w:rPr>
              <w:t>16</w:t>
            </w:r>
          </w:p>
        </w:tc>
        <w:tc>
          <w:tcPr>
            <w:tcW w:w="941" w:type="dxa"/>
            <w:tcBorders>
              <w:top w:val="single" w:sz="6" w:space="0" w:color="auto"/>
              <w:left w:val="single" w:sz="6" w:space="0" w:color="auto"/>
              <w:bottom w:val="single" w:sz="6" w:space="0" w:color="auto"/>
              <w:right w:val="single" w:sz="6" w:space="0" w:color="auto"/>
            </w:tcBorders>
            <w:hideMark/>
          </w:tcPr>
          <w:p w14:paraId="18AD95AC" w14:textId="77777777" w:rsidR="00E240A1" w:rsidRDefault="004360CE" w:rsidP="00496979">
            <w:pPr>
              <w:pStyle w:val="Tablehead"/>
              <w:spacing w:before="120" w:after="120"/>
              <w:rPr>
                <w:lang w:val="en-US"/>
              </w:rPr>
            </w:pPr>
            <w:r>
              <w:rPr>
                <w:lang w:val="en-US"/>
              </w:rPr>
              <w:t>18/19</w:t>
            </w:r>
          </w:p>
        </w:tc>
        <w:tc>
          <w:tcPr>
            <w:tcW w:w="948" w:type="dxa"/>
            <w:tcBorders>
              <w:top w:val="single" w:sz="6" w:space="0" w:color="auto"/>
              <w:left w:val="single" w:sz="6" w:space="0" w:color="auto"/>
              <w:bottom w:val="single" w:sz="6" w:space="0" w:color="auto"/>
              <w:right w:val="single" w:sz="6" w:space="0" w:color="auto"/>
            </w:tcBorders>
            <w:hideMark/>
          </w:tcPr>
          <w:p w14:paraId="5653B0B0" w14:textId="77777777" w:rsidR="00E240A1" w:rsidRDefault="004360CE" w:rsidP="00496979">
            <w:pPr>
              <w:pStyle w:val="Tablehead"/>
              <w:spacing w:before="120" w:after="120"/>
              <w:rPr>
                <w:lang w:val="en-US"/>
              </w:rPr>
            </w:pPr>
            <w:r>
              <w:rPr>
                <w:lang w:val="en-US"/>
              </w:rPr>
              <w:t>22</w:t>
            </w:r>
          </w:p>
        </w:tc>
        <w:tc>
          <w:tcPr>
            <w:tcW w:w="941" w:type="dxa"/>
            <w:tcBorders>
              <w:top w:val="single" w:sz="6" w:space="0" w:color="auto"/>
              <w:left w:val="single" w:sz="6" w:space="0" w:color="auto"/>
              <w:bottom w:val="single" w:sz="6" w:space="0" w:color="auto"/>
              <w:right w:val="single" w:sz="6" w:space="0" w:color="auto"/>
            </w:tcBorders>
            <w:hideMark/>
          </w:tcPr>
          <w:p w14:paraId="63AE3B88" w14:textId="77777777" w:rsidR="00E240A1" w:rsidRDefault="004360CE" w:rsidP="00496979">
            <w:pPr>
              <w:pStyle w:val="Tablehead"/>
              <w:spacing w:before="120" w:after="120"/>
              <w:rPr>
                <w:lang w:val="en-US"/>
              </w:rPr>
            </w:pPr>
            <w:r>
              <w:rPr>
                <w:lang w:val="en-US"/>
              </w:rPr>
              <w:t>25/26</w:t>
            </w:r>
          </w:p>
        </w:tc>
      </w:tr>
      <w:tr w:rsidR="006A1135" w14:paraId="10A8D495" w14:textId="77777777" w:rsidTr="00496979">
        <w:trPr>
          <w:jc w:val="center"/>
        </w:trPr>
        <w:tc>
          <w:tcPr>
            <w:tcW w:w="2111" w:type="dxa"/>
            <w:tcBorders>
              <w:top w:val="single" w:sz="6" w:space="0" w:color="auto"/>
              <w:left w:val="single" w:sz="6" w:space="0" w:color="auto"/>
              <w:bottom w:val="single" w:sz="6" w:space="0" w:color="auto"/>
              <w:right w:val="single" w:sz="6" w:space="0" w:color="auto"/>
            </w:tcBorders>
            <w:hideMark/>
          </w:tcPr>
          <w:p w14:paraId="54144D35" w14:textId="77777777" w:rsidR="00E240A1" w:rsidRDefault="004360CE" w:rsidP="00496979">
            <w:pPr>
              <w:pStyle w:val="Tabletext"/>
              <w:tabs>
                <w:tab w:val="clear" w:pos="1871"/>
                <w:tab w:val="right" w:pos="1851"/>
              </w:tabs>
              <w:spacing w:before="80" w:after="80"/>
              <w:ind w:left="85" w:right="57"/>
              <w:rPr>
                <w:sz w:val="18"/>
                <w:lang w:val="en-US"/>
              </w:rPr>
            </w:pPr>
            <w:r>
              <w:rPr>
                <w:sz w:val="18"/>
                <w:lang w:val="en-US"/>
              </w:rPr>
              <w:t>Limits (kHz)</w:t>
            </w:r>
          </w:p>
        </w:tc>
        <w:tc>
          <w:tcPr>
            <w:tcW w:w="939" w:type="dxa"/>
            <w:tcBorders>
              <w:top w:val="single" w:sz="6" w:space="0" w:color="auto"/>
              <w:left w:val="single" w:sz="6" w:space="0" w:color="auto"/>
              <w:bottom w:val="single" w:sz="6" w:space="0" w:color="auto"/>
              <w:right w:val="single" w:sz="6" w:space="0" w:color="auto"/>
            </w:tcBorders>
            <w:hideMark/>
          </w:tcPr>
          <w:p w14:paraId="29E2C48B" w14:textId="77777777" w:rsidR="00E240A1" w:rsidRDefault="004360CE" w:rsidP="00496979">
            <w:pPr>
              <w:pStyle w:val="Tabletext"/>
              <w:spacing w:before="80" w:after="80"/>
              <w:jc w:val="center"/>
              <w:rPr>
                <w:sz w:val="18"/>
                <w:lang w:val="en-US"/>
              </w:rPr>
            </w:pPr>
            <w:r>
              <w:rPr>
                <w:sz w:val="18"/>
                <w:lang w:val="en-US"/>
              </w:rPr>
              <w:t>4</w:t>
            </w:r>
            <w:r>
              <w:rPr>
                <w:rFonts w:ascii="Tms Rmn" w:hAnsi="Tms Rmn"/>
                <w:sz w:val="12"/>
                <w:lang w:val="en-US"/>
              </w:rPr>
              <w:t> </w:t>
            </w:r>
            <w:r>
              <w:rPr>
                <w:sz w:val="18"/>
                <w:lang w:val="en-US"/>
              </w:rPr>
              <w:t>221</w:t>
            </w:r>
          </w:p>
        </w:tc>
        <w:tc>
          <w:tcPr>
            <w:tcW w:w="940" w:type="dxa"/>
            <w:tcBorders>
              <w:top w:val="single" w:sz="6" w:space="0" w:color="auto"/>
              <w:left w:val="single" w:sz="6" w:space="0" w:color="auto"/>
              <w:bottom w:val="single" w:sz="6" w:space="0" w:color="auto"/>
              <w:right w:val="single" w:sz="6" w:space="0" w:color="auto"/>
            </w:tcBorders>
            <w:hideMark/>
          </w:tcPr>
          <w:p w14:paraId="7B9ADD9C" w14:textId="77777777" w:rsidR="00E240A1" w:rsidRDefault="004360CE" w:rsidP="00496979">
            <w:pPr>
              <w:pStyle w:val="Tabletext"/>
              <w:spacing w:before="80" w:after="80"/>
              <w:jc w:val="center"/>
              <w:rPr>
                <w:sz w:val="18"/>
                <w:lang w:val="en-US"/>
              </w:rPr>
            </w:pPr>
            <w:r>
              <w:rPr>
                <w:sz w:val="18"/>
                <w:lang w:val="en-US"/>
              </w:rPr>
              <w:t>6</w:t>
            </w:r>
            <w:r>
              <w:rPr>
                <w:rFonts w:ascii="Tms Rmn" w:hAnsi="Tms Rmn"/>
                <w:sz w:val="12"/>
                <w:lang w:val="en-US"/>
              </w:rPr>
              <w:t> </w:t>
            </w:r>
            <w:r>
              <w:rPr>
                <w:sz w:val="18"/>
                <w:lang w:val="en-US"/>
              </w:rPr>
              <w:t>332.5</w:t>
            </w:r>
          </w:p>
        </w:tc>
        <w:tc>
          <w:tcPr>
            <w:tcW w:w="941" w:type="dxa"/>
            <w:tcBorders>
              <w:top w:val="single" w:sz="6" w:space="0" w:color="auto"/>
              <w:left w:val="single" w:sz="6" w:space="0" w:color="auto"/>
              <w:bottom w:val="single" w:sz="6" w:space="0" w:color="auto"/>
              <w:right w:val="single" w:sz="6" w:space="0" w:color="auto"/>
            </w:tcBorders>
            <w:hideMark/>
          </w:tcPr>
          <w:p w14:paraId="7F34B70F" w14:textId="77777777" w:rsidR="00E240A1" w:rsidRDefault="004360CE" w:rsidP="00496979">
            <w:pPr>
              <w:pStyle w:val="Tabletext"/>
              <w:spacing w:before="80" w:after="80"/>
              <w:jc w:val="center"/>
              <w:rPr>
                <w:sz w:val="18"/>
                <w:lang w:val="en-US"/>
              </w:rPr>
            </w:pPr>
            <w:r>
              <w:rPr>
                <w:sz w:val="18"/>
                <w:lang w:val="en-US"/>
              </w:rPr>
              <w:t>8</w:t>
            </w:r>
            <w:r>
              <w:rPr>
                <w:rFonts w:ascii="Tms Rmn" w:hAnsi="Tms Rmn"/>
                <w:sz w:val="12"/>
                <w:lang w:val="en-US"/>
              </w:rPr>
              <w:t> </w:t>
            </w:r>
            <w:r>
              <w:rPr>
                <w:sz w:val="18"/>
                <w:lang w:val="en-US"/>
              </w:rPr>
              <w:t>438</w:t>
            </w:r>
          </w:p>
        </w:tc>
        <w:tc>
          <w:tcPr>
            <w:tcW w:w="943" w:type="dxa"/>
            <w:tcBorders>
              <w:top w:val="single" w:sz="6" w:space="0" w:color="auto"/>
              <w:left w:val="single" w:sz="6" w:space="0" w:color="auto"/>
              <w:bottom w:val="single" w:sz="6" w:space="0" w:color="auto"/>
              <w:right w:val="single" w:sz="6" w:space="0" w:color="auto"/>
            </w:tcBorders>
            <w:hideMark/>
          </w:tcPr>
          <w:p w14:paraId="245FB15D" w14:textId="77777777" w:rsidR="00E240A1" w:rsidRDefault="004360CE" w:rsidP="00496979">
            <w:pPr>
              <w:pStyle w:val="Tabletext"/>
              <w:spacing w:before="80" w:after="80"/>
              <w:jc w:val="center"/>
              <w:rPr>
                <w:sz w:val="18"/>
                <w:lang w:val="en-US"/>
              </w:rPr>
            </w:pPr>
            <w:r>
              <w:rPr>
                <w:sz w:val="18"/>
                <w:lang w:val="en-US"/>
              </w:rPr>
              <w:t>12</w:t>
            </w:r>
            <w:r>
              <w:rPr>
                <w:rFonts w:ascii="Tms Rmn" w:hAnsi="Tms Rmn"/>
                <w:sz w:val="12"/>
                <w:lang w:val="en-US"/>
              </w:rPr>
              <w:t> </w:t>
            </w:r>
            <w:r>
              <w:rPr>
                <w:sz w:val="18"/>
                <w:lang w:val="en-US"/>
              </w:rPr>
              <w:t>658.5</w:t>
            </w:r>
          </w:p>
        </w:tc>
        <w:tc>
          <w:tcPr>
            <w:tcW w:w="941" w:type="dxa"/>
            <w:tcBorders>
              <w:top w:val="single" w:sz="6" w:space="0" w:color="auto"/>
              <w:left w:val="single" w:sz="6" w:space="0" w:color="auto"/>
              <w:bottom w:val="single" w:sz="6" w:space="0" w:color="auto"/>
              <w:right w:val="single" w:sz="6" w:space="0" w:color="auto"/>
            </w:tcBorders>
            <w:hideMark/>
          </w:tcPr>
          <w:p w14:paraId="0623FA74" w14:textId="77777777" w:rsidR="00E240A1" w:rsidRDefault="004360CE" w:rsidP="00496979">
            <w:pPr>
              <w:pStyle w:val="Tabletext"/>
              <w:spacing w:before="80" w:after="80"/>
              <w:jc w:val="center"/>
              <w:rPr>
                <w:sz w:val="18"/>
                <w:lang w:val="en-US"/>
              </w:rPr>
            </w:pPr>
            <w:r>
              <w:rPr>
                <w:sz w:val="18"/>
                <w:lang w:val="en-US"/>
              </w:rPr>
              <w:t>16</w:t>
            </w:r>
            <w:r>
              <w:rPr>
                <w:rFonts w:ascii="Tms Rmn" w:hAnsi="Tms Rmn"/>
                <w:sz w:val="12"/>
                <w:lang w:val="en-US"/>
              </w:rPr>
              <w:t> </w:t>
            </w:r>
            <w:r>
              <w:rPr>
                <w:sz w:val="18"/>
                <w:lang w:val="en-US"/>
              </w:rPr>
              <w:t>904.5</w:t>
            </w:r>
          </w:p>
        </w:tc>
        <w:tc>
          <w:tcPr>
            <w:tcW w:w="941" w:type="dxa"/>
            <w:tcBorders>
              <w:top w:val="single" w:sz="6" w:space="0" w:color="auto"/>
              <w:left w:val="single" w:sz="6" w:space="0" w:color="auto"/>
              <w:bottom w:val="single" w:sz="6" w:space="0" w:color="auto"/>
              <w:right w:val="single" w:sz="6" w:space="0" w:color="auto"/>
            </w:tcBorders>
            <w:hideMark/>
          </w:tcPr>
          <w:p w14:paraId="2D4BFA6D" w14:textId="77777777" w:rsidR="00E240A1" w:rsidRDefault="004360CE" w:rsidP="00496979">
            <w:pPr>
              <w:pStyle w:val="Tabletext"/>
              <w:spacing w:before="80" w:after="80"/>
              <w:jc w:val="center"/>
              <w:rPr>
                <w:sz w:val="18"/>
                <w:lang w:val="en-US"/>
              </w:rPr>
            </w:pPr>
            <w:r>
              <w:rPr>
                <w:sz w:val="18"/>
                <w:lang w:val="en-US"/>
              </w:rPr>
              <w:t>19</w:t>
            </w:r>
            <w:r>
              <w:rPr>
                <w:rFonts w:ascii="Tms Rmn" w:hAnsi="Tms Rmn"/>
                <w:sz w:val="12"/>
                <w:lang w:val="en-US"/>
              </w:rPr>
              <w:t> </w:t>
            </w:r>
            <w:r>
              <w:rPr>
                <w:sz w:val="18"/>
                <w:lang w:val="en-US"/>
              </w:rPr>
              <w:t>705</w:t>
            </w:r>
          </w:p>
        </w:tc>
        <w:tc>
          <w:tcPr>
            <w:tcW w:w="948" w:type="dxa"/>
            <w:tcBorders>
              <w:top w:val="single" w:sz="6" w:space="0" w:color="auto"/>
              <w:left w:val="single" w:sz="6" w:space="0" w:color="auto"/>
              <w:bottom w:val="single" w:sz="6" w:space="0" w:color="auto"/>
              <w:right w:val="single" w:sz="6" w:space="0" w:color="auto"/>
            </w:tcBorders>
            <w:hideMark/>
          </w:tcPr>
          <w:p w14:paraId="56D2E99C" w14:textId="77777777" w:rsidR="00E240A1" w:rsidRDefault="004360CE" w:rsidP="00496979">
            <w:pPr>
              <w:pStyle w:val="Tabletext"/>
              <w:spacing w:before="80" w:after="80"/>
              <w:jc w:val="center"/>
              <w:rPr>
                <w:sz w:val="18"/>
                <w:lang w:val="en-US"/>
              </w:rPr>
            </w:pPr>
            <w:r>
              <w:rPr>
                <w:sz w:val="18"/>
                <w:lang w:val="en-US"/>
              </w:rPr>
              <w:t>22</w:t>
            </w:r>
            <w:r>
              <w:rPr>
                <w:rFonts w:ascii="Tms Rmn" w:hAnsi="Tms Rmn"/>
                <w:sz w:val="12"/>
                <w:lang w:val="en-US"/>
              </w:rPr>
              <w:t> </w:t>
            </w:r>
            <w:r>
              <w:rPr>
                <w:sz w:val="18"/>
                <w:lang w:val="en-US"/>
              </w:rPr>
              <w:t>445.5</w:t>
            </w:r>
          </w:p>
        </w:tc>
        <w:tc>
          <w:tcPr>
            <w:tcW w:w="941" w:type="dxa"/>
            <w:tcBorders>
              <w:top w:val="single" w:sz="6" w:space="0" w:color="auto"/>
              <w:left w:val="single" w:sz="6" w:space="0" w:color="auto"/>
              <w:bottom w:val="single" w:sz="6" w:space="0" w:color="auto"/>
              <w:right w:val="single" w:sz="6" w:space="0" w:color="auto"/>
            </w:tcBorders>
            <w:hideMark/>
          </w:tcPr>
          <w:p w14:paraId="7458E07B" w14:textId="77777777" w:rsidR="00E240A1" w:rsidRDefault="004360CE" w:rsidP="00496979">
            <w:pPr>
              <w:pStyle w:val="Tabletext"/>
              <w:spacing w:before="80" w:after="80"/>
              <w:jc w:val="center"/>
              <w:rPr>
                <w:sz w:val="18"/>
                <w:lang w:val="en-US"/>
              </w:rPr>
            </w:pPr>
            <w:r>
              <w:rPr>
                <w:sz w:val="18"/>
                <w:lang w:val="en-US"/>
              </w:rPr>
              <w:t>26</w:t>
            </w:r>
            <w:r>
              <w:rPr>
                <w:rFonts w:ascii="Tms Rmn" w:hAnsi="Tms Rmn"/>
                <w:sz w:val="12"/>
                <w:lang w:val="en-US"/>
              </w:rPr>
              <w:t> </w:t>
            </w:r>
            <w:r>
              <w:rPr>
                <w:sz w:val="18"/>
                <w:lang w:val="en-US"/>
              </w:rPr>
              <w:t>122.5</w:t>
            </w:r>
          </w:p>
        </w:tc>
      </w:tr>
      <w:tr w:rsidR="006A1135" w14:paraId="671DE047" w14:textId="77777777" w:rsidTr="00496979">
        <w:trPr>
          <w:jc w:val="center"/>
        </w:trPr>
        <w:tc>
          <w:tcPr>
            <w:tcW w:w="2111" w:type="dxa"/>
            <w:tcBorders>
              <w:top w:val="single" w:sz="6" w:space="0" w:color="auto"/>
              <w:left w:val="single" w:sz="6" w:space="0" w:color="auto"/>
              <w:bottom w:val="single" w:sz="6" w:space="0" w:color="auto"/>
              <w:right w:val="single" w:sz="6" w:space="0" w:color="auto"/>
            </w:tcBorders>
            <w:hideMark/>
          </w:tcPr>
          <w:p w14:paraId="37F02262" w14:textId="77777777" w:rsidR="00E240A1" w:rsidRDefault="004360CE" w:rsidP="00F815C0">
            <w:pPr>
              <w:pStyle w:val="Tabletext"/>
              <w:tabs>
                <w:tab w:val="clear" w:pos="1871"/>
                <w:tab w:val="right" w:pos="1851"/>
              </w:tabs>
              <w:ind w:left="85" w:right="57"/>
              <w:rPr>
                <w:sz w:val="18"/>
                <w:lang w:val="en-US"/>
              </w:rPr>
            </w:pPr>
            <w:r>
              <w:rPr>
                <w:sz w:val="18"/>
                <w:lang w:val="en-US"/>
              </w:rPr>
              <w:t>Frequencies assignable for wide</w:t>
            </w:r>
            <w:r>
              <w:rPr>
                <w:sz w:val="18"/>
                <w:lang w:val="en-US"/>
              </w:rPr>
              <w:noBreakHyphen/>
              <w:t>band systems, facsimile, special and data transmission systems and direct-printing telegraphy systems</w:t>
            </w:r>
          </w:p>
          <w:p w14:paraId="1263E3AB" w14:textId="51FE1BA3" w:rsidR="00E240A1" w:rsidRDefault="004360CE" w:rsidP="00496979">
            <w:pPr>
              <w:pStyle w:val="Tabletext"/>
              <w:tabs>
                <w:tab w:val="clear" w:pos="1871"/>
                <w:tab w:val="right" w:pos="1851"/>
              </w:tabs>
              <w:ind w:left="85" w:right="57"/>
              <w:jc w:val="right"/>
              <w:rPr>
                <w:i/>
                <w:iCs/>
                <w:sz w:val="18"/>
                <w:lang w:val="en-US"/>
              </w:rPr>
            </w:pPr>
            <w:r>
              <w:rPr>
                <w:i/>
                <w:iCs/>
                <w:sz w:val="18"/>
                <w:lang w:val="en-US"/>
              </w:rPr>
              <w:t>m) p) s) pp)</w:t>
            </w:r>
            <w:ins w:id="401" w:author="CEPT" w:date="2023-08-24T14:56:00Z">
              <w:r w:rsidR="00CE05E4">
                <w:rPr>
                  <w:i/>
                  <w:iCs/>
                  <w:sz w:val="18"/>
                  <w:lang w:val="en-US"/>
                </w:rPr>
                <w:t xml:space="preserve"> ppp)</w:t>
              </w:r>
            </w:ins>
          </w:p>
        </w:tc>
        <w:tc>
          <w:tcPr>
            <w:tcW w:w="939" w:type="dxa"/>
            <w:tcBorders>
              <w:top w:val="single" w:sz="6" w:space="0" w:color="auto"/>
              <w:left w:val="single" w:sz="6" w:space="0" w:color="auto"/>
              <w:bottom w:val="single" w:sz="6" w:space="0" w:color="auto"/>
              <w:right w:val="single" w:sz="6" w:space="0" w:color="auto"/>
            </w:tcBorders>
          </w:tcPr>
          <w:p w14:paraId="1D21D756" w14:textId="77777777" w:rsidR="00E240A1" w:rsidRDefault="00E240A1" w:rsidP="00496979">
            <w:pPr>
              <w:pStyle w:val="Tabletext"/>
              <w:jc w:val="center"/>
              <w:rPr>
                <w:sz w:val="18"/>
                <w:lang w:val="en-US"/>
              </w:rPr>
            </w:pPr>
          </w:p>
        </w:tc>
        <w:tc>
          <w:tcPr>
            <w:tcW w:w="940" w:type="dxa"/>
            <w:tcBorders>
              <w:top w:val="single" w:sz="6" w:space="0" w:color="auto"/>
              <w:left w:val="single" w:sz="6" w:space="0" w:color="auto"/>
              <w:bottom w:val="single" w:sz="6" w:space="0" w:color="auto"/>
              <w:right w:val="single" w:sz="6" w:space="0" w:color="auto"/>
            </w:tcBorders>
          </w:tcPr>
          <w:p w14:paraId="364ECB45" w14:textId="77777777" w:rsidR="00E240A1" w:rsidRDefault="00E240A1" w:rsidP="00496979">
            <w:pPr>
              <w:pStyle w:val="Tabletext"/>
              <w:jc w:val="center"/>
              <w:rPr>
                <w:sz w:val="18"/>
                <w:lang w:val="en-US"/>
              </w:rPr>
            </w:pPr>
          </w:p>
        </w:tc>
        <w:tc>
          <w:tcPr>
            <w:tcW w:w="941" w:type="dxa"/>
            <w:tcBorders>
              <w:top w:val="single" w:sz="6" w:space="0" w:color="auto"/>
              <w:left w:val="single" w:sz="6" w:space="0" w:color="auto"/>
              <w:bottom w:val="single" w:sz="6" w:space="0" w:color="auto"/>
              <w:right w:val="single" w:sz="6" w:space="0" w:color="auto"/>
            </w:tcBorders>
          </w:tcPr>
          <w:p w14:paraId="07D8E56B" w14:textId="77777777" w:rsidR="00E240A1" w:rsidRDefault="00E240A1" w:rsidP="00496979">
            <w:pPr>
              <w:pStyle w:val="Tabletext"/>
              <w:jc w:val="center"/>
              <w:rPr>
                <w:sz w:val="18"/>
                <w:lang w:val="en-US"/>
              </w:rPr>
            </w:pPr>
          </w:p>
        </w:tc>
        <w:tc>
          <w:tcPr>
            <w:tcW w:w="943" w:type="dxa"/>
            <w:tcBorders>
              <w:top w:val="single" w:sz="6" w:space="0" w:color="auto"/>
              <w:left w:val="single" w:sz="6" w:space="0" w:color="auto"/>
              <w:bottom w:val="single" w:sz="6" w:space="0" w:color="auto"/>
              <w:right w:val="single" w:sz="6" w:space="0" w:color="auto"/>
            </w:tcBorders>
          </w:tcPr>
          <w:p w14:paraId="26E5FB10" w14:textId="77777777" w:rsidR="00E240A1" w:rsidRDefault="00E240A1" w:rsidP="00496979">
            <w:pPr>
              <w:pStyle w:val="Tabletext"/>
              <w:jc w:val="center"/>
              <w:rPr>
                <w:sz w:val="18"/>
                <w:lang w:val="en-US"/>
              </w:rPr>
            </w:pPr>
          </w:p>
        </w:tc>
        <w:tc>
          <w:tcPr>
            <w:tcW w:w="941" w:type="dxa"/>
            <w:tcBorders>
              <w:top w:val="single" w:sz="6" w:space="0" w:color="auto"/>
              <w:left w:val="single" w:sz="6" w:space="0" w:color="auto"/>
              <w:bottom w:val="single" w:sz="6" w:space="0" w:color="auto"/>
              <w:right w:val="single" w:sz="6" w:space="0" w:color="auto"/>
            </w:tcBorders>
          </w:tcPr>
          <w:p w14:paraId="5FDD4956" w14:textId="77777777" w:rsidR="00E240A1" w:rsidRDefault="00E240A1" w:rsidP="00496979">
            <w:pPr>
              <w:pStyle w:val="Tabletext"/>
              <w:jc w:val="center"/>
              <w:rPr>
                <w:sz w:val="18"/>
                <w:lang w:val="en-US"/>
              </w:rPr>
            </w:pPr>
          </w:p>
        </w:tc>
        <w:tc>
          <w:tcPr>
            <w:tcW w:w="941" w:type="dxa"/>
            <w:tcBorders>
              <w:top w:val="single" w:sz="6" w:space="0" w:color="auto"/>
              <w:left w:val="single" w:sz="6" w:space="0" w:color="auto"/>
              <w:bottom w:val="single" w:sz="6" w:space="0" w:color="auto"/>
              <w:right w:val="single" w:sz="6" w:space="0" w:color="auto"/>
            </w:tcBorders>
          </w:tcPr>
          <w:p w14:paraId="47534EBE" w14:textId="77777777" w:rsidR="00E240A1" w:rsidRDefault="00E240A1" w:rsidP="00496979">
            <w:pPr>
              <w:pStyle w:val="Tabletext"/>
              <w:jc w:val="center"/>
              <w:rPr>
                <w:sz w:val="18"/>
                <w:lang w:val="en-US"/>
              </w:rPr>
            </w:pPr>
          </w:p>
        </w:tc>
        <w:tc>
          <w:tcPr>
            <w:tcW w:w="948" w:type="dxa"/>
            <w:tcBorders>
              <w:top w:val="single" w:sz="6" w:space="0" w:color="auto"/>
              <w:left w:val="single" w:sz="6" w:space="0" w:color="auto"/>
              <w:bottom w:val="single" w:sz="6" w:space="0" w:color="auto"/>
              <w:right w:val="single" w:sz="6" w:space="0" w:color="auto"/>
            </w:tcBorders>
          </w:tcPr>
          <w:p w14:paraId="6200BB71" w14:textId="77777777" w:rsidR="00E240A1" w:rsidRDefault="00E240A1" w:rsidP="00496979">
            <w:pPr>
              <w:pStyle w:val="Tabletext"/>
              <w:jc w:val="center"/>
              <w:rPr>
                <w:sz w:val="18"/>
                <w:lang w:val="en-US"/>
              </w:rPr>
            </w:pPr>
          </w:p>
        </w:tc>
        <w:tc>
          <w:tcPr>
            <w:tcW w:w="941" w:type="dxa"/>
            <w:tcBorders>
              <w:top w:val="single" w:sz="6" w:space="0" w:color="auto"/>
              <w:left w:val="single" w:sz="6" w:space="0" w:color="auto"/>
              <w:bottom w:val="single" w:sz="6" w:space="0" w:color="auto"/>
              <w:right w:val="single" w:sz="6" w:space="0" w:color="auto"/>
            </w:tcBorders>
          </w:tcPr>
          <w:p w14:paraId="5123D7E2" w14:textId="77777777" w:rsidR="00E240A1" w:rsidRDefault="00E240A1" w:rsidP="00496979">
            <w:pPr>
              <w:pStyle w:val="Tabletext"/>
              <w:jc w:val="center"/>
              <w:rPr>
                <w:sz w:val="18"/>
                <w:lang w:val="en-US"/>
              </w:rPr>
            </w:pPr>
          </w:p>
        </w:tc>
      </w:tr>
      <w:tr w:rsidR="00CE05E4" w14:paraId="3158993D" w14:textId="77777777" w:rsidTr="00496979">
        <w:trPr>
          <w:jc w:val="center"/>
        </w:trPr>
        <w:tc>
          <w:tcPr>
            <w:tcW w:w="2111" w:type="dxa"/>
            <w:tcBorders>
              <w:top w:val="single" w:sz="6" w:space="0" w:color="auto"/>
              <w:left w:val="single" w:sz="6" w:space="0" w:color="auto"/>
              <w:bottom w:val="single" w:sz="6" w:space="0" w:color="auto"/>
              <w:right w:val="single" w:sz="6" w:space="0" w:color="auto"/>
            </w:tcBorders>
            <w:hideMark/>
          </w:tcPr>
          <w:p w14:paraId="0031E235" w14:textId="3C388322" w:rsidR="00CE05E4" w:rsidRDefault="00CE05E4" w:rsidP="00CE05E4">
            <w:pPr>
              <w:pStyle w:val="Tabletext"/>
              <w:tabs>
                <w:tab w:val="clear" w:pos="1871"/>
                <w:tab w:val="right" w:pos="1851"/>
              </w:tabs>
              <w:ind w:left="85" w:right="57"/>
              <w:rPr>
                <w:sz w:val="18"/>
                <w:lang w:val="en-US"/>
              </w:rPr>
            </w:pPr>
            <w:r>
              <w:rPr>
                <w:sz w:val="18"/>
                <w:lang w:val="en-US"/>
              </w:rPr>
              <w:t>…</w:t>
            </w:r>
          </w:p>
        </w:tc>
        <w:tc>
          <w:tcPr>
            <w:tcW w:w="939" w:type="dxa"/>
            <w:tcBorders>
              <w:top w:val="single" w:sz="6" w:space="0" w:color="auto"/>
              <w:left w:val="single" w:sz="6" w:space="0" w:color="auto"/>
              <w:bottom w:val="single" w:sz="6" w:space="0" w:color="auto"/>
              <w:right w:val="single" w:sz="6" w:space="0" w:color="auto"/>
            </w:tcBorders>
            <w:hideMark/>
          </w:tcPr>
          <w:p w14:paraId="14BFB9A3" w14:textId="30BCFA7A" w:rsidR="00CE05E4" w:rsidRDefault="00CE05E4" w:rsidP="00CE05E4">
            <w:pPr>
              <w:pStyle w:val="Tabletext"/>
              <w:jc w:val="center"/>
              <w:rPr>
                <w:sz w:val="18"/>
                <w:lang w:val="en-US"/>
              </w:rPr>
            </w:pPr>
            <w:r w:rsidRPr="00937C95">
              <w:rPr>
                <w:sz w:val="18"/>
                <w:lang w:val="en-US"/>
              </w:rPr>
              <w:t>…</w:t>
            </w:r>
          </w:p>
        </w:tc>
        <w:tc>
          <w:tcPr>
            <w:tcW w:w="940" w:type="dxa"/>
            <w:tcBorders>
              <w:top w:val="single" w:sz="6" w:space="0" w:color="auto"/>
              <w:left w:val="single" w:sz="6" w:space="0" w:color="auto"/>
              <w:bottom w:val="single" w:sz="6" w:space="0" w:color="auto"/>
              <w:right w:val="single" w:sz="6" w:space="0" w:color="auto"/>
            </w:tcBorders>
            <w:hideMark/>
          </w:tcPr>
          <w:p w14:paraId="1A416667" w14:textId="61682143" w:rsidR="00CE05E4" w:rsidRDefault="00CE05E4" w:rsidP="00CE05E4">
            <w:pPr>
              <w:pStyle w:val="Tabletext"/>
              <w:jc w:val="center"/>
              <w:rPr>
                <w:sz w:val="18"/>
                <w:lang w:val="en-US"/>
              </w:rPr>
            </w:pPr>
            <w:r w:rsidRPr="00937C95">
              <w:rPr>
                <w:sz w:val="18"/>
                <w:lang w:val="en-US"/>
              </w:rPr>
              <w:t>…</w:t>
            </w:r>
          </w:p>
        </w:tc>
        <w:tc>
          <w:tcPr>
            <w:tcW w:w="941" w:type="dxa"/>
            <w:tcBorders>
              <w:top w:val="single" w:sz="6" w:space="0" w:color="auto"/>
              <w:left w:val="single" w:sz="6" w:space="0" w:color="auto"/>
              <w:bottom w:val="single" w:sz="6" w:space="0" w:color="auto"/>
              <w:right w:val="single" w:sz="6" w:space="0" w:color="auto"/>
            </w:tcBorders>
            <w:hideMark/>
          </w:tcPr>
          <w:p w14:paraId="5A024A80" w14:textId="54527CC0" w:rsidR="00CE05E4" w:rsidRDefault="00CE05E4" w:rsidP="00CE05E4">
            <w:pPr>
              <w:pStyle w:val="Tabletext"/>
              <w:jc w:val="center"/>
              <w:rPr>
                <w:sz w:val="18"/>
                <w:lang w:val="en-US"/>
              </w:rPr>
            </w:pPr>
            <w:r w:rsidRPr="00937C95">
              <w:rPr>
                <w:sz w:val="18"/>
                <w:lang w:val="en-US"/>
              </w:rPr>
              <w:t>…</w:t>
            </w:r>
          </w:p>
        </w:tc>
        <w:tc>
          <w:tcPr>
            <w:tcW w:w="943" w:type="dxa"/>
            <w:tcBorders>
              <w:top w:val="single" w:sz="6" w:space="0" w:color="auto"/>
              <w:left w:val="single" w:sz="6" w:space="0" w:color="auto"/>
              <w:bottom w:val="single" w:sz="6" w:space="0" w:color="auto"/>
              <w:right w:val="single" w:sz="6" w:space="0" w:color="auto"/>
            </w:tcBorders>
            <w:hideMark/>
          </w:tcPr>
          <w:p w14:paraId="24F0EEAB" w14:textId="464544DA" w:rsidR="00CE05E4" w:rsidRDefault="00CE05E4" w:rsidP="00CE05E4">
            <w:pPr>
              <w:pStyle w:val="Tabletext"/>
              <w:jc w:val="center"/>
              <w:rPr>
                <w:sz w:val="18"/>
                <w:lang w:val="en-US"/>
              </w:rPr>
            </w:pPr>
            <w:r w:rsidRPr="00937C95">
              <w:rPr>
                <w:sz w:val="18"/>
                <w:lang w:val="en-US"/>
              </w:rPr>
              <w:t>…</w:t>
            </w:r>
          </w:p>
        </w:tc>
        <w:tc>
          <w:tcPr>
            <w:tcW w:w="941" w:type="dxa"/>
            <w:tcBorders>
              <w:top w:val="single" w:sz="6" w:space="0" w:color="auto"/>
              <w:left w:val="single" w:sz="6" w:space="0" w:color="auto"/>
              <w:bottom w:val="single" w:sz="6" w:space="0" w:color="auto"/>
              <w:right w:val="single" w:sz="6" w:space="0" w:color="auto"/>
            </w:tcBorders>
            <w:hideMark/>
          </w:tcPr>
          <w:p w14:paraId="4A00DDD4" w14:textId="4A92416C" w:rsidR="00CE05E4" w:rsidRDefault="00CE05E4" w:rsidP="00CE05E4">
            <w:pPr>
              <w:pStyle w:val="Tabletext"/>
              <w:jc w:val="center"/>
              <w:rPr>
                <w:sz w:val="18"/>
                <w:lang w:val="en-US"/>
              </w:rPr>
            </w:pPr>
            <w:r w:rsidRPr="00937C95">
              <w:rPr>
                <w:sz w:val="18"/>
                <w:lang w:val="en-US"/>
              </w:rPr>
              <w:t>…</w:t>
            </w:r>
          </w:p>
        </w:tc>
        <w:tc>
          <w:tcPr>
            <w:tcW w:w="941" w:type="dxa"/>
            <w:tcBorders>
              <w:top w:val="single" w:sz="6" w:space="0" w:color="auto"/>
              <w:left w:val="single" w:sz="6" w:space="0" w:color="auto"/>
              <w:bottom w:val="single" w:sz="6" w:space="0" w:color="auto"/>
              <w:right w:val="single" w:sz="6" w:space="0" w:color="auto"/>
            </w:tcBorders>
            <w:hideMark/>
          </w:tcPr>
          <w:p w14:paraId="1E4AE157" w14:textId="47AD50A1" w:rsidR="00CE05E4" w:rsidRDefault="00CE05E4" w:rsidP="00CE05E4">
            <w:pPr>
              <w:pStyle w:val="Tabletext"/>
              <w:jc w:val="center"/>
              <w:rPr>
                <w:sz w:val="18"/>
                <w:lang w:val="en-US"/>
              </w:rPr>
            </w:pPr>
            <w:r w:rsidRPr="00937C95">
              <w:rPr>
                <w:sz w:val="18"/>
                <w:lang w:val="en-US"/>
              </w:rPr>
              <w:t>…</w:t>
            </w:r>
          </w:p>
        </w:tc>
        <w:tc>
          <w:tcPr>
            <w:tcW w:w="948" w:type="dxa"/>
            <w:tcBorders>
              <w:top w:val="single" w:sz="6" w:space="0" w:color="auto"/>
              <w:left w:val="single" w:sz="6" w:space="0" w:color="auto"/>
              <w:bottom w:val="single" w:sz="6" w:space="0" w:color="auto"/>
              <w:right w:val="single" w:sz="6" w:space="0" w:color="auto"/>
            </w:tcBorders>
            <w:hideMark/>
          </w:tcPr>
          <w:p w14:paraId="39B3797C" w14:textId="5F9A0C41" w:rsidR="00CE05E4" w:rsidRDefault="00CE05E4" w:rsidP="00CE05E4">
            <w:pPr>
              <w:pStyle w:val="Tabletext"/>
              <w:jc w:val="center"/>
              <w:rPr>
                <w:sz w:val="18"/>
                <w:lang w:val="en-US"/>
              </w:rPr>
            </w:pPr>
            <w:r w:rsidRPr="00937C95">
              <w:rPr>
                <w:sz w:val="18"/>
                <w:lang w:val="en-US"/>
              </w:rPr>
              <w:t>…</w:t>
            </w:r>
          </w:p>
        </w:tc>
        <w:tc>
          <w:tcPr>
            <w:tcW w:w="941" w:type="dxa"/>
            <w:tcBorders>
              <w:top w:val="single" w:sz="6" w:space="0" w:color="auto"/>
              <w:left w:val="single" w:sz="6" w:space="0" w:color="auto"/>
              <w:bottom w:val="single" w:sz="6" w:space="0" w:color="auto"/>
              <w:right w:val="single" w:sz="6" w:space="0" w:color="auto"/>
            </w:tcBorders>
            <w:hideMark/>
          </w:tcPr>
          <w:p w14:paraId="35484A56" w14:textId="0F9D0C00" w:rsidR="00CE05E4" w:rsidRDefault="00CE05E4" w:rsidP="00CE05E4">
            <w:pPr>
              <w:pStyle w:val="Tabletext"/>
              <w:jc w:val="center"/>
              <w:rPr>
                <w:sz w:val="18"/>
                <w:lang w:val="en-US"/>
              </w:rPr>
            </w:pPr>
            <w:r w:rsidRPr="00937C95">
              <w:rPr>
                <w:sz w:val="18"/>
                <w:lang w:val="en-US"/>
              </w:rPr>
              <w:t>…</w:t>
            </w:r>
          </w:p>
        </w:tc>
      </w:tr>
    </w:tbl>
    <w:p w14:paraId="0D3AFDC7" w14:textId="413470CA" w:rsidR="00E240A1" w:rsidRPr="004046E7" w:rsidRDefault="00CE05E4" w:rsidP="00496979">
      <w:pPr>
        <w:pStyle w:val="Tablelegend"/>
        <w:spacing w:before="0"/>
        <w:ind w:left="284" w:hanging="284"/>
      </w:pPr>
      <w:r>
        <w:rPr>
          <w:i/>
          <w:iCs/>
        </w:rPr>
        <w:t>…</w:t>
      </w:r>
    </w:p>
    <w:p w14:paraId="74940D5A" w14:textId="194D3E01" w:rsidR="00E240A1" w:rsidRPr="004046E7" w:rsidRDefault="004360CE" w:rsidP="00496979">
      <w:pPr>
        <w:pStyle w:val="Tablelegend"/>
        <w:ind w:left="284" w:hanging="284"/>
      </w:pPr>
      <w:r w:rsidRPr="004046E7">
        <w:rPr>
          <w:i/>
          <w:iCs/>
        </w:rPr>
        <w:t>j)</w:t>
      </w:r>
      <w:r w:rsidRPr="004046E7">
        <w:tab/>
        <w:t xml:space="preserve">For the </w:t>
      </w:r>
      <w:ins w:id="402" w:author="CEPT" w:date="2023-08-24T14:57:00Z">
        <w:r w:rsidR="003D6F28" w:rsidRPr="006E0DBB">
          <w:t>automatic connection system(ACS)</w:t>
        </w:r>
        <w:r w:rsidR="003D6F28">
          <w:t xml:space="preserve"> </w:t>
        </w:r>
      </w:ins>
      <w:del w:id="403" w:author="CEPT" w:date="2023-08-24T14:57:00Z">
        <w:r w:rsidRPr="004046E7" w:rsidDel="003D6F28">
          <w:delText xml:space="preserve">use of </w:delText>
        </w:r>
      </w:del>
      <w:r w:rsidRPr="004046E7">
        <w:t>the assigned frequencies 4 177.5</w:t>
      </w:r>
      <w:r>
        <w:t> kHz</w:t>
      </w:r>
      <w:r w:rsidRPr="004046E7">
        <w:t>, 6 268</w:t>
      </w:r>
      <w:r>
        <w:t> kHz</w:t>
      </w:r>
      <w:r w:rsidRPr="004046E7">
        <w:t>, 8 376.5</w:t>
      </w:r>
      <w:r>
        <w:t> kHz</w:t>
      </w:r>
      <w:r w:rsidRPr="004046E7">
        <w:t>, 12 520</w:t>
      </w:r>
      <w:r>
        <w:t> kHz</w:t>
      </w:r>
      <w:r w:rsidRPr="004046E7">
        <w:t xml:space="preserve"> and 16 695</w:t>
      </w:r>
      <w:r>
        <w:t> kHz</w:t>
      </w:r>
      <w:r w:rsidRPr="004046E7">
        <w:t xml:space="preserve"> </w:t>
      </w:r>
      <w:del w:id="404" w:author="CEPT" w:date="2023-08-24T14:57:00Z">
        <w:r w:rsidRPr="004046E7" w:rsidDel="003D6F28">
          <w:delText xml:space="preserve">in these sub-bands </w:delText>
        </w:r>
      </w:del>
      <w:r w:rsidRPr="004046E7">
        <w:t xml:space="preserve">by ship and coast stations </w:t>
      </w:r>
      <w:del w:id="405" w:author="CEPT" w:date="2023-08-24T14:57:00Z">
        <w:r w:rsidRPr="004046E7" w:rsidDel="00FC15AD">
          <w:delText xml:space="preserve">for distress and safety purposes, by NBDP telegraphy, see </w:delText>
        </w:r>
        <w:r w:rsidDel="00FC15AD">
          <w:delText>Article </w:delText>
        </w:r>
        <w:r w:rsidRPr="004046E7" w:rsidDel="00FC15AD">
          <w:rPr>
            <w:rStyle w:val="Artref"/>
            <w:b/>
            <w:bCs/>
          </w:rPr>
          <w:delText>31</w:delText>
        </w:r>
        <w:r w:rsidRPr="004046E7" w:rsidDel="00FC15AD">
          <w:delText>.</w:delText>
        </w:r>
      </w:del>
      <w:ins w:id="406" w:author="CEPT" w:date="2023-08-24T14:57:00Z">
        <w:r w:rsidR="00FC15AD">
          <w:t>shall be used</w:t>
        </w:r>
      </w:ins>
      <w:ins w:id="407" w:author="CEPT" w:date="2023-08-24T14:58:00Z">
        <w:r w:rsidR="00FC15AD" w:rsidRPr="00F574CA">
          <w:t>.</w:t>
        </w:r>
        <w:r w:rsidR="00FC15AD" w:rsidRPr="00A41819">
          <w:rPr>
            <w:sz w:val="14"/>
            <w:szCs w:val="14"/>
          </w:rPr>
          <w:t>     (WRC-</w:t>
        </w:r>
        <w:r w:rsidR="00FC15AD">
          <w:rPr>
            <w:sz w:val="14"/>
            <w:szCs w:val="14"/>
          </w:rPr>
          <w:t>23</w:t>
        </w:r>
        <w:r w:rsidR="00FC15AD" w:rsidRPr="00A41819">
          <w:rPr>
            <w:sz w:val="14"/>
            <w:szCs w:val="14"/>
          </w:rPr>
          <w:t>)</w:t>
        </w:r>
      </w:ins>
    </w:p>
    <w:p w14:paraId="3FFEF599" w14:textId="0874D14A" w:rsidR="00E240A1" w:rsidRPr="004046E7" w:rsidRDefault="00FC15AD" w:rsidP="00496979">
      <w:pPr>
        <w:pStyle w:val="Tablelegend"/>
        <w:ind w:left="284" w:hanging="284"/>
      </w:pPr>
      <w:r>
        <w:rPr>
          <w:i/>
          <w:iCs/>
        </w:rPr>
        <w:t>…</w:t>
      </w:r>
    </w:p>
    <w:p w14:paraId="0893ACFE" w14:textId="4710B604" w:rsidR="00E240A1" w:rsidRPr="00F574CA" w:rsidRDefault="004360CE" w:rsidP="00496979">
      <w:pPr>
        <w:pStyle w:val="Tablelegend"/>
        <w:ind w:left="284" w:hanging="284"/>
      </w:pPr>
      <w:r w:rsidRPr="00F574CA">
        <w:rPr>
          <w:i/>
          <w:iCs/>
        </w:rPr>
        <w:t>p)</w:t>
      </w:r>
      <w:r w:rsidRPr="00F574CA">
        <w:tab/>
        <w:t>These sub-bands</w:t>
      </w:r>
      <w:del w:id="408" w:author="CEPT" w:date="2023-08-24T14:58:00Z">
        <w:r w:rsidRPr="00F574CA" w:rsidDel="00185304">
          <w:delText xml:space="preserve">, </w:delText>
        </w:r>
        <w:r w:rsidRPr="00F574CA" w:rsidDel="00FC15AD">
          <w:delText xml:space="preserve">except </w:delText>
        </w:r>
      </w:del>
      <w:del w:id="409" w:author="CEPT" w:date="2023-08-24T14:59:00Z">
        <w:r w:rsidRPr="00F574CA" w:rsidDel="00185304">
          <w:delText>the frequencies referred to in Notes </w:delText>
        </w:r>
        <w:r w:rsidRPr="00F574CA" w:rsidDel="00185304">
          <w:rPr>
            <w:i/>
            <w:iCs/>
          </w:rPr>
          <w:delText>i</w:delText>
        </w:r>
        <w:r w:rsidRPr="005170ED" w:rsidDel="00185304">
          <w:rPr>
            <w:i/>
            <w:iCs/>
          </w:rPr>
          <w:delText>)</w:delText>
        </w:r>
        <w:r w:rsidRPr="00F574CA" w:rsidDel="00185304">
          <w:rPr>
            <w:i/>
            <w:iCs/>
          </w:rPr>
          <w:delText>, j</w:delText>
        </w:r>
        <w:r w:rsidRPr="005170ED" w:rsidDel="00185304">
          <w:rPr>
            <w:i/>
            <w:iCs/>
          </w:rPr>
          <w:delText>)</w:delText>
        </w:r>
        <w:r w:rsidRPr="00F574CA" w:rsidDel="00185304">
          <w:delText xml:space="preserve">, </w:delText>
        </w:r>
        <w:r w:rsidRPr="00F574CA" w:rsidDel="00185304">
          <w:rPr>
            <w:i/>
            <w:iCs/>
          </w:rPr>
          <w:delText>n</w:delText>
        </w:r>
        <w:r w:rsidRPr="005170ED" w:rsidDel="00185304">
          <w:rPr>
            <w:i/>
            <w:iCs/>
          </w:rPr>
          <w:delText>)</w:delText>
        </w:r>
        <w:r w:rsidRPr="00F574CA" w:rsidDel="00185304">
          <w:delText xml:space="preserve"> and </w:delText>
        </w:r>
        <w:r w:rsidRPr="00F574CA" w:rsidDel="00185304">
          <w:rPr>
            <w:i/>
            <w:iCs/>
          </w:rPr>
          <w:delText>o</w:delText>
        </w:r>
        <w:r w:rsidRPr="005170ED" w:rsidDel="00185304">
          <w:rPr>
            <w:i/>
            <w:iCs/>
          </w:rPr>
          <w:delText>)</w:delText>
        </w:r>
      </w:del>
      <w:del w:id="410" w:author="CEPT" w:date="2023-08-24T16:14:00Z">
        <w:r w:rsidRPr="00F574CA" w:rsidDel="00AA729A">
          <w:delText>,</w:delText>
        </w:r>
      </w:del>
      <w:r w:rsidRPr="00F574CA">
        <w:t xml:space="preserve"> are designated for digitally modulated emissions in the maritime mobile service (e.g. as described in </w:t>
      </w:r>
      <w:r w:rsidRPr="00F574CA">
        <w:rPr>
          <w:szCs w:val="22"/>
        </w:rPr>
        <w:t xml:space="preserve">the most recent version of </w:t>
      </w:r>
      <w:r w:rsidRPr="00F574CA">
        <w:t>Recommendation ITU</w:t>
      </w:r>
      <w:r w:rsidRPr="00F574CA">
        <w:noBreakHyphen/>
        <w:t>R M.1798). The provisions of No. </w:t>
      </w:r>
      <w:r w:rsidRPr="00F574CA">
        <w:rPr>
          <w:b/>
          <w:bCs/>
        </w:rPr>
        <w:t>15.8</w:t>
      </w:r>
      <w:r w:rsidRPr="00F574CA">
        <w:t xml:space="preserve"> apply.</w:t>
      </w:r>
      <w:r w:rsidRPr="00A41819">
        <w:rPr>
          <w:sz w:val="14"/>
          <w:szCs w:val="14"/>
        </w:rPr>
        <w:t>     (WRC-</w:t>
      </w:r>
      <w:del w:id="411" w:author="CEPT" w:date="2023-08-24T14:59:00Z">
        <w:r w:rsidRPr="00A41819" w:rsidDel="00185304">
          <w:rPr>
            <w:sz w:val="14"/>
            <w:szCs w:val="14"/>
          </w:rPr>
          <w:delText>15</w:delText>
        </w:r>
      </w:del>
      <w:ins w:id="412" w:author="CEPT" w:date="2023-08-24T14:59:00Z">
        <w:r w:rsidR="00185304">
          <w:rPr>
            <w:sz w:val="14"/>
            <w:szCs w:val="14"/>
          </w:rPr>
          <w:t>23</w:t>
        </w:r>
      </w:ins>
      <w:r w:rsidRPr="00A41819">
        <w:rPr>
          <w:sz w:val="14"/>
          <w:szCs w:val="14"/>
        </w:rPr>
        <w:t>)</w:t>
      </w:r>
    </w:p>
    <w:p w14:paraId="24603E2D" w14:textId="77777777" w:rsidR="00E240A1" w:rsidDel="00F00780" w:rsidRDefault="004360CE" w:rsidP="006A1135">
      <w:pPr>
        <w:pStyle w:val="Tablelegend"/>
        <w:tabs>
          <w:tab w:val="clear" w:pos="1134"/>
        </w:tabs>
        <w:ind w:left="284" w:hanging="284"/>
        <w:rPr>
          <w:sz w:val="16"/>
          <w:szCs w:val="16"/>
        </w:rPr>
      </w:pPr>
      <w:r w:rsidDel="00F00780">
        <w:rPr>
          <w:i/>
          <w:iCs/>
        </w:rPr>
        <w:t>pp)</w:t>
      </w:r>
      <w:r w:rsidDel="00F00780">
        <w:tab/>
        <w:t>The frequency bands 4 221-4 231 kHz, 6 332.5-6 342.5 kHz, 8 438-8 448 kHz, 12 658.5-12 668.5 kHz, 16 904.5-16 914.5 kHz and 22 445.5-22 455.5 kHz may also be used by the NAVDAT system, on condition that the use of NAVDAT system transmitting stations is limited to coast stations operating in accordance with the most recent version of Recommendation ITU</w:t>
      </w:r>
      <w:r w:rsidDel="00F00780">
        <w:noBreakHyphen/>
        <w:t>R M.2058.</w:t>
      </w:r>
      <w:r w:rsidDel="00F00780">
        <w:rPr>
          <w:sz w:val="16"/>
          <w:szCs w:val="16"/>
        </w:rPr>
        <w:t>     (WRC</w:t>
      </w:r>
      <w:r w:rsidDel="00F00780">
        <w:rPr>
          <w:sz w:val="16"/>
          <w:szCs w:val="16"/>
        </w:rPr>
        <w:noBreakHyphen/>
        <w:t>19)</w:t>
      </w:r>
    </w:p>
    <w:p w14:paraId="4856EF42" w14:textId="7996E0F1" w:rsidR="00247556" w:rsidDel="00F00780" w:rsidRDefault="00247556" w:rsidP="00247556">
      <w:pPr>
        <w:pStyle w:val="Tablelegend"/>
        <w:tabs>
          <w:tab w:val="clear" w:pos="1134"/>
        </w:tabs>
        <w:ind w:left="284" w:hanging="284"/>
        <w:rPr>
          <w:ins w:id="413" w:author="CEPT" w:date="2023-08-24T14:59:00Z"/>
          <w:sz w:val="16"/>
          <w:szCs w:val="16"/>
        </w:rPr>
      </w:pPr>
      <w:ins w:id="414" w:author="CEPT" w:date="2023-08-24T14:59:00Z">
        <w:r w:rsidDel="00F00780">
          <w:rPr>
            <w:i/>
            <w:iCs/>
          </w:rPr>
          <w:t>pp</w:t>
        </w:r>
        <w:r>
          <w:rPr>
            <w:i/>
            <w:iCs/>
          </w:rPr>
          <w:t>p</w:t>
        </w:r>
        <w:r w:rsidDel="00F00780">
          <w:rPr>
            <w:i/>
            <w:iCs/>
          </w:rPr>
          <w:t>)</w:t>
        </w:r>
        <w:r w:rsidDel="00F00780">
          <w:tab/>
        </w:r>
      </w:ins>
      <w:ins w:id="415" w:author="CEPT" w:date="2023-08-24T15:00:00Z">
        <w:r w:rsidR="00444EDE" w:rsidRPr="006E0DBB">
          <w:t xml:space="preserve">The frequency 4 226 kHz is an exclusive frequency for the International NAVDAT system and the frequencies 6 337.5 kHz, 8 443 kHz, 12 663.5 kHz, 16 909.5 kHz and 22 450.5 kHz are the regional frequencies for the transmission of MSI by means of the NAVDAT system (see Articles </w:t>
        </w:r>
        <w:r w:rsidR="00444EDE" w:rsidRPr="006E0DBB">
          <w:rPr>
            <w:b/>
            <w:bCs/>
          </w:rPr>
          <w:t>31</w:t>
        </w:r>
        <w:r w:rsidR="00444EDE" w:rsidRPr="006E0DBB">
          <w:t xml:space="preserve">, </w:t>
        </w:r>
        <w:r w:rsidR="00444EDE" w:rsidRPr="006E0DBB">
          <w:rPr>
            <w:b/>
            <w:bCs/>
          </w:rPr>
          <w:t>33</w:t>
        </w:r>
        <w:r w:rsidR="00444EDE" w:rsidRPr="006E0DBB">
          <w:t xml:space="preserve"> and </w:t>
        </w:r>
        <w:r w:rsidR="00444EDE" w:rsidRPr="006E0DBB">
          <w:rPr>
            <w:b/>
            <w:bCs/>
          </w:rPr>
          <w:t>52</w:t>
        </w:r>
        <w:r w:rsidR="00444EDE" w:rsidRPr="006E0DBB">
          <w:t>).</w:t>
        </w:r>
        <w:r w:rsidR="00444EDE" w:rsidRPr="006E0DBB">
          <w:rPr>
            <w:sz w:val="16"/>
            <w:szCs w:val="16"/>
          </w:rPr>
          <w:t>     (WRC-23)</w:t>
        </w:r>
      </w:ins>
    </w:p>
    <w:p w14:paraId="013878C6" w14:textId="4B376BDC" w:rsidR="00E240A1" w:rsidRDefault="00444EDE" w:rsidP="00496979">
      <w:pPr>
        <w:pStyle w:val="Tablelegend"/>
        <w:ind w:left="284" w:hanging="284"/>
      </w:pPr>
      <w:r>
        <w:rPr>
          <w:i/>
          <w:iCs/>
        </w:rPr>
        <w:t>…</w:t>
      </w:r>
    </w:p>
    <w:p w14:paraId="41BADCDE" w14:textId="1BA9FD30" w:rsidR="001D5DBC" w:rsidRPr="006E0DBB" w:rsidRDefault="004360CE" w:rsidP="001D5DBC">
      <w:pPr>
        <w:pStyle w:val="Reasons"/>
      </w:pPr>
      <w:r>
        <w:rPr>
          <w:b/>
        </w:rPr>
        <w:t>Reasons:</w:t>
      </w:r>
      <w:r>
        <w:tab/>
      </w:r>
      <w:r w:rsidR="001D5DBC" w:rsidRPr="006E0DBB">
        <w:t xml:space="preserve">NBDP has been deleted from the GMDSS, with the exception of MSI on certain frequencies which are contained in Appendix </w:t>
      </w:r>
      <w:r w:rsidR="001D5DBC" w:rsidRPr="006E0DBB">
        <w:rPr>
          <w:b/>
        </w:rPr>
        <w:t>15</w:t>
      </w:r>
      <w:r w:rsidR="001D5DBC" w:rsidRPr="006E0DBB">
        <w:t xml:space="preserve"> and new ACS system will utilize the frequencies </w:t>
      </w:r>
      <w:r w:rsidR="001D5DBC" w:rsidRPr="006E0DBB">
        <w:lastRenderedPageBreak/>
        <w:t xml:space="preserve">previously used by the NBDP for distress and safety communications. Similar footnote with </w:t>
      </w:r>
      <w:r w:rsidR="001D5DBC" w:rsidRPr="006E0DBB">
        <w:rPr>
          <w:i/>
        </w:rPr>
        <w:t>o)</w:t>
      </w:r>
      <w:r w:rsidR="001D5DBC" w:rsidRPr="006E0DBB">
        <w:t xml:space="preserve"> for NAVTEX is added for the NAVDAT.</w:t>
      </w:r>
      <w:r w:rsidR="001D5DBC">
        <w:t xml:space="preserve"> </w:t>
      </w:r>
      <w:r w:rsidR="001D5DBC" w:rsidRPr="006E0DBB">
        <w:rPr>
          <w:szCs w:val="24"/>
        </w:rPr>
        <w:t xml:space="preserve">In Note </w:t>
      </w:r>
      <w:r w:rsidR="001D5DBC" w:rsidRPr="006E0DBB">
        <w:rPr>
          <w:i/>
          <w:iCs/>
          <w:szCs w:val="24"/>
        </w:rPr>
        <w:t>p)</w:t>
      </w:r>
      <w:r w:rsidR="001D5DBC" w:rsidRPr="006E0DBB">
        <w:rPr>
          <w:szCs w:val="24"/>
        </w:rPr>
        <w:t xml:space="preserve"> references to Notes </w:t>
      </w:r>
      <w:r w:rsidR="001D5DBC" w:rsidRPr="006E0DBB">
        <w:rPr>
          <w:i/>
          <w:iCs/>
          <w:szCs w:val="24"/>
        </w:rPr>
        <w:t>i), j), n)</w:t>
      </w:r>
      <w:r w:rsidR="001D5DBC" w:rsidRPr="006E0DBB">
        <w:rPr>
          <w:szCs w:val="24"/>
        </w:rPr>
        <w:t xml:space="preserve"> and </w:t>
      </w:r>
      <w:r w:rsidR="001D5DBC" w:rsidRPr="006E0DBB">
        <w:rPr>
          <w:i/>
          <w:iCs/>
          <w:szCs w:val="24"/>
        </w:rPr>
        <w:t>o)</w:t>
      </w:r>
      <w:r w:rsidR="001D5DBC" w:rsidRPr="006E0DBB">
        <w:rPr>
          <w:szCs w:val="24"/>
        </w:rPr>
        <w:t xml:space="preserve"> are deleted for clarity. There are no bands containing both Note </w:t>
      </w:r>
      <w:r w:rsidR="001D5DBC" w:rsidRPr="006E0DBB">
        <w:rPr>
          <w:i/>
          <w:iCs/>
          <w:szCs w:val="24"/>
        </w:rPr>
        <w:t>p)</w:t>
      </w:r>
      <w:r w:rsidR="001D5DBC" w:rsidRPr="006E0DBB">
        <w:rPr>
          <w:szCs w:val="24"/>
        </w:rPr>
        <w:t xml:space="preserve"> and the referred ones. Note </w:t>
      </w:r>
      <w:r w:rsidR="001D5DBC" w:rsidRPr="006E0DBB">
        <w:rPr>
          <w:i/>
          <w:iCs/>
          <w:szCs w:val="24"/>
        </w:rPr>
        <w:t>ppp)</w:t>
      </w:r>
      <w:r w:rsidR="001D5DBC" w:rsidRPr="006E0DBB">
        <w:rPr>
          <w:szCs w:val="24"/>
        </w:rPr>
        <w:t xml:space="preserve"> is amended to implement the reference to Appendix </w:t>
      </w:r>
      <w:r w:rsidR="001D5DBC" w:rsidRPr="006E0DBB">
        <w:rPr>
          <w:b/>
          <w:bCs/>
          <w:szCs w:val="24"/>
        </w:rPr>
        <w:t>17</w:t>
      </w:r>
      <w:r w:rsidR="001D5DBC" w:rsidRPr="006E0DBB">
        <w:rPr>
          <w:szCs w:val="24"/>
        </w:rPr>
        <w:t xml:space="preserve"> in </w:t>
      </w:r>
      <w:r w:rsidR="00184DAC">
        <w:rPr>
          <w:szCs w:val="24"/>
        </w:rPr>
        <w:t xml:space="preserve">the new </w:t>
      </w:r>
      <w:r w:rsidR="001D5DBC" w:rsidRPr="006E0DBB">
        <w:rPr>
          <w:szCs w:val="24"/>
        </w:rPr>
        <w:t xml:space="preserve">footnote </w:t>
      </w:r>
      <w:r w:rsidR="001D5DBC" w:rsidRPr="006E0DBB">
        <w:rPr>
          <w:b/>
          <w:bCs/>
          <w:szCs w:val="24"/>
        </w:rPr>
        <w:t>5.B111</w:t>
      </w:r>
      <w:r w:rsidR="001D5DBC" w:rsidRPr="006E0DBB">
        <w:rPr>
          <w:szCs w:val="24"/>
        </w:rPr>
        <w:t>.</w:t>
      </w:r>
    </w:p>
    <w:p w14:paraId="73328F50" w14:textId="77777777" w:rsidR="00E240A1" w:rsidRPr="004046E7" w:rsidRDefault="004360CE" w:rsidP="00496979">
      <w:pPr>
        <w:pStyle w:val="Part1"/>
        <w:keepNext/>
        <w:keepLines/>
      </w:pPr>
      <w:r w:rsidRPr="004046E7">
        <w:t>PART  B  –  Channelling arrangements</w:t>
      </w:r>
      <w:r>
        <w:rPr>
          <w:bCs/>
          <w:sz w:val="16"/>
          <w:szCs w:val="16"/>
        </w:rPr>
        <w:t>   </w:t>
      </w:r>
      <w:r w:rsidRPr="004046E7">
        <w:rPr>
          <w:bCs/>
          <w:sz w:val="16"/>
          <w:szCs w:val="16"/>
        </w:rPr>
        <w:t>  </w:t>
      </w:r>
      <w:r w:rsidRPr="004046E7">
        <w:rPr>
          <w:b w:val="0"/>
          <w:sz w:val="16"/>
          <w:szCs w:val="16"/>
        </w:rPr>
        <w:t>(</w:t>
      </w:r>
      <w:r>
        <w:rPr>
          <w:b w:val="0"/>
          <w:sz w:val="16"/>
          <w:szCs w:val="16"/>
        </w:rPr>
        <w:t>WRC</w:t>
      </w:r>
      <w:r>
        <w:rPr>
          <w:b w:val="0"/>
          <w:sz w:val="16"/>
          <w:szCs w:val="16"/>
        </w:rPr>
        <w:noBreakHyphen/>
      </w:r>
      <w:r w:rsidRPr="004046E7">
        <w:rPr>
          <w:b w:val="0"/>
          <w:sz w:val="16"/>
          <w:szCs w:val="16"/>
        </w:rPr>
        <w:t>1</w:t>
      </w:r>
      <w:r>
        <w:rPr>
          <w:b w:val="0"/>
          <w:sz w:val="16"/>
          <w:szCs w:val="16"/>
        </w:rPr>
        <w:t>5</w:t>
      </w:r>
      <w:r w:rsidRPr="004046E7">
        <w:rPr>
          <w:b w:val="0"/>
          <w:sz w:val="16"/>
          <w:szCs w:val="16"/>
        </w:rPr>
        <w:t>)</w:t>
      </w:r>
    </w:p>
    <w:p w14:paraId="75B0D8E2" w14:textId="5425E658" w:rsidR="002939D9" w:rsidRDefault="004360CE">
      <w:pPr>
        <w:pStyle w:val="Proposal"/>
      </w:pPr>
      <w:r>
        <w:t>MOD</w:t>
      </w:r>
      <w:r>
        <w:tab/>
        <w:t>EUR/</w:t>
      </w:r>
      <w:r w:rsidR="00EF0029">
        <w:t>XXXX</w:t>
      </w:r>
      <w:r w:rsidR="001B6E04">
        <w:t>A11A1/100</w:t>
      </w:r>
    </w:p>
    <w:p w14:paraId="1C7D5ACD" w14:textId="77777777" w:rsidR="00E240A1" w:rsidRPr="004046E7" w:rsidRDefault="004360CE" w:rsidP="00496979">
      <w:pPr>
        <w:pStyle w:val="Section1"/>
      </w:pPr>
      <w:r w:rsidRPr="004046E7">
        <w:t>Section II  –  Narrow-band direct-printing telegraphy (paired frequencies)</w:t>
      </w:r>
    </w:p>
    <w:p w14:paraId="10113854" w14:textId="460F6DE0" w:rsidR="00E240A1" w:rsidRPr="004046E7" w:rsidRDefault="00864DC0" w:rsidP="00496979">
      <w:pPr>
        <w:pStyle w:val="Normalaftertitle"/>
      </w:pPr>
      <w:r>
        <w:t>…</w:t>
      </w:r>
    </w:p>
    <w:p w14:paraId="4E80112E" w14:textId="77777777" w:rsidR="00E240A1" w:rsidRPr="004046E7" w:rsidRDefault="004360CE" w:rsidP="00496979">
      <w:pPr>
        <w:pStyle w:val="Tabletitle"/>
      </w:pPr>
      <w:r w:rsidRPr="004046E7">
        <w:t>Table of frequencies for two-frequency operation by coast stations (kHz)</w:t>
      </w:r>
    </w:p>
    <w:tbl>
      <w:tblPr>
        <w:tblW w:w="0" w:type="auto"/>
        <w:jc w:val="center"/>
        <w:tblLayout w:type="fixed"/>
        <w:tblCellMar>
          <w:left w:w="107" w:type="dxa"/>
          <w:right w:w="107" w:type="dxa"/>
        </w:tblCellMar>
        <w:tblLook w:val="0000" w:firstRow="0" w:lastRow="0" w:firstColumn="0" w:lastColumn="0" w:noHBand="0" w:noVBand="0"/>
      </w:tblPr>
      <w:tblGrid>
        <w:gridCol w:w="1134"/>
        <w:gridCol w:w="1361"/>
        <w:gridCol w:w="1361"/>
        <w:gridCol w:w="1361"/>
        <w:gridCol w:w="1361"/>
        <w:gridCol w:w="1361"/>
        <w:gridCol w:w="1361"/>
      </w:tblGrid>
      <w:tr w:rsidR="00496979" w:rsidRPr="004046E7" w14:paraId="14443BA5" w14:textId="77777777" w:rsidTr="00496979">
        <w:trPr>
          <w:cantSplit/>
          <w:jc w:val="center"/>
        </w:trPr>
        <w:tc>
          <w:tcPr>
            <w:tcW w:w="1134" w:type="dxa"/>
            <w:vMerge w:val="restart"/>
            <w:tcBorders>
              <w:top w:val="single" w:sz="6" w:space="0" w:color="auto"/>
              <w:left w:val="single" w:sz="6" w:space="0" w:color="auto"/>
            </w:tcBorders>
            <w:vAlign w:val="center"/>
          </w:tcPr>
          <w:p w14:paraId="221FF0CC" w14:textId="77777777" w:rsidR="00E240A1" w:rsidRPr="004046E7" w:rsidRDefault="004360CE" w:rsidP="00496979">
            <w:pPr>
              <w:pStyle w:val="Tablehead"/>
            </w:pPr>
            <w:r w:rsidRPr="004046E7">
              <w:t>Channel No.</w:t>
            </w:r>
          </w:p>
        </w:tc>
        <w:tc>
          <w:tcPr>
            <w:tcW w:w="2722" w:type="dxa"/>
            <w:gridSpan w:val="2"/>
            <w:tcBorders>
              <w:top w:val="single" w:sz="6" w:space="0" w:color="auto"/>
              <w:left w:val="single" w:sz="6" w:space="0" w:color="auto"/>
              <w:bottom w:val="single" w:sz="6" w:space="0" w:color="auto"/>
            </w:tcBorders>
            <w:vAlign w:val="center"/>
          </w:tcPr>
          <w:p w14:paraId="3E6588D8" w14:textId="77777777" w:rsidR="00E240A1" w:rsidRPr="004046E7" w:rsidRDefault="004360CE" w:rsidP="00496979">
            <w:pPr>
              <w:pStyle w:val="Tablehead"/>
            </w:pPr>
            <w:r w:rsidRPr="004046E7">
              <w:t>4</w:t>
            </w:r>
            <w:r>
              <w:t> MHz</w:t>
            </w:r>
            <w:r w:rsidRPr="004046E7">
              <w:t xml:space="preserve"> band</w:t>
            </w:r>
          </w:p>
        </w:tc>
        <w:tc>
          <w:tcPr>
            <w:tcW w:w="2722" w:type="dxa"/>
            <w:gridSpan w:val="2"/>
            <w:tcBorders>
              <w:top w:val="single" w:sz="6" w:space="0" w:color="auto"/>
              <w:left w:val="single" w:sz="6" w:space="0" w:color="auto"/>
              <w:bottom w:val="single" w:sz="6" w:space="0" w:color="auto"/>
              <w:right w:val="single" w:sz="6" w:space="0" w:color="auto"/>
            </w:tcBorders>
            <w:vAlign w:val="center"/>
          </w:tcPr>
          <w:p w14:paraId="583F8BED" w14:textId="77777777" w:rsidR="00E240A1" w:rsidRPr="004046E7" w:rsidRDefault="004360CE" w:rsidP="00496979">
            <w:pPr>
              <w:pStyle w:val="Tablehead"/>
            </w:pPr>
            <w:r w:rsidRPr="004046E7">
              <w:t>6</w:t>
            </w:r>
            <w:r>
              <w:t> MHz</w:t>
            </w:r>
            <w:r w:rsidRPr="004046E7">
              <w:t xml:space="preserve"> band</w:t>
            </w:r>
          </w:p>
        </w:tc>
        <w:tc>
          <w:tcPr>
            <w:tcW w:w="2722" w:type="dxa"/>
            <w:gridSpan w:val="2"/>
            <w:tcBorders>
              <w:top w:val="single" w:sz="6" w:space="0" w:color="auto"/>
              <w:left w:val="nil"/>
              <w:bottom w:val="single" w:sz="6" w:space="0" w:color="auto"/>
              <w:right w:val="single" w:sz="6" w:space="0" w:color="auto"/>
            </w:tcBorders>
            <w:vAlign w:val="center"/>
          </w:tcPr>
          <w:p w14:paraId="18E7EB8D" w14:textId="77777777" w:rsidR="00E240A1" w:rsidRPr="004046E7" w:rsidRDefault="004360CE" w:rsidP="00496979">
            <w:pPr>
              <w:pStyle w:val="Tablehead"/>
            </w:pPr>
            <w:r w:rsidRPr="004046E7">
              <w:t>8</w:t>
            </w:r>
            <w:r>
              <w:t> MHz</w:t>
            </w:r>
            <w:r w:rsidRPr="004046E7">
              <w:t xml:space="preserve"> band</w:t>
            </w:r>
          </w:p>
        </w:tc>
      </w:tr>
      <w:tr w:rsidR="00496979" w:rsidRPr="004046E7" w14:paraId="75407691" w14:textId="77777777" w:rsidTr="00496979">
        <w:trPr>
          <w:cantSplit/>
          <w:jc w:val="center"/>
        </w:trPr>
        <w:tc>
          <w:tcPr>
            <w:tcW w:w="1134" w:type="dxa"/>
            <w:vMerge/>
            <w:tcBorders>
              <w:left w:val="single" w:sz="6" w:space="0" w:color="auto"/>
              <w:bottom w:val="single" w:sz="6" w:space="0" w:color="auto"/>
            </w:tcBorders>
            <w:vAlign w:val="center"/>
          </w:tcPr>
          <w:p w14:paraId="18B0DDFE" w14:textId="77777777" w:rsidR="00E240A1" w:rsidRPr="004046E7" w:rsidRDefault="00E240A1" w:rsidP="00496979">
            <w:pPr>
              <w:pStyle w:val="Tablehead"/>
            </w:pPr>
          </w:p>
        </w:tc>
        <w:tc>
          <w:tcPr>
            <w:tcW w:w="1361" w:type="dxa"/>
            <w:tcBorders>
              <w:top w:val="single" w:sz="6" w:space="0" w:color="auto"/>
              <w:left w:val="single" w:sz="6" w:space="0" w:color="auto"/>
              <w:bottom w:val="single" w:sz="6" w:space="0" w:color="auto"/>
            </w:tcBorders>
            <w:vAlign w:val="center"/>
          </w:tcPr>
          <w:p w14:paraId="544123D4" w14:textId="77777777" w:rsidR="00E240A1" w:rsidRPr="004046E7" w:rsidRDefault="004360CE" w:rsidP="00496979">
            <w:pPr>
              <w:pStyle w:val="Tablehead"/>
            </w:pPr>
            <w:r w:rsidRPr="004046E7">
              <w:t>Transmit</w:t>
            </w:r>
          </w:p>
        </w:tc>
        <w:tc>
          <w:tcPr>
            <w:tcW w:w="1361" w:type="dxa"/>
            <w:tcBorders>
              <w:top w:val="single" w:sz="6" w:space="0" w:color="auto"/>
              <w:left w:val="single" w:sz="6" w:space="0" w:color="auto"/>
              <w:bottom w:val="single" w:sz="6" w:space="0" w:color="auto"/>
            </w:tcBorders>
            <w:vAlign w:val="center"/>
          </w:tcPr>
          <w:p w14:paraId="62084B96" w14:textId="77777777" w:rsidR="00E240A1" w:rsidRPr="004046E7" w:rsidRDefault="004360CE" w:rsidP="00496979">
            <w:pPr>
              <w:pStyle w:val="Tablehead"/>
            </w:pPr>
            <w:r w:rsidRPr="004046E7">
              <w:t>Receive</w:t>
            </w:r>
          </w:p>
        </w:tc>
        <w:tc>
          <w:tcPr>
            <w:tcW w:w="1361" w:type="dxa"/>
            <w:tcBorders>
              <w:top w:val="single" w:sz="6" w:space="0" w:color="auto"/>
              <w:left w:val="single" w:sz="6" w:space="0" w:color="auto"/>
              <w:bottom w:val="single" w:sz="6" w:space="0" w:color="auto"/>
              <w:right w:val="single" w:sz="6" w:space="0" w:color="auto"/>
            </w:tcBorders>
            <w:vAlign w:val="center"/>
          </w:tcPr>
          <w:p w14:paraId="7348B5F2" w14:textId="77777777" w:rsidR="00E240A1" w:rsidRPr="004046E7" w:rsidRDefault="004360CE" w:rsidP="00496979">
            <w:pPr>
              <w:pStyle w:val="Tablehead"/>
            </w:pPr>
            <w:r w:rsidRPr="004046E7">
              <w:t>Transmit</w:t>
            </w:r>
          </w:p>
        </w:tc>
        <w:tc>
          <w:tcPr>
            <w:tcW w:w="1361" w:type="dxa"/>
            <w:tcBorders>
              <w:top w:val="single" w:sz="6" w:space="0" w:color="auto"/>
              <w:left w:val="single" w:sz="6" w:space="0" w:color="auto"/>
              <w:bottom w:val="single" w:sz="6" w:space="0" w:color="auto"/>
              <w:right w:val="single" w:sz="6" w:space="0" w:color="auto"/>
            </w:tcBorders>
            <w:vAlign w:val="center"/>
          </w:tcPr>
          <w:p w14:paraId="4778F9CD" w14:textId="77777777" w:rsidR="00E240A1" w:rsidRPr="004046E7" w:rsidRDefault="004360CE" w:rsidP="00496979">
            <w:pPr>
              <w:pStyle w:val="Tablehead"/>
            </w:pPr>
            <w:r w:rsidRPr="004046E7">
              <w:t>Receive</w:t>
            </w:r>
          </w:p>
        </w:tc>
        <w:tc>
          <w:tcPr>
            <w:tcW w:w="1361" w:type="dxa"/>
            <w:tcBorders>
              <w:top w:val="single" w:sz="6" w:space="0" w:color="auto"/>
              <w:left w:val="nil"/>
              <w:bottom w:val="single" w:sz="6" w:space="0" w:color="auto"/>
              <w:right w:val="single" w:sz="6" w:space="0" w:color="auto"/>
            </w:tcBorders>
            <w:vAlign w:val="center"/>
          </w:tcPr>
          <w:p w14:paraId="0714151A" w14:textId="77777777" w:rsidR="00E240A1" w:rsidRPr="004046E7" w:rsidRDefault="004360CE" w:rsidP="00496979">
            <w:pPr>
              <w:pStyle w:val="Tablehead"/>
            </w:pPr>
            <w:r w:rsidRPr="004046E7">
              <w:t>Transmit</w:t>
            </w:r>
          </w:p>
        </w:tc>
        <w:tc>
          <w:tcPr>
            <w:tcW w:w="1361" w:type="dxa"/>
            <w:tcBorders>
              <w:top w:val="single" w:sz="6" w:space="0" w:color="auto"/>
              <w:left w:val="nil"/>
              <w:bottom w:val="single" w:sz="6" w:space="0" w:color="auto"/>
              <w:right w:val="single" w:sz="6" w:space="0" w:color="auto"/>
            </w:tcBorders>
            <w:vAlign w:val="center"/>
          </w:tcPr>
          <w:p w14:paraId="287A41F1" w14:textId="77777777" w:rsidR="00E240A1" w:rsidRPr="004046E7" w:rsidRDefault="004360CE" w:rsidP="00496979">
            <w:pPr>
              <w:pStyle w:val="Tablehead"/>
            </w:pPr>
            <w:r w:rsidRPr="004046E7">
              <w:t>Receive</w:t>
            </w:r>
          </w:p>
        </w:tc>
      </w:tr>
      <w:tr w:rsidR="00496979" w:rsidRPr="004046E7" w14:paraId="7E7F83FA" w14:textId="77777777" w:rsidTr="00496979">
        <w:trPr>
          <w:cantSplit/>
          <w:jc w:val="center"/>
        </w:trPr>
        <w:tc>
          <w:tcPr>
            <w:tcW w:w="1134" w:type="dxa"/>
            <w:tcBorders>
              <w:left w:val="single" w:sz="6" w:space="0" w:color="auto"/>
            </w:tcBorders>
          </w:tcPr>
          <w:p w14:paraId="45118579" w14:textId="77777777" w:rsidR="00E240A1" w:rsidRPr="004046E7" w:rsidRDefault="004360CE" w:rsidP="00496979">
            <w:pPr>
              <w:pStyle w:val="Tabletext"/>
              <w:keepNext/>
              <w:jc w:val="center"/>
            </w:pPr>
            <w:r w:rsidRPr="004046E7">
              <w:t> </w:t>
            </w:r>
            <w:r w:rsidRPr="004046E7">
              <w:t>1</w:t>
            </w:r>
            <w:r w:rsidRPr="004046E7">
              <w:br/>
            </w:r>
            <w:r w:rsidRPr="004046E7">
              <w:t> </w:t>
            </w:r>
            <w:r w:rsidRPr="004046E7">
              <w:t>2</w:t>
            </w:r>
            <w:r w:rsidRPr="004046E7">
              <w:br/>
            </w:r>
            <w:r w:rsidRPr="004046E7">
              <w:t> </w:t>
            </w:r>
            <w:r w:rsidRPr="004046E7">
              <w:t>3</w:t>
            </w:r>
            <w:r w:rsidRPr="004046E7">
              <w:br/>
            </w:r>
            <w:r w:rsidRPr="004046E7">
              <w:t> </w:t>
            </w:r>
            <w:r w:rsidRPr="004046E7">
              <w:t>4</w:t>
            </w:r>
            <w:r w:rsidRPr="004046E7">
              <w:br/>
            </w:r>
            <w:r w:rsidRPr="004046E7">
              <w:t> </w:t>
            </w:r>
            <w:r w:rsidRPr="004046E7">
              <w:t>5</w:t>
            </w:r>
          </w:p>
        </w:tc>
        <w:tc>
          <w:tcPr>
            <w:tcW w:w="1361" w:type="dxa"/>
            <w:tcBorders>
              <w:top w:val="single" w:sz="6" w:space="0" w:color="auto"/>
              <w:left w:val="single" w:sz="6" w:space="0" w:color="auto"/>
              <w:bottom w:val="single" w:sz="6" w:space="0" w:color="auto"/>
            </w:tcBorders>
          </w:tcPr>
          <w:p w14:paraId="4C3A42E8" w14:textId="77777777" w:rsidR="00E240A1" w:rsidRPr="004046E7" w:rsidRDefault="004360CE" w:rsidP="00496979">
            <w:pPr>
              <w:pStyle w:val="Tabletext"/>
              <w:keepNext/>
              <w:ind w:left="284"/>
            </w:pPr>
            <w:r w:rsidRPr="004046E7">
              <w:t>4</w:t>
            </w:r>
            <w:r w:rsidRPr="004046E7">
              <w:rPr>
                <w:rFonts w:ascii="Tms Rmn" w:hAnsi="Tms Rmn"/>
                <w:sz w:val="12"/>
              </w:rPr>
              <w:t> </w:t>
            </w:r>
            <w:r w:rsidRPr="004046E7">
              <w:t>210.5</w:t>
            </w:r>
            <w:r w:rsidRPr="004046E7">
              <w:br/>
              <w:t>4</w:t>
            </w:r>
            <w:r w:rsidRPr="004046E7">
              <w:rPr>
                <w:rFonts w:ascii="Tms Rmn" w:hAnsi="Tms Rmn"/>
                <w:sz w:val="12"/>
              </w:rPr>
              <w:t> </w:t>
            </w:r>
            <w:r w:rsidRPr="004046E7">
              <w:t>211</w:t>
            </w:r>
            <w:r w:rsidRPr="004046E7">
              <w:br/>
              <w:t>4</w:t>
            </w:r>
            <w:r w:rsidRPr="004046E7">
              <w:rPr>
                <w:rFonts w:ascii="Tms Rmn" w:hAnsi="Tms Rmn"/>
                <w:sz w:val="12"/>
              </w:rPr>
              <w:t> </w:t>
            </w:r>
            <w:r w:rsidRPr="004046E7">
              <w:t>211.5</w:t>
            </w:r>
            <w:r w:rsidRPr="004046E7">
              <w:br/>
              <w:t>4</w:t>
            </w:r>
            <w:r w:rsidRPr="004046E7">
              <w:rPr>
                <w:rFonts w:ascii="Tms Rmn" w:hAnsi="Tms Rmn"/>
                <w:sz w:val="12"/>
              </w:rPr>
              <w:t> </w:t>
            </w:r>
            <w:r w:rsidRPr="004046E7">
              <w:t>212</w:t>
            </w:r>
            <w:r w:rsidRPr="004046E7">
              <w:br/>
              <w:t>4</w:t>
            </w:r>
            <w:r w:rsidRPr="004046E7">
              <w:rPr>
                <w:rFonts w:ascii="Tms Rmn" w:hAnsi="Tms Rmn"/>
                <w:sz w:val="12"/>
              </w:rPr>
              <w:t> </w:t>
            </w:r>
            <w:r w:rsidRPr="004046E7">
              <w:t>212.5</w:t>
            </w:r>
          </w:p>
        </w:tc>
        <w:tc>
          <w:tcPr>
            <w:tcW w:w="1361" w:type="dxa"/>
            <w:tcBorders>
              <w:top w:val="single" w:sz="6" w:space="0" w:color="auto"/>
              <w:left w:val="single" w:sz="6" w:space="0" w:color="auto"/>
              <w:bottom w:val="single" w:sz="6" w:space="0" w:color="auto"/>
            </w:tcBorders>
          </w:tcPr>
          <w:p w14:paraId="722590D9" w14:textId="77777777" w:rsidR="00E240A1" w:rsidRPr="004046E7" w:rsidRDefault="004360CE" w:rsidP="00496979">
            <w:pPr>
              <w:pStyle w:val="Tabletext"/>
              <w:keepNext/>
              <w:ind w:left="284"/>
            </w:pPr>
            <w:r w:rsidRPr="004046E7">
              <w:t>4</w:t>
            </w:r>
            <w:r w:rsidRPr="004046E7">
              <w:rPr>
                <w:rFonts w:ascii="Tms Rmn" w:hAnsi="Tms Rmn"/>
                <w:sz w:val="12"/>
              </w:rPr>
              <w:t> </w:t>
            </w:r>
            <w:r w:rsidRPr="004046E7">
              <w:t>172.5</w:t>
            </w:r>
            <w:r w:rsidRPr="004046E7">
              <w:br/>
              <w:t>4</w:t>
            </w:r>
            <w:r w:rsidRPr="004046E7">
              <w:rPr>
                <w:rFonts w:ascii="Tms Rmn" w:hAnsi="Tms Rmn"/>
                <w:sz w:val="12"/>
              </w:rPr>
              <w:t> </w:t>
            </w:r>
            <w:r w:rsidRPr="004046E7">
              <w:t>173</w:t>
            </w:r>
            <w:r w:rsidRPr="004046E7">
              <w:br/>
              <w:t>4</w:t>
            </w:r>
            <w:r w:rsidRPr="004046E7">
              <w:rPr>
                <w:rFonts w:ascii="Tms Rmn" w:hAnsi="Tms Rmn"/>
                <w:sz w:val="12"/>
              </w:rPr>
              <w:t> </w:t>
            </w:r>
            <w:r w:rsidRPr="004046E7">
              <w:t>173.5</w:t>
            </w:r>
            <w:r w:rsidRPr="004046E7">
              <w:br/>
              <w:t>4</w:t>
            </w:r>
            <w:r w:rsidRPr="004046E7">
              <w:rPr>
                <w:rFonts w:ascii="Tms Rmn" w:hAnsi="Tms Rmn"/>
                <w:sz w:val="12"/>
              </w:rPr>
              <w:t> </w:t>
            </w:r>
            <w:r w:rsidRPr="004046E7">
              <w:t>174</w:t>
            </w:r>
            <w:r w:rsidRPr="004046E7">
              <w:br/>
              <w:t>4</w:t>
            </w:r>
            <w:r w:rsidRPr="004046E7">
              <w:rPr>
                <w:rFonts w:ascii="Tms Rmn" w:hAnsi="Tms Rmn"/>
                <w:sz w:val="12"/>
              </w:rPr>
              <w:t> </w:t>
            </w:r>
            <w:r w:rsidRPr="004046E7">
              <w:t>174.5</w:t>
            </w:r>
          </w:p>
        </w:tc>
        <w:tc>
          <w:tcPr>
            <w:tcW w:w="1361" w:type="dxa"/>
            <w:tcBorders>
              <w:top w:val="single" w:sz="6" w:space="0" w:color="auto"/>
              <w:left w:val="single" w:sz="6" w:space="0" w:color="auto"/>
              <w:bottom w:val="single" w:sz="6" w:space="0" w:color="auto"/>
              <w:right w:val="single" w:sz="6" w:space="0" w:color="auto"/>
            </w:tcBorders>
          </w:tcPr>
          <w:p w14:paraId="2632DB7B" w14:textId="77777777" w:rsidR="00E240A1" w:rsidRPr="004046E7" w:rsidRDefault="004360CE" w:rsidP="00496979">
            <w:pPr>
              <w:pStyle w:val="Tabletext"/>
              <w:keepNext/>
              <w:ind w:left="284"/>
            </w:pPr>
            <w:r w:rsidRPr="004046E7">
              <w:t>6</w:t>
            </w:r>
            <w:r w:rsidRPr="004046E7">
              <w:rPr>
                <w:rFonts w:ascii="Tms Rmn" w:hAnsi="Tms Rmn"/>
                <w:sz w:val="12"/>
              </w:rPr>
              <w:t> </w:t>
            </w:r>
            <w:r w:rsidRPr="004046E7">
              <w:t>314.5</w:t>
            </w:r>
            <w:r w:rsidRPr="004046E7">
              <w:br/>
              <w:t>6</w:t>
            </w:r>
            <w:r w:rsidRPr="004046E7">
              <w:rPr>
                <w:rFonts w:ascii="Tms Rmn" w:hAnsi="Tms Rmn"/>
                <w:sz w:val="12"/>
              </w:rPr>
              <w:t> </w:t>
            </w:r>
            <w:r w:rsidRPr="004046E7">
              <w:t>315</w:t>
            </w:r>
            <w:r w:rsidRPr="004046E7">
              <w:br/>
              <w:t>6</w:t>
            </w:r>
            <w:r w:rsidRPr="004046E7">
              <w:rPr>
                <w:rFonts w:ascii="Tms Rmn" w:hAnsi="Tms Rmn"/>
                <w:sz w:val="12"/>
              </w:rPr>
              <w:t> </w:t>
            </w:r>
            <w:r w:rsidRPr="004046E7">
              <w:t>315.5</w:t>
            </w:r>
            <w:r w:rsidRPr="004046E7">
              <w:br/>
              <w:t>6</w:t>
            </w:r>
            <w:r w:rsidRPr="004046E7">
              <w:rPr>
                <w:rFonts w:ascii="Tms Rmn" w:hAnsi="Tms Rmn"/>
                <w:sz w:val="12"/>
              </w:rPr>
              <w:t> </w:t>
            </w:r>
            <w:r w:rsidRPr="004046E7">
              <w:t>316</w:t>
            </w:r>
            <w:r w:rsidRPr="004046E7">
              <w:br/>
              <w:t>6</w:t>
            </w:r>
            <w:r w:rsidRPr="004046E7">
              <w:rPr>
                <w:rFonts w:ascii="Tms Rmn" w:hAnsi="Tms Rmn"/>
                <w:sz w:val="12"/>
              </w:rPr>
              <w:t> </w:t>
            </w:r>
            <w:r w:rsidRPr="004046E7">
              <w:t>316.5</w:t>
            </w:r>
          </w:p>
        </w:tc>
        <w:tc>
          <w:tcPr>
            <w:tcW w:w="1361" w:type="dxa"/>
            <w:tcBorders>
              <w:top w:val="single" w:sz="6" w:space="0" w:color="auto"/>
              <w:left w:val="single" w:sz="6" w:space="0" w:color="auto"/>
              <w:bottom w:val="single" w:sz="6" w:space="0" w:color="auto"/>
              <w:right w:val="single" w:sz="6" w:space="0" w:color="auto"/>
            </w:tcBorders>
          </w:tcPr>
          <w:p w14:paraId="081AC0E6" w14:textId="77777777" w:rsidR="00E240A1" w:rsidRPr="004046E7" w:rsidRDefault="004360CE" w:rsidP="00496979">
            <w:pPr>
              <w:pStyle w:val="Tabletext"/>
              <w:keepNext/>
              <w:ind w:left="284"/>
            </w:pPr>
            <w:r w:rsidRPr="004046E7">
              <w:t>6</w:t>
            </w:r>
            <w:r w:rsidRPr="004046E7">
              <w:rPr>
                <w:rFonts w:ascii="Tms Rmn" w:hAnsi="Tms Rmn"/>
                <w:sz w:val="12"/>
              </w:rPr>
              <w:t> </w:t>
            </w:r>
            <w:r w:rsidRPr="004046E7">
              <w:t>263</w:t>
            </w:r>
            <w:r w:rsidRPr="004046E7">
              <w:br/>
              <w:t>6</w:t>
            </w:r>
            <w:r w:rsidRPr="004046E7">
              <w:rPr>
                <w:rFonts w:ascii="Tms Rmn" w:hAnsi="Tms Rmn"/>
                <w:sz w:val="12"/>
              </w:rPr>
              <w:t> </w:t>
            </w:r>
            <w:r w:rsidRPr="004046E7">
              <w:t>263.5</w:t>
            </w:r>
            <w:r w:rsidRPr="004046E7">
              <w:br/>
              <w:t>6</w:t>
            </w:r>
            <w:r w:rsidRPr="004046E7">
              <w:rPr>
                <w:rFonts w:ascii="Tms Rmn" w:hAnsi="Tms Rmn"/>
                <w:sz w:val="12"/>
              </w:rPr>
              <w:t> </w:t>
            </w:r>
            <w:r w:rsidRPr="004046E7">
              <w:t>264</w:t>
            </w:r>
            <w:r w:rsidRPr="004046E7">
              <w:br/>
              <w:t>6</w:t>
            </w:r>
            <w:r w:rsidRPr="004046E7">
              <w:rPr>
                <w:rFonts w:ascii="Tms Rmn" w:hAnsi="Tms Rmn"/>
                <w:sz w:val="12"/>
              </w:rPr>
              <w:t> </w:t>
            </w:r>
            <w:r w:rsidRPr="004046E7">
              <w:t>264.5</w:t>
            </w:r>
            <w:r w:rsidRPr="004046E7">
              <w:br/>
              <w:t>6</w:t>
            </w:r>
            <w:r w:rsidRPr="004046E7">
              <w:rPr>
                <w:rFonts w:ascii="Tms Rmn" w:hAnsi="Tms Rmn"/>
                <w:sz w:val="12"/>
              </w:rPr>
              <w:t> </w:t>
            </w:r>
            <w:r w:rsidRPr="004046E7">
              <w:t>265</w:t>
            </w:r>
          </w:p>
        </w:tc>
        <w:tc>
          <w:tcPr>
            <w:tcW w:w="1361" w:type="dxa"/>
            <w:tcBorders>
              <w:top w:val="single" w:sz="6" w:space="0" w:color="auto"/>
              <w:left w:val="nil"/>
              <w:bottom w:val="single" w:sz="6" w:space="0" w:color="auto"/>
              <w:right w:val="single" w:sz="6" w:space="0" w:color="auto"/>
            </w:tcBorders>
          </w:tcPr>
          <w:p w14:paraId="0566E869" w14:textId="1FE4EC31" w:rsidR="00E240A1" w:rsidRPr="004046E7" w:rsidRDefault="004360CE" w:rsidP="00496979">
            <w:pPr>
              <w:pStyle w:val="Tabletext"/>
              <w:keepNext/>
              <w:ind w:left="284"/>
            </w:pPr>
            <w:del w:id="416" w:author="CEPT" w:date="2023-08-24T15:06:00Z">
              <w:r w:rsidRPr="004046E7" w:rsidDel="005C2259">
                <w:delText>8</w:delText>
              </w:r>
              <w:r w:rsidRPr="004046E7" w:rsidDel="005C2259">
                <w:rPr>
                  <w:rFonts w:ascii="Tms Rmn" w:hAnsi="Tms Rmn"/>
                  <w:sz w:val="12"/>
                </w:rPr>
                <w:delText> </w:delText>
              </w:r>
              <w:r w:rsidRPr="004046E7" w:rsidDel="005C2259">
                <w:delText>376.5</w:delText>
              </w:r>
            </w:del>
            <w:r w:rsidRPr="004046E7">
              <w:br/>
              <w:t>8</w:t>
            </w:r>
            <w:r w:rsidRPr="004046E7">
              <w:rPr>
                <w:rFonts w:ascii="Tms Rmn" w:hAnsi="Tms Rmn"/>
                <w:sz w:val="12"/>
              </w:rPr>
              <w:t> </w:t>
            </w:r>
            <w:r w:rsidRPr="004046E7">
              <w:t>417</w:t>
            </w:r>
            <w:r w:rsidRPr="004046E7">
              <w:br/>
              <w:t>8</w:t>
            </w:r>
            <w:r w:rsidRPr="004046E7">
              <w:rPr>
                <w:rFonts w:ascii="Tms Rmn" w:hAnsi="Tms Rmn"/>
                <w:sz w:val="12"/>
              </w:rPr>
              <w:t> </w:t>
            </w:r>
            <w:r w:rsidRPr="004046E7">
              <w:t>417.5</w:t>
            </w:r>
            <w:r w:rsidRPr="004046E7">
              <w:br/>
              <w:t>8</w:t>
            </w:r>
            <w:r w:rsidRPr="004046E7">
              <w:rPr>
                <w:rFonts w:ascii="Tms Rmn" w:hAnsi="Tms Rmn"/>
                <w:sz w:val="12"/>
              </w:rPr>
              <w:t> </w:t>
            </w:r>
            <w:r w:rsidRPr="004046E7">
              <w:t>418</w:t>
            </w:r>
            <w:r w:rsidRPr="004046E7">
              <w:br/>
              <w:t>8</w:t>
            </w:r>
            <w:r w:rsidRPr="004046E7">
              <w:rPr>
                <w:rFonts w:ascii="Tms Rmn" w:hAnsi="Tms Rmn"/>
                <w:sz w:val="12"/>
              </w:rPr>
              <w:t> </w:t>
            </w:r>
            <w:r w:rsidRPr="004046E7">
              <w:t>418.5</w:t>
            </w:r>
          </w:p>
        </w:tc>
        <w:tc>
          <w:tcPr>
            <w:tcW w:w="1361" w:type="dxa"/>
            <w:tcBorders>
              <w:top w:val="single" w:sz="6" w:space="0" w:color="auto"/>
              <w:left w:val="nil"/>
              <w:bottom w:val="single" w:sz="6" w:space="0" w:color="auto"/>
              <w:right w:val="single" w:sz="6" w:space="0" w:color="auto"/>
            </w:tcBorders>
          </w:tcPr>
          <w:p w14:paraId="57EEC81A" w14:textId="5FE32DF0" w:rsidR="00E240A1" w:rsidRPr="004046E7" w:rsidRDefault="004360CE" w:rsidP="00496979">
            <w:pPr>
              <w:pStyle w:val="Tabletext"/>
              <w:keepNext/>
              <w:ind w:left="284"/>
            </w:pPr>
            <w:del w:id="417" w:author="CEPT" w:date="2023-08-24T15:06:00Z">
              <w:r w:rsidRPr="004046E7" w:rsidDel="005C2259">
                <w:delText>8</w:delText>
              </w:r>
              <w:r w:rsidRPr="004046E7" w:rsidDel="005C2259">
                <w:rPr>
                  <w:rFonts w:ascii="Tms Rmn" w:hAnsi="Tms Rmn"/>
                  <w:sz w:val="12"/>
                </w:rPr>
                <w:delText> </w:delText>
              </w:r>
              <w:r w:rsidRPr="004046E7" w:rsidDel="005C2259">
                <w:delText>376.5</w:delText>
              </w:r>
            </w:del>
            <w:r w:rsidRPr="004046E7">
              <w:br/>
              <w:t>8</w:t>
            </w:r>
            <w:r w:rsidRPr="004046E7">
              <w:rPr>
                <w:rFonts w:ascii="Tms Rmn" w:hAnsi="Tms Rmn"/>
                <w:sz w:val="12"/>
              </w:rPr>
              <w:t> </w:t>
            </w:r>
            <w:r w:rsidRPr="004046E7">
              <w:t>377</w:t>
            </w:r>
            <w:r w:rsidRPr="004046E7">
              <w:br/>
              <w:t>8</w:t>
            </w:r>
            <w:r w:rsidRPr="004046E7">
              <w:rPr>
                <w:rFonts w:ascii="Tms Rmn" w:hAnsi="Tms Rmn"/>
                <w:sz w:val="12"/>
              </w:rPr>
              <w:t> </w:t>
            </w:r>
            <w:r w:rsidRPr="004046E7">
              <w:t>377.5</w:t>
            </w:r>
            <w:r w:rsidRPr="004046E7">
              <w:br/>
              <w:t>8</w:t>
            </w:r>
            <w:r w:rsidRPr="004046E7">
              <w:rPr>
                <w:rFonts w:ascii="Tms Rmn" w:hAnsi="Tms Rmn"/>
                <w:sz w:val="12"/>
              </w:rPr>
              <w:t> </w:t>
            </w:r>
            <w:r w:rsidRPr="004046E7">
              <w:t>378</w:t>
            </w:r>
            <w:r w:rsidRPr="004046E7">
              <w:br/>
              <w:t>8</w:t>
            </w:r>
            <w:r w:rsidRPr="004046E7">
              <w:rPr>
                <w:rFonts w:ascii="Tms Rmn" w:hAnsi="Tms Rmn"/>
                <w:sz w:val="12"/>
              </w:rPr>
              <w:t> </w:t>
            </w:r>
            <w:r w:rsidRPr="004046E7">
              <w:t>378.5</w:t>
            </w:r>
          </w:p>
        </w:tc>
      </w:tr>
      <w:tr w:rsidR="00496979" w:rsidRPr="004046E7" w14:paraId="712820F6" w14:textId="77777777" w:rsidTr="00496979">
        <w:trPr>
          <w:cantSplit/>
          <w:jc w:val="center"/>
        </w:trPr>
        <w:tc>
          <w:tcPr>
            <w:tcW w:w="1134" w:type="dxa"/>
            <w:tcBorders>
              <w:left w:val="single" w:sz="6" w:space="0" w:color="auto"/>
            </w:tcBorders>
          </w:tcPr>
          <w:p w14:paraId="7CF71BA8" w14:textId="77777777" w:rsidR="00E240A1" w:rsidRPr="004046E7" w:rsidRDefault="004360CE" w:rsidP="00496979">
            <w:pPr>
              <w:pStyle w:val="Tabletext"/>
              <w:keepNext/>
              <w:jc w:val="center"/>
            </w:pPr>
            <w:r w:rsidRPr="004046E7">
              <w:t> </w:t>
            </w:r>
            <w:r w:rsidRPr="004046E7">
              <w:t>6</w:t>
            </w:r>
            <w:r w:rsidRPr="004046E7">
              <w:br/>
            </w:r>
            <w:r w:rsidRPr="004046E7">
              <w:t> </w:t>
            </w:r>
            <w:r w:rsidRPr="004046E7">
              <w:t>7</w:t>
            </w:r>
            <w:r w:rsidRPr="004046E7">
              <w:br/>
            </w:r>
            <w:r w:rsidRPr="004046E7">
              <w:t> </w:t>
            </w:r>
            <w:r w:rsidRPr="004046E7">
              <w:t>8</w:t>
            </w:r>
            <w:r w:rsidRPr="004046E7">
              <w:br/>
            </w:r>
            <w:r w:rsidRPr="004046E7">
              <w:t> </w:t>
            </w:r>
            <w:r w:rsidRPr="004046E7">
              <w:t>9</w:t>
            </w:r>
            <w:r w:rsidRPr="004046E7">
              <w:br/>
              <w:t>10</w:t>
            </w:r>
          </w:p>
        </w:tc>
        <w:tc>
          <w:tcPr>
            <w:tcW w:w="1361" w:type="dxa"/>
            <w:tcBorders>
              <w:top w:val="single" w:sz="6" w:space="0" w:color="auto"/>
              <w:left w:val="single" w:sz="6" w:space="0" w:color="auto"/>
              <w:bottom w:val="single" w:sz="6" w:space="0" w:color="auto"/>
            </w:tcBorders>
            <w:shd w:val="clear" w:color="auto" w:fill="FFFFFF" w:themeFill="background1"/>
          </w:tcPr>
          <w:p w14:paraId="2EECF664" w14:textId="77777777" w:rsidR="00E240A1" w:rsidRPr="004046E7" w:rsidRDefault="004360CE" w:rsidP="00496979">
            <w:pPr>
              <w:pStyle w:val="Tabletext"/>
              <w:keepNext/>
              <w:ind w:left="284"/>
            </w:pPr>
            <w:r w:rsidRPr="004046E7">
              <w:t>4</w:t>
            </w:r>
            <w:r w:rsidRPr="004046E7">
              <w:rPr>
                <w:rFonts w:ascii="Tms Rmn" w:hAnsi="Tms Rmn"/>
                <w:sz w:val="12"/>
              </w:rPr>
              <w:t> </w:t>
            </w:r>
            <w:r w:rsidRPr="004046E7">
              <w:t>213</w:t>
            </w:r>
            <w:r w:rsidRPr="004046E7">
              <w:br/>
              <w:t>4</w:t>
            </w:r>
            <w:r w:rsidRPr="004046E7">
              <w:rPr>
                <w:rFonts w:ascii="Tms Rmn" w:hAnsi="Tms Rmn"/>
                <w:sz w:val="12"/>
              </w:rPr>
              <w:t> </w:t>
            </w:r>
            <w:r w:rsidRPr="004046E7">
              <w:t>213.5</w:t>
            </w:r>
            <w:r w:rsidRPr="004046E7">
              <w:br/>
              <w:t>4</w:t>
            </w:r>
            <w:r w:rsidRPr="004046E7">
              <w:rPr>
                <w:rFonts w:ascii="Tms Rmn" w:hAnsi="Tms Rmn"/>
                <w:sz w:val="12"/>
              </w:rPr>
              <w:t> </w:t>
            </w:r>
            <w:r w:rsidRPr="004046E7">
              <w:t>214</w:t>
            </w:r>
            <w:r w:rsidRPr="004046E7">
              <w:br/>
              <w:t>4</w:t>
            </w:r>
            <w:r w:rsidRPr="004046E7">
              <w:rPr>
                <w:rFonts w:ascii="Tms Rmn" w:hAnsi="Tms Rmn"/>
                <w:sz w:val="12"/>
              </w:rPr>
              <w:t> </w:t>
            </w:r>
            <w:r w:rsidRPr="004046E7">
              <w:t>214.5</w:t>
            </w:r>
            <w:r w:rsidRPr="004046E7">
              <w:br/>
              <w:t>4</w:t>
            </w:r>
            <w:r w:rsidRPr="004046E7">
              <w:rPr>
                <w:rFonts w:ascii="Tms Rmn" w:hAnsi="Tms Rmn"/>
                <w:sz w:val="12"/>
              </w:rPr>
              <w:t> </w:t>
            </w:r>
            <w:r w:rsidRPr="004046E7">
              <w:t>215</w:t>
            </w:r>
          </w:p>
        </w:tc>
        <w:tc>
          <w:tcPr>
            <w:tcW w:w="1361" w:type="dxa"/>
            <w:tcBorders>
              <w:top w:val="single" w:sz="6" w:space="0" w:color="auto"/>
              <w:left w:val="single" w:sz="6" w:space="0" w:color="auto"/>
              <w:bottom w:val="single" w:sz="6" w:space="0" w:color="auto"/>
            </w:tcBorders>
            <w:shd w:val="clear" w:color="auto" w:fill="FFFFFF" w:themeFill="background1"/>
          </w:tcPr>
          <w:p w14:paraId="53B525A1" w14:textId="77777777" w:rsidR="00E240A1" w:rsidRPr="004046E7" w:rsidRDefault="004360CE" w:rsidP="00496979">
            <w:pPr>
              <w:pStyle w:val="Tabletext"/>
              <w:keepNext/>
              <w:ind w:left="284"/>
            </w:pPr>
            <w:r w:rsidRPr="004046E7">
              <w:t>4</w:t>
            </w:r>
            <w:r w:rsidRPr="004046E7">
              <w:rPr>
                <w:rFonts w:ascii="Tms Rmn" w:hAnsi="Tms Rmn"/>
                <w:sz w:val="12"/>
              </w:rPr>
              <w:t> </w:t>
            </w:r>
            <w:r w:rsidRPr="004046E7">
              <w:t>175</w:t>
            </w:r>
            <w:r w:rsidRPr="004046E7">
              <w:br/>
              <w:t>4</w:t>
            </w:r>
            <w:r w:rsidRPr="004046E7">
              <w:rPr>
                <w:rFonts w:ascii="Tms Rmn" w:hAnsi="Tms Rmn"/>
                <w:sz w:val="12"/>
              </w:rPr>
              <w:t> </w:t>
            </w:r>
            <w:r w:rsidRPr="004046E7">
              <w:t>175.5</w:t>
            </w:r>
            <w:r w:rsidRPr="004046E7">
              <w:br/>
              <w:t>4</w:t>
            </w:r>
            <w:r w:rsidRPr="004046E7">
              <w:rPr>
                <w:rFonts w:ascii="Tms Rmn" w:hAnsi="Tms Rmn"/>
                <w:sz w:val="12"/>
              </w:rPr>
              <w:t> </w:t>
            </w:r>
            <w:r w:rsidRPr="004046E7">
              <w:t>176</w:t>
            </w:r>
            <w:r w:rsidRPr="004046E7">
              <w:br/>
              <w:t>4</w:t>
            </w:r>
            <w:r w:rsidRPr="004046E7">
              <w:rPr>
                <w:rFonts w:ascii="Tms Rmn" w:hAnsi="Tms Rmn"/>
                <w:sz w:val="12"/>
              </w:rPr>
              <w:t> </w:t>
            </w:r>
            <w:r w:rsidRPr="004046E7">
              <w:t>176.5</w:t>
            </w:r>
            <w:r w:rsidRPr="004046E7">
              <w:br/>
              <w:t>4</w:t>
            </w:r>
            <w:r w:rsidRPr="004046E7">
              <w:rPr>
                <w:rFonts w:ascii="Tms Rmn" w:hAnsi="Tms Rmn"/>
                <w:sz w:val="12"/>
              </w:rPr>
              <w:t> </w:t>
            </w:r>
            <w:r w:rsidRPr="004046E7">
              <w:t>177</w:t>
            </w:r>
          </w:p>
        </w:tc>
        <w:tc>
          <w:tcPr>
            <w:tcW w:w="1361" w:type="dxa"/>
            <w:tcBorders>
              <w:top w:val="single" w:sz="6" w:space="0" w:color="auto"/>
              <w:left w:val="single" w:sz="6" w:space="0" w:color="auto"/>
              <w:bottom w:val="single" w:sz="6" w:space="0" w:color="auto"/>
              <w:right w:val="single" w:sz="6" w:space="0" w:color="auto"/>
            </w:tcBorders>
            <w:shd w:val="clear" w:color="auto" w:fill="FFFFFF" w:themeFill="background1"/>
          </w:tcPr>
          <w:p w14:paraId="67718061" w14:textId="77777777" w:rsidR="00E240A1" w:rsidRPr="004046E7" w:rsidRDefault="004360CE" w:rsidP="00496979">
            <w:pPr>
              <w:pStyle w:val="Tabletext"/>
              <w:keepNext/>
              <w:ind w:left="284"/>
            </w:pPr>
            <w:r w:rsidRPr="004046E7">
              <w:t>6</w:t>
            </w:r>
            <w:r w:rsidRPr="004046E7">
              <w:rPr>
                <w:rFonts w:ascii="Tms Rmn" w:hAnsi="Tms Rmn"/>
                <w:sz w:val="12"/>
              </w:rPr>
              <w:t> </w:t>
            </w:r>
            <w:r w:rsidRPr="004046E7">
              <w:t>317</w:t>
            </w:r>
            <w:r w:rsidRPr="004046E7">
              <w:br/>
              <w:t>6</w:t>
            </w:r>
            <w:r w:rsidRPr="004046E7">
              <w:rPr>
                <w:rFonts w:ascii="Tms Rmn" w:hAnsi="Tms Rmn"/>
                <w:sz w:val="12"/>
              </w:rPr>
              <w:t> </w:t>
            </w:r>
            <w:r w:rsidRPr="004046E7">
              <w:t>317.5</w:t>
            </w:r>
            <w:r w:rsidRPr="004046E7">
              <w:br/>
              <w:t>6</w:t>
            </w:r>
            <w:r w:rsidRPr="004046E7">
              <w:rPr>
                <w:rFonts w:ascii="Tms Rmn" w:hAnsi="Tms Rmn"/>
                <w:sz w:val="12"/>
              </w:rPr>
              <w:t> </w:t>
            </w:r>
            <w:r w:rsidRPr="004046E7">
              <w:t>318</w:t>
            </w:r>
            <w:r w:rsidRPr="004046E7">
              <w:br/>
              <w:t>6</w:t>
            </w:r>
            <w:r w:rsidRPr="004046E7">
              <w:rPr>
                <w:rFonts w:ascii="Tms Rmn" w:hAnsi="Tms Rmn"/>
                <w:sz w:val="12"/>
              </w:rPr>
              <w:t> </w:t>
            </w:r>
            <w:r w:rsidRPr="004046E7">
              <w:t>318.5</w:t>
            </w:r>
            <w:r w:rsidRPr="004046E7">
              <w:br/>
              <w:t>6</w:t>
            </w:r>
            <w:r w:rsidRPr="004046E7">
              <w:rPr>
                <w:rFonts w:ascii="Tms Rmn" w:hAnsi="Tms Rmn"/>
                <w:sz w:val="12"/>
              </w:rPr>
              <w:t> </w:t>
            </w:r>
            <w:r w:rsidRPr="004046E7">
              <w:t>319</w:t>
            </w:r>
          </w:p>
        </w:tc>
        <w:tc>
          <w:tcPr>
            <w:tcW w:w="1361" w:type="dxa"/>
            <w:tcBorders>
              <w:top w:val="single" w:sz="6" w:space="0" w:color="auto"/>
              <w:left w:val="single" w:sz="6" w:space="0" w:color="auto"/>
              <w:bottom w:val="single" w:sz="6" w:space="0" w:color="auto"/>
              <w:right w:val="single" w:sz="6" w:space="0" w:color="auto"/>
            </w:tcBorders>
          </w:tcPr>
          <w:p w14:paraId="085702DA" w14:textId="77777777" w:rsidR="00E240A1" w:rsidRPr="004046E7" w:rsidRDefault="004360CE" w:rsidP="00496979">
            <w:pPr>
              <w:pStyle w:val="Tabletext"/>
              <w:keepNext/>
              <w:ind w:left="284"/>
            </w:pPr>
            <w:r w:rsidRPr="004046E7">
              <w:t>6</w:t>
            </w:r>
            <w:r w:rsidRPr="004046E7">
              <w:rPr>
                <w:rFonts w:ascii="Tms Rmn" w:hAnsi="Tms Rmn"/>
                <w:sz w:val="12"/>
              </w:rPr>
              <w:t> </w:t>
            </w:r>
            <w:r w:rsidRPr="004046E7">
              <w:t>265.5</w:t>
            </w:r>
            <w:r w:rsidRPr="004046E7">
              <w:br/>
              <w:t>6</w:t>
            </w:r>
            <w:r w:rsidRPr="004046E7">
              <w:rPr>
                <w:rFonts w:ascii="Tms Rmn" w:hAnsi="Tms Rmn"/>
                <w:sz w:val="12"/>
              </w:rPr>
              <w:t> </w:t>
            </w:r>
            <w:r w:rsidRPr="004046E7">
              <w:t>266</w:t>
            </w:r>
            <w:r w:rsidRPr="004046E7">
              <w:br/>
              <w:t>6</w:t>
            </w:r>
            <w:r w:rsidRPr="004046E7">
              <w:rPr>
                <w:rFonts w:ascii="Tms Rmn" w:hAnsi="Tms Rmn"/>
                <w:sz w:val="12"/>
              </w:rPr>
              <w:t> </w:t>
            </w:r>
            <w:r w:rsidRPr="004046E7">
              <w:t>266.5</w:t>
            </w:r>
            <w:r w:rsidRPr="004046E7">
              <w:br/>
              <w:t>6</w:t>
            </w:r>
            <w:r w:rsidRPr="004046E7">
              <w:rPr>
                <w:rFonts w:ascii="Tms Rmn" w:hAnsi="Tms Rmn"/>
                <w:sz w:val="12"/>
              </w:rPr>
              <w:t> </w:t>
            </w:r>
            <w:r w:rsidRPr="004046E7">
              <w:t>267</w:t>
            </w:r>
            <w:r w:rsidRPr="004046E7">
              <w:br/>
              <w:t>6</w:t>
            </w:r>
            <w:r w:rsidRPr="004046E7">
              <w:rPr>
                <w:rFonts w:ascii="Tms Rmn" w:hAnsi="Tms Rmn"/>
                <w:sz w:val="12"/>
              </w:rPr>
              <w:t> </w:t>
            </w:r>
            <w:r w:rsidRPr="004046E7">
              <w:t>267.5</w:t>
            </w:r>
          </w:p>
        </w:tc>
        <w:tc>
          <w:tcPr>
            <w:tcW w:w="1361" w:type="dxa"/>
            <w:tcBorders>
              <w:top w:val="single" w:sz="6" w:space="0" w:color="auto"/>
              <w:left w:val="nil"/>
              <w:bottom w:val="single" w:sz="6" w:space="0" w:color="auto"/>
              <w:right w:val="single" w:sz="6" w:space="0" w:color="auto"/>
            </w:tcBorders>
          </w:tcPr>
          <w:p w14:paraId="0D15111B" w14:textId="77777777" w:rsidR="00E240A1" w:rsidRPr="004046E7" w:rsidRDefault="004360CE" w:rsidP="00496979">
            <w:pPr>
              <w:pStyle w:val="Tabletext"/>
              <w:keepNext/>
              <w:ind w:left="284"/>
            </w:pPr>
            <w:r w:rsidRPr="004046E7">
              <w:t>8</w:t>
            </w:r>
            <w:r w:rsidRPr="004046E7">
              <w:rPr>
                <w:rFonts w:ascii="Tms Rmn" w:hAnsi="Tms Rmn"/>
                <w:sz w:val="12"/>
              </w:rPr>
              <w:t> </w:t>
            </w:r>
            <w:r w:rsidRPr="004046E7">
              <w:t>419</w:t>
            </w:r>
            <w:r w:rsidRPr="004046E7">
              <w:br/>
              <w:t>8</w:t>
            </w:r>
            <w:r w:rsidRPr="004046E7">
              <w:rPr>
                <w:rFonts w:ascii="Tms Rmn" w:hAnsi="Tms Rmn"/>
                <w:sz w:val="12"/>
              </w:rPr>
              <w:t> </w:t>
            </w:r>
            <w:r w:rsidRPr="004046E7">
              <w:t>419.5</w:t>
            </w:r>
            <w:r w:rsidRPr="004046E7">
              <w:br/>
              <w:t>8</w:t>
            </w:r>
            <w:r w:rsidRPr="004046E7">
              <w:rPr>
                <w:rFonts w:ascii="Tms Rmn" w:hAnsi="Tms Rmn"/>
                <w:sz w:val="12"/>
              </w:rPr>
              <w:t> </w:t>
            </w:r>
            <w:r w:rsidRPr="004046E7">
              <w:t>420</w:t>
            </w:r>
            <w:r w:rsidRPr="004046E7">
              <w:br/>
              <w:t>8</w:t>
            </w:r>
            <w:r w:rsidRPr="004046E7">
              <w:rPr>
                <w:rFonts w:ascii="Tms Rmn" w:hAnsi="Tms Rmn"/>
                <w:sz w:val="12"/>
              </w:rPr>
              <w:t> </w:t>
            </w:r>
            <w:r w:rsidRPr="004046E7">
              <w:t>420.5</w:t>
            </w:r>
            <w:r w:rsidRPr="004046E7">
              <w:br/>
              <w:t>8</w:t>
            </w:r>
            <w:r w:rsidRPr="004046E7">
              <w:rPr>
                <w:rFonts w:ascii="Tms Rmn" w:hAnsi="Tms Rmn"/>
                <w:sz w:val="12"/>
              </w:rPr>
              <w:t> </w:t>
            </w:r>
            <w:r w:rsidRPr="004046E7">
              <w:t>421</w:t>
            </w:r>
          </w:p>
        </w:tc>
        <w:tc>
          <w:tcPr>
            <w:tcW w:w="1361" w:type="dxa"/>
            <w:tcBorders>
              <w:top w:val="single" w:sz="6" w:space="0" w:color="auto"/>
              <w:left w:val="nil"/>
              <w:bottom w:val="single" w:sz="6" w:space="0" w:color="auto"/>
              <w:right w:val="single" w:sz="6" w:space="0" w:color="auto"/>
            </w:tcBorders>
          </w:tcPr>
          <w:p w14:paraId="7C3DFD37" w14:textId="77777777" w:rsidR="00E240A1" w:rsidRPr="004046E7" w:rsidRDefault="004360CE" w:rsidP="00496979">
            <w:pPr>
              <w:pStyle w:val="Tabletext"/>
              <w:keepNext/>
              <w:ind w:left="284"/>
            </w:pPr>
            <w:r w:rsidRPr="004046E7">
              <w:t>8</w:t>
            </w:r>
            <w:r w:rsidRPr="004046E7">
              <w:rPr>
                <w:rFonts w:ascii="Tms Rmn" w:hAnsi="Tms Rmn"/>
                <w:sz w:val="12"/>
              </w:rPr>
              <w:t> </w:t>
            </w:r>
            <w:r w:rsidRPr="004046E7">
              <w:t>379</w:t>
            </w:r>
            <w:r w:rsidRPr="004046E7">
              <w:br/>
              <w:t>8</w:t>
            </w:r>
            <w:r w:rsidRPr="004046E7">
              <w:rPr>
                <w:rFonts w:ascii="Tms Rmn" w:hAnsi="Tms Rmn"/>
                <w:sz w:val="12"/>
              </w:rPr>
              <w:t> </w:t>
            </w:r>
            <w:r w:rsidRPr="004046E7">
              <w:t>379.5</w:t>
            </w:r>
            <w:r w:rsidRPr="004046E7">
              <w:br/>
              <w:t>8</w:t>
            </w:r>
            <w:r w:rsidRPr="004046E7">
              <w:rPr>
                <w:rFonts w:ascii="Tms Rmn" w:hAnsi="Tms Rmn"/>
                <w:sz w:val="12"/>
              </w:rPr>
              <w:t> </w:t>
            </w:r>
            <w:r w:rsidRPr="004046E7">
              <w:t>380</w:t>
            </w:r>
            <w:r w:rsidRPr="004046E7">
              <w:br/>
              <w:t>8</w:t>
            </w:r>
            <w:r w:rsidRPr="004046E7">
              <w:rPr>
                <w:rFonts w:ascii="Tms Rmn" w:hAnsi="Tms Rmn"/>
                <w:sz w:val="12"/>
              </w:rPr>
              <w:t> </w:t>
            </w:r>
            <w:r w:rsidRPr="004046E7">
              <w:t>380.5</w:t>
            </w:r>
            <w:r w:rsidRPr="004046E7">
              <w:br/>
              <w:t>8</w:t>
            </w:r>
            <w:r w:rsidRPr="004046E7">
              <w:rPr>
                <w:rFonts w:ascii="Tms Rmn" w:hAnsi="Tms Rmn"/>
                <w:sz w:val="12"/>
              </w:rPr>
              <w:t> </w:t>
            </w:r>
            <w:r w:rsidRPr="004046E7">
              <w:t>381</w:t>
            </w:r>
          </w:p>
        </w:tc>
      </w:tr>
      <w:tr w:rsidR="00496979" w:rsidRPr="004046E7" w14:paraId="5EA84FEA" w14:textId="77777777" w:rsidTr="00496979">
        <w:trPr>
          <w:cantSplit/>
          <w:jc w:val="center"/>
        </w:trPr>
        <w:tc>
          <w:tcPr>
            <w:tcW w:w="1134" w:type="dxa"/>
            <w:tcBorders>
              <w:left w:val="single" w:sz="6" w:space="0" w:color="auto"/>
              <w:bottom w:val="single" w:sz="4" w:space="0" w:color="auto"/>
            </w:tcBorders>
          </w:tcPr>
          <w:p w14:paraId="2B85727B" w14:textId="77777777" w:rsidR="00E240A1" w:rsidRPr="004046E7" w:rsidRDefault="004360CE" w:rsidP="00496979">
            <w:pPr>
              <w:pStyle w:val="Tabletext"/>
              <w:keepNext/>
              <w:jc w:val="center"/>
            </w:pPr>
            <w:r w:rsidRPr="004046E7">
              <w:t>11</w:t>
            </w:r>
            <w:r w:rsidRPr="004046E7">
              <w:br/>
              <w:t>12</w:t>
            </w:r>
            <w:r w:rsidRPr="004046E7">
              <w:br/>
              <w:t>13</w:t>
            </w:r>
            <w:r w:rsidRPr="004046E7">
              <w:br/>
              <w:t>14</w:t>
            </w:r>
            <w:r w:rsidRPr="004046E7">
              <w:br/>
              <w:t>15</w:t>
            </w:r>
          </w:p>
        </w:tc>
        <w:tc>
          <w:tcPr>
            <w:tcW w:w="1361" w:type="dxa"/>
            <w:tcBorders>
              <w:top w:val="single" w:sz="6" w:space="0" w:color="auto"/>
              <w:left w:val="single" w:sz="6" w:space="0" w:color="auto"/>
              <w:bottom w:val="single" w:sz="4" w:space="0" w:color="auto"/>
            </w:tcBorders>
            <w:shd w:val="clear" w:color="auto" w:fill="FFFFFF" w:themeFill="background1"/>
          </w:tcPr>
          <w:p w14:paraId="3985AEED" w14:textId="233863DE" w:rsidR="00E240A1" w:rsidRPr="004046E7" w:rsidRDefault="004360CE" w:rsidP="00496979">
            <w:pPr>
              <w:pStyle w:val="Tabletext"/>
              <w:keepNext/>
              <w:ind w:left="284"/>
            </w:pPr>
            <w:del w:id="418" w:author="CEPT" w:date="2023-08-24T15:06:00Z">
              <w:r w:rsidRPr="004046E7" w:rsidDel="005C2259">
                <w:delText>4</w:delText>
              </w:r>
              <w:r w:rsidRPr="004046E7" w:rsidDel="005C2259">
                <w:rPr>
                  <w:rFonts w:ascii="Tms Rmn" w:hAnsi="Tms Rmn"/>
                  <w:sz w:val="12"/>
                </w:rPr>
                <w:delText> </w:delText>
              </w:r>
              <w:r w:rsidRPr="004046E7" w:rsidDel="005C2259">
                <w:delText>177.5</w:delText>
              </w:r>
            </w:del>
            <w:r w:rsidRPr="004046E7">
              <w:br/>
              <w:t>4</w:t>
            </w:r>
            <w:r w:rsidRPr="004046E7">
              <w:rPr>
                <w:rFonts w:ascii="Tms Rmn" w:hAnsi="Tms Rmn"/>
                <w:sz w:val="12"/>
              </w:rPr>
              <w:t> </w:t>
            </w:r>
            <w:r w:rsidRPr="004046E7">
              <w:t>215.5</w:t>
            </w:r>
            <w:r w:rsidRPr="004046E7">
              <w:br/>
              <w:t>4</w:t>
            </w:r>
            <w:r w:rsidRPr="004046E7">
              <w:rPr>
                <w:rFonts w:ascii="Tms Rmn" w:hAnsi="Tms Rmn"/>
                <w:sz w:val="12"/>
              </w:rPr>
              <w:t> </w:t>
            </w:r>
            <w:r w:rsidRPr="004046E7">
              <w:t>216</w:t>
            </w:r>
            <w:r w:rsidRPr="004046E7">
              <w:br/>
            </w:r>
          </w:p>
        </w:tc>
        <w:tc>
          <w:tcPr>
            <w:tcW w:w="1361" w:type="dxa"/>
            <w:tcBorders>
              <w:top w:val="single" w:sz="6" w:space="0" w:color="auto"/>
              <w:left w:val="single" w:sz="6" w:space="0" w:color="auto"/>
              <w:bottom w:val="single" w:sz="4" w:space="0" w:color="auto"/>
            </w:tcBorders>
            <w:shd w:val="clear" w:color="auto" w:fill="FFFFFF" w:themeFill="background1"/>
          </w:tcPr>
          <w:p w14:paraId="5894968F" w14:textId="5ECF027C" w:rsidR="00E240A1" w:rsidRPr="004046E7" w:rsidRDefault="004360CE" w:rsidP="00496979">
            <w:pPr>
              <w:pStyle w:val="Tabletext"/>
              <w:keepNext/>
              <w:ind w:left="284"/>
            </w:pPr>
            <w:del w:id="419" w:author="CEPT" w:date="2023-08-24T15:06:00Z">
              <w:r w:rsidRPr="004046E7" w:rsidDel="005C2259">
                <w:delText>4</w:delText>
              </w:r>
              <w:r w:rsidRPr="004046E7" w:rsidDel="005C2259">
                <w:rPr>
                  <w:rFonts w:ascii="Tms Rmn" w:hAnsi="Tms Rmn"/>
                  <w:sz w:val="12"/>
                </w:rPr>
                <w:delText> </w:delText>
              </w:r>
              <w:r w:rsidRPr="004046E7" w:rsidDel="005C2259">
                <w:delText>177.5</w:delText>
              </w:r>
            </w:del>
            <w:r w:rsidRPr="004046E7">
              <w:br/>
              <w:t>4</w:t>
            </w:r>
            <w:r w:rsidRPr="004046E7">
              <w:rPr>
                <w:rFonts w:ascii="Tms Rmn" w:hAnsi="Tms Rmn"/>
                <w:sz w:val="12"/>
              </w:rPr>
              <w:t> </w:t>
            </w:r>
            <w:r w:rsidRPr="004046E7">
              <w:t>178</w:t>
            </w:r>
            <w:r w:rsidRPr="004046E7">
              <w:br/>
              <w:t>4</w:t>
            </w:r>
            <w:r w:rsidRPr="004046E7">
              <w:rPr>
                <w:rFonts w:ascii="Tms Rmn" w:hAnsi="Tms Rmn"/>
                <w:sz w:val="12"/>
              </w:rPr>
              <w:t> </w:t>
            </w:r>
            <w:r w:rsidRPr="004046E7">
              <w:t>178.5</w:t>
            </w:r>
            <w:r w:rsidRPr="004046E7">
              <w:br/>
            </w:r>
          </w:p>
        </w:tc>
        <w:tc>
          <w:tcPr>
            <w:tcW w:w="1361" w:type="dxa"/>
            <w:tcBorders>
              <w:top w:val="single" w:sz="6" w:space="0" w:color="auto"/>
              <w:left w:val="single" w:sz="6" w:space="0" w:color="auto"/>
              <w:bottom w:val="single" w:sz="4" w:space="0" w:color="auto"/>
              <w:right w:val="single" w:sz="6" w:space="0" w:color="auto"/>
            </w:tcBorders>
            <w:shd w:val="clear" w:color="auto" w:fill="FFFFFF" w:themeFill="background1"/>
          </w:tcPr>
          <w:p w14:paraId="5760CB55" w14:textId="12E48851" w:rsidR="00E240A1" w:rsidRPr="004046E7" w:rsidRDefault="004360CE" w:rsidP="00496979">
            <w:pPr>
              <w:pStyle w:val="Tabletext"/>
              <w:keepNext/>
              <w:ind w:left="284"/>
            </w:pPr>
            <w:del w:id="420" w:author="CEPT" w:date="2023-08-24T15:06:00Z">
              <w:r w:rsidRPr="004046E7" w:rsidDel="005C2259">
                <w:delText>6</w:delText>
              </w:r>
              <w:r w:rsidRPr="004046E7" w:rsidDel="005C2259">
                <w:rPr>
                  <w:rFonts w:ascii="Tms Rmn" w:hAnsi="Tms Rmn"/>
                  <w:sz w:val="12"/>
                </w:rPr>
                <w:delText> </w:delText>
              </w:r>
              <w:r w:rsidRPr="004046E7" w:rsidDel="005C2259">
                <w:delText>268</w:delText>
              </w:r>
            </w:del>
            <w:r w:rsidRPr="004046E7">
              <w:rPr>
                <w:position w:val="6"/>
                <w:sz w:val="16"/>
              </w:rPr>
              <w:br/>
            </w:r>
            <w:r w:rsidRPr="004046E7">
              <w:t>6</w:t>
            </w:r>
            <w:r w:rsidRPr="004046E7">
              <w:rPr>
                <w:rFonts w:ascii="Tms Rmn" w:hAnsi="Tms Rmn"/>
                <w:sz w:val="12"/>
              </w:rPr>
              <w:t> </w:t>
            </w:r>
            <w:r w:rsidRPr="004046E7">
              <w:t>319.5</w:t>
            </w:r>
            <w:r w:rsidRPr="004046E7">
              <w:br/>
              <w:t>6</w:t>
            </w:r>
            <w:r w:rsidRPr="004046E7">
              <w:rPr>
                <w:rFonts w:ascii="Tms Rmn" w:hAnsi="Tms Rmn"/>
                <w:sz w:val="12"/>
              </w:rPr>
              <w:t> </w:t>
            </w:r>
            <w:r w:rsidRPr="004046E7">
              <w:t>320</w:t>
            </w:r>
            <w:r w:rsidRPr="004046E7">
              <w:br/>
              <w:t>6</w:t>
            </w:r>
            <w:r w:rsidRPr="004046E7">
              <w:rPr>
                <w:rFonts w:ascii="Tms Rmn" w:hAnsi="Tms Rmn"/>
                <w:sz w:val="12"/>
              </w:rPr>
              <w:t> </w:t>
            </w:r>
            <w:r w:rsidRPr="004046E7">
              <w:t>320.5</w:t>
            </w:r>
          </w:p>
        </w:tc>
        <w:tc>
          <w:tcPr>
            <w:tcW w:w="1361" w:type="dxa"/>
            <w:tcBorders>
              <w:top w:val="single" w:sz="6" w:space="0" w:color="auto"/>
              <w:left w:val="single" w:sz="6" w:space="0" w:color="auto"/>
              <w:bottom w:val="single" w:sz="4" w:space="0" w:color="auto"/>
              <w:right w:val="single" w:sz="6" w:space="0" w:color="auto"/>
            </w:tcBorders>
          </w:tcPr>
          <w:p w14:paraId="37655E7C" w14:textId="480D6223" w:rsidR="00E240A1" w:rsidRPr="004046E7" w:rsidRDefault="004360CE" w:rsidP="00496979">
            <w:pPr>
              <w:pStyle w:val="Tabletext"/>
              <w:keepNext/>
              <w:ind w:left="284"/>
            </w:pPr>
            <w:del w:id="421" w:author="CEPT" w:date="2023-08-24T15:06:00Z">
              <w:r w:rsidRPr="004046E7" w:rsidDel="005C2259">
                <w:delText>6</w:delText>
              </w:r>
              <w:r w:rsidRPr="004046E7" w:rsidDel="005C2259">
                <w:rPr>
                  <w:rFonts w:ascii="Tms Rmn" w:hAnsi="Tms Rmn"/>
                  <w:sz w:val="12"/>
                </w:rPr>
                <w:delText> </w:delText>
              </w:r>
              <w:r w:rsidRPr="004046E7" w:rsidDel="005C2259">
                <w:delText>268</w:delText>
              </w:r>
            </w:del>
            <w:r w:rsidRPr="004046E7">
              <w:rPr>
                <w:position w:val="6"/>
                <w:sz w:val="16"/>
              </w:rPr>
              <w:br/>
            </w:r>
            <w:r w:rsidRPr="004046E7">
              <w:t>6</w:t>
            </w:r>
            <w:r w:rsidRPr="004046E7">
              <w:rPr>
                <w:rFonts w:ascii="Tms Rmn" w:hAnsi="Tms Rmn"/>
                <w:sz w:val="12"/>
              </w:rPr>
              <w:t> </w:t>
            </w:r>
            <w:r w:rsidRPr="004046E7">
              <w:t>268.5</w:t>
            </w:r>
            <w:r w:rsidRPr="004046E7">
              <w:br/>
              <w:t>6</w:t>
            </w:r>
            <w:r w:rsidRPr="004046E7">
              <w:rPr>
                <w:rFonts w:ascii="Tms Rmn" w:hAnsi="Tms Rmn"/>
                <w:sz w:val="12"/>
              </w:rPr>
              <w:t> </w:t>
            </w:r>
            <w:r w:rsidRPr="004046E7">
              <w:t>269</w:t>
            </w:r>
            <w:r w:rsidRPr="004046E7">
              <w:br/>
              <w:t>6</w:t>
            </w:r>
            <w:r w:rsidRPr="004046E7">
              <w:rPr>
                <w:rFonts w:ascii="Tms Rmn" w:hAnsi="Tms Rmn"/>
                <w:sz w:val="12"/>
              </w:rPr>
              <w:t> </w:t>
            </w:r>
            <w:r w:rsidRPr="004046E7">
              <w:t>269.5</w:t>
            </w:r>
          </w:p>
        </w:tc>
        <w:tc>
          <w:tcPr>
            <w:tcW w:w="1361" w:type="dxa"/>
            <w:tcBorders>
              <w:top w:val="single" w:sz="6" w:space="0" w:color="auto"/>
              <w:left w:val="nil"/>
              <w:bottom w:val="single" w:sz="4" w:space="0" w:color="auto"/>
              <w:right w:val="single" w:sz="6" w:space="0" w:color="auto"/>
            </w:tcBorders>
          </w:tcPr>
          <w:p w14:paraId="46E69662" w14:textId="77777777" w:rsidR="00E240A1" w:rsidRPr="004046E7" w:rsidRDefault="004360CE" w:rsidP="00496979">
            <w:pPr>
              <w:pStyle w:val="Tabletext"/>
              <w:keepNext/>
              <w:ind w:left="284"/>
            </w:pPr>
            <w:r w:rsidRPr="004046E7">
              <w:t>8</w:t>
            </w:r>
            <w:r w:rsidRPr="004046E7">
              <w:rPr>
                <w:rFonts w:ascii="Tms Rmn" w:hAnsi="Tms Rmn"/>
                <w:sz w:val="12"/>
              </w:rPr>
              <w:t> </w:t>
            </w:r>
            <w:r w:rsidRPr="004046E7">
              <w:t>421.5</w:t>
            </w:r>
            <w:r w:rsidRPr="004046E7">
              <w:br/>
              <w:t>8</w:t>
            </w:r>
            <w:r w:rsidRPr="004046E7">
              <w:rPr>
                <w:rFonts w:ascii="Tms Rmn" w:hAnsi="Tms Rmn"/>
                <w:sz w:val="12"/>
              </w:rPr>
              <w:t> </w:t>
            </w:r>
            <w:r w:rsidRPr="004046E7">
              <w:t>422</w:t>
            </w:r>
            <w:r w:rsidRPr="004046E7">
              <w:br/>
              <w:t>8</w:t>
            </w:r>
            <w:r w:rsidRPr="004046E7">
              <w:rPr>
                <w:rFonts w:ascii="Tms Rmn" w:hAnsi="Tms Rmn"/>
                <w:sz w:val="12"/>
              </w:rPr>
              <w:t> </w:t>
            </w:r>
            <w:r w:rsidRPr="004046E7">
              <w:t>422.5</w:t>
            </w:r>
            <w:r w:rsidRPr="004046E7">
              <w:br/>
              <w:t>8</w:t>
            </w:r>
            <w:r w:rsidRPr="004046E7">
              <w:rPr>
                <w:rFonts w:ascii="Tms Rmn" w:hAnsi="Tms Rmn"/>
                <w:sz w:val="12"/>
              </w:rPr>
              <w:t> </w:t>
            </w:r>
            <w:r w:rsidRPr="004046E7">
              <w:t>423</w:t>
            </w:r>
            <w:r w:rsidRPr="004046E7">
              <w:br/>
              <w:t>8</w:t>
            </w:r>
            <w:r w:rsidRPr="004046E7">
              <w:rPr>
                <w:rFonts w:ascii="Tms Rmn" w:hAnsi="Tms Rmn"/>
                <w:sz w:val="12"/>
              </w:rPr>
              <w:t> </w:t>
            </w:r>
            <w:r w:rsidRPr="004046E7">
              <w:t>423.5</w:t>
            </w:r>
          </w:p>
        </w:tc>
        <w:tc>
          <w:tcPr>
            <w:tcW w:w="1361" w:type="dxa"/>
            <w:tcBorders>
              <w:top w:val="single" w:sz="6" w:space="0" w:color="auto"/>
              <w:left w:val="nil"/>
              <w:bottom w:val="single" w:sz="4" w:space="0" w:color="auto"/>
              <w:right w:val="single" w:sz="6" w:space="0" w:color="auto"/>
            </w:tcBorders>
          </w:tcPr>
          <w:p w14:paraId="1724178E" w14:textId="77777777" w:rsidR="00E240A1" w:rsidRPr="004046E7" w:rsidRDefault="004360CE" w:rsidP="00496979">
            <w:pPr>
              <w:pStyle w:val="Tabletext"/>
              <w:keepNext/>
              <w:ind w:left="284"/>
            </w:pPr>
            <w:r w:rsidRPr="004046E7">
              <w:t>8</w:t>
            </w:r>
            <w:r w:rsidRPr="004046E7">
              <w:rPr>
                <w:rFonts w:ascii="Tms Rmn" w:hAnsi="Tms Rmn"/>
                <w:sz w:val="12"/>
              </w:rPr>
              <w:t> </w:t>
            </w:r>
            <w:r w:rsidRPr="004046E7">
              <w:t>381.5</w:t>
            </w:r>
            <w:r w:rsidRPr="004046E7">
              <w:br/>
              <w:t>8</w:t>
            </w:r>
            <w:r w:rsidRPr="004046E7">
              <w:rPr>
                <w:rFonts w:ascii="Tms Rmn" w:hAnsi="Tms Rmn"/>
                <w:sz w:val="12"/>
              </w:rPr>
              <w:t> </w:t>
            </w:r>
            <w:r w:rsidRPr="004046E7">
              <w:t>382</w:t>
            </w:r>
            <w:r w:rsidRPr="004046E7">
              <w:br/>
              <w:t>8</w:t>
            </w:r>
            <w:r w:rsidRPr="004046E7">
              <w:rPr>
                <w:rFonts w:ascii="Tms Rmn" w:hAnsi="Tms Rmn"/>
                <w:sz w:val="12"/>
              </w:rPr>
              <w:t> </w:t>
            </w:r>
            <w:r w:rsidRPr="004046E7">
              <w:t>382.5</w:t>
            </w:r>
            <w:r w:rsidRPr="004046E7">
              <w:br/>
              <w:t>8</w:t>
            </w:r>
            <w:r w:rsidRPr="004046E7">
              <w:rPr>
                <w:rFonts w:ascii="Tms Rmn" w:hAnsi="Tms Rmn"/>
                <w:sz w:val="12"/>
              </w:rPr>
              <w:t> </w:t>
            </w:r>
            <w:r w:rsidRPr="004046E7">
              <w:t>383</w:t>
            </w:r>
            <w:r w:rsidRPr="004046E7">
              <w:br/>
              <w:t>8</w:t>
            </w:r>
            <w:r w:rsidRPr="004046E7">
              <w:rPr>
                <w:rFonts w:ascii="Tms Rmn" w:hAnsi="Tms Rmn"/>
                <w:sz w:val="12"/>
              </w:rPr>
              <w:t> </w:t>
            </w:r>
            <w:r w:rsidRPr="004046E7">
              <w:t>383.5</w:t>
            </w:r>
          </w:p>
        </w:tc>
      </w:tr>
    </w:tbl>
    <w:p w14:paraId="22EC0467" w14:textId="77777777" w:rsidR="00E240A1" w:rsidRDefault="00E240A1" w:rsidP="00496979">
      <w:pPr>
        <w:rPr>
          <w:rFonts w:ascii="Times New Roman Bold" w:hAnsi="Times New Roman Bold"/>
          <w:sz w:val="20"/>
        </w:rPr>
      </w:pPr>
    </w:p>
    <w:p w14:paraId="4CE0E55F" w14:textId="77777777" w:rsidR="00E240A1" w:rsidRPr="004046E7" w:rsidRDefault="004360CE" w:rsidP="00496979">
      <w:pPr>
        <w:pStyle w:val="Tabletitle"/>
      </w:pPr>
      <w:r w:rsidRPr="004046E7">
        <w:t>Table of frequencies for two-frequency operation by coast stations (kHz)</w:t>
      </w:r>
    </w:p>
    <w:tbl>
      <w:tblPr>
        <w:tblW w:w="0" w:type="auto"/>
        <w:jc w:val="center"/>
        <w:tblLayout w:type="fixed"/>
        <w:tblCellMar>
          <w:left w:w="107" w:type="dxa"/>
          <w:right w:w="107" w:type="dxa"/>
        </w:tblCellMar>
        <w:tblLook w:val="0000" w:firstRow="0" w:lastRow="0" w:firstColumn="0" w:lastColumn="0" w:noHBand="0" w:noVBand="0"/>
      </w:tblPr>
      <w:tblGrid>
        <w:gridCol w:w="1134"/>
        <w:gridCol w:w="1361"/>
        <w:gridCol w:w="1362"/>
        <w:gridCol w:w="1362"/>
        <w:gridCol w:w="1362"/>
        <w:gridCol w:w="1362"/>
        <w:gridCol w:w="1365"/>
      </w:tblGrid>
      <w:tr w:rsidR="00496979" w:rsidRPr="004046E7" w14:paraId="26C71BA9" w14:textId="77777777" w:rsidTr="001F5A35">
        <w:trPr>
          <w:cantSplit/>
          <w:tblHeader/>
          <w:jc w:val="center"/>
        </w:trPr>
        <w:tc>
          <w:tcPr>
            <w:tcW w:w="1134" w:type="dxa"/>
            <w:vMerge w:val="restart"/>
            <w:tcBorders>
              <w:top w:val="single" w:sz="6" w:space="0" w:color="auto"/>
              <w:left w:val="single" w:sz="6" w:space="0" w:color="auto"/>
            </w:tcBorders>
            <w:vAlign w:val="center"/>
          </w:tcPr>
          <w:p w14:paraId="6ACC5D61" w14:textId="77777777" w:rsidR="00E240A1" w:rsidRPr="004046E7" w:rsidRDefault="004360CE" w:rsidP="00496979">
            <w:pPr>
              <w:pStyle w:val="Tablehead"/>
            </w:pPr>
            <w:r w:rsidRPr="004046E7">
              <w:t>Channel No.</w:t>
            </w:r>
          </w:p>
        </w:tc>
        <w:tc>
          <w:tcPr>
            <w:tcW w:w="2723" w:type="dxa"/>
            <w:gridSpan w:val="2"/>
            <w:tcBorders>
              <w:top w:val="single" w:sz="6" w:space="0" w:color="auto"/>
              <w:left w:val="single" w:sz="6" w:space="0" w:color="auto"/>
              <w:bottom w:val="single" w:sz="6" w:space="0" w:color="auto"/>
            </w:tcBorders>
            <w:vAlign w:val="center"/>
          </w:tcPr>
          <w:p w14:paraId="3D273359" w14:textId="77777777" w:rsidR="00E240A1" w:rsidRPr="004046E7" w:rsidRDefault="004360CE" w:rsidP="00496979">
            <w:pPr>
              <w:pStyle w:val="Tablehead"/>
            </w:pPr>
            <w:r w:rsidRPr="004046E7">
              <w:t>12</w:t>
            </w:r>
            <w:r>
              <w:t> MHz</w:t>
            </w:r>
            <w:r w:rsidRPr="004046E7">
              <w:t xml:space="preserve"> band</w:t>
            </w:r>
          </w:p>
        </w:tc>
        <w:tc>
          <w:tcPr>
            <w:tcW w:w="2724" w:type="dxa"/>
            <w:gridSpan w:val="2"/>
            <w:tcBorders>
              <w:top w:val="single" w:sz="6" w:space="0" w:color="auto"/>
              <w:left w:val="single" w:sz="6" w:space="0" w:color="auto"/>
              <w:bottom w:val="single" w:sz="6" w:space="0" w:color="auto"/>
              <w:right w:val="single" w:sz="6" w:space="0" w:color="auto"/>
            </w:tcBorders>
            <w:vAlign w:val="center"/>
          </w:tcPr>
          <w:p w14:paraId="23E9A065" w14:textId="77777777" w:rsidR="00E240A1" w:rsidRPr="004046E7" w:rsidRDefault="004360CE" w:rsidP="00496979">
            <w:pPr>
              <w:pStyle w:val="Tablehead"/>
            </w:pPr>
            <w:r w:rsidRPr="004046E7">
              <w:t>16</w:t>
            </w:r>
            <w:r>
              <w:t> MHz</w:t>
            </w:r>
            <w:r w:rsidRPr="004046E7">
              <w:t xml:space="preserve"> band</w:t>
            </w:r>
            <w:r>
              <w:t xml:space="preserve"> </w:t>
            </w:r>
          </w:p>
        </w:tc>
        <w:tc>
          <w:tcPr>
            <w:tcW w:w="2727" w:type="dxa"/>
            <w:gridSpan w:val="2"/>
            <w:tcBorders>
              <w:top w:val="single" w:sz="6" w:space="0" w:color="auto"/>
              <w:left w:val="nil"/>
              <w:bottom w:val="single" w:sz="6" w:space="0" w:color="auto"/>
              <w:right w:val="single" w:sz="6" w:space="0" w:color="auto"/>
            </w:tcBorders>
            <w:vAlign w:val="center"/>
          </w:tcPr>
          <w:p w14:paraId="54BB0BF8" w14:textId="77777777" w:rsidR="00E240A1" w:rsidRPr="004046E7" w:rsidRDefault="004360CE" w:rsidP="00496979">
            <w:pPr>
              <w:pStyle w:val="Tablehead"/>
            </w:pPr>
            <w:r w:rsidRPr="004046E7">
              <w:t>18/19</w:t>
            </w:r>
            <w:r>
              <w:t> MHz</w:t>
            </w:r>
            <w:r w:rsidRPr="004046E7">
              <w:t xml:space="preserve"> band</w:t>
            </w:r>
            <w:r>
              <w:t xml:space="preserve"> </w:t>
            </w:r>
          </w:p>
        </w:tc>
      </w:tr>
      <w:tr w:rsidR="00496979" w:rsidRPr="004046E7" w14:paraId="1CD0CE39" w14:textId="77777777" w:rsidTr="001F5A35">
        <w:trPr>
          <w:cantSplit/>
          <w:tblHeader/>
          <w:jc w:val="center"/>
        </w:trPr>
        <w:tc>
          <w:tcPr>
            <w:tcW w:w="1134" w:type="dxa"/>
            <w:vMerge/>
            <w:tcBorders>
              <w:left w:val="single" w:sz="6" w:space="0" w:color="auto"/>
              <w:bottom w:val="single" w:sz="6" w:space="0" w:color="auto"/>
            </w:tcBorders>
            <w:vAlign w:val="center"/>
          </w:tcPr>
          <w:p w14:paraId="3F7CF1D2" w14:textId="77777777" w:rsidR="00E240A1" w:rsidRPr="004046E7" w:rsidRDefault="00E240A1" w:rsidP="00496979">
            <w:pPr>
              <w:pStyle w:val="Tablehead"/>
            </w:pPr>
          </w:p>
        </w:tc>
        <w:tc>
          <w:tcPr>
            <w:tcW w:w="1361" w:type="dxa"/>
            <w:tcBorders>
              <w:top w:val="single" w:sz="6" w:space="0" w:color="auto"/>
              <w:left w:val="single" w:sz="6" w:space="0" w:color="auto"/>
              <w:bottom w:val="single" w:sz="6" w:space="0" w:color="auto"/>
            </w:tcBorders>
            <w:vAlign w:val="center"/>
          </w:tcPr>
          <w:p w14:paraId="3755CD72" w14:textId="77777777" w:rsidR="00E240A1" w:rsidRPr="004046E7" w:rsidRDefault="004360CE" w:rsidP="00496979">
            <w:pPr>
              <w:pStyle w:val="Tablehead"/>
            </w:pPr>
            <w:r w:rsidRPr="004046E7">
              <w:t>Transmit</w:t>
            </w:r>
          </w:p>
        </w:tc>
        <w:tc>
          <w:tcPr>
            <w:tcW w:w="1362" w:type="dxa"/>
            <w:tcBorders>
              <w:top w:val="single" w:sz="6" w:space="0" w:color="auto"/>
              <w:left w:val="single" w:sz="6" w:space="0" w:color="auto"/>
              <w:bottom w:val="single" w:sz="6" w:space="0" w:color="auto"/>
            </w:tcBorders>
            <w:vAlign w:val="center"/>
          </w:tcPr>
          <w:p w14:paraId="71B7652E" w14:textId="77777777" w:rsidR="00E240A1" w:rsidRPr="004046E7" w:rsidRDefault="004360CE" w:rsidP="00496979">
            <w:pPr>
              <w:pStyle w:val="Tablehead"/>
            </w:pPr>
            <w:r w:rsidRPr="004046E7">
              <w:t>Receive</w:t>
            </w:r>
          </w:p>
        </w:tc>
        <w:tc>
          <w:tcPr>
            <w:tcW w:w="1362" w:type="dxa"/>
            <w:tcBorders>
              <w:top w:val="single" w:sz="6" w:space="0" w:color="auto"/>
              <w:left w:val="single" w:sz="6" w:space="0" w:color="auto"/>
              <w:bottom w:val="single" w:sz="6" w:space="0" w:color="auto"/>
              <w:right w:val="single" w:sz="6" w:space="0" w:color="auto"/>
            </w:tcBorders>
            <w:vAlign w:val="center"/>
          </w:tcPr>
          <w:p w14:paraId="23B17C97" w14:textId="77777777" w:rsidR="00E240A1" w:rsidRPr="004046E7" w:rsidRDefault="004360CE" w:rsidP="00496979">
            <w:pPr>
              <w:pStyle w:val="Tablehead"/>
            </w:pPr>
            <w:r w:rsidRPr="004046E7">
              <w:t>Transmit</w:t>
            </w:r>
          </w:p>
        </w:tc>
        <w:tc>
          <w:tcPr>
            <w:tcW w:w="1362" w:type="dxa"/>
            <w:tcBorders>
              <w:top w:val="single" w:sz="6" w:space="0" w:color="auto"/>
              <w:left w:val="single" w:sz="6" w:space="0" w:color="auto"/>
              <w:bottom w:val="single" w:sz="6" w:space="0" w:color="auto"/>
              <w:right w:val="single" w:sz="6" w:space="0" w:color="auto"/>
            </w:tcBorders>
            <w:vAlign w:val="center"/>
          </w:tcPr>
          <w:p w14:paraId="6B056F77" w14:textId="77777777" w:rsidR="00E240A1" w:rsidRPr="004046E7" w:rsidRDefault="004360CE" w:rsidP="00496979">
            <w:pPr>
              <w:pStyle w:val="Tablehead"/>
            </w:pPr>
            <w:r w:rsidRPr="004046E7">
              <w:t>Receive</w:t>
            </w:r>
          </w:p>
        </w:tc>
        <w:tc>
          <w:tcPr>
            <w:tcW w:w="1362" w:type="dxa"/>
            <w:tcBorders>
              <w:top w:val="single" w:sz="6" w:space="0" w:color="auto"/>
              <w:left w:val="nil"/>
              <w:bottom w:val="single" w:sz="6" w:space="0" w:color="auto"/>
              <w:right w:val="single" w:sz="6" w:space="0" w:color="auto"/>
            </w:tcBorders>
            <w:vAlign w:val="center"/>
          </w:tcPr>
          <w:p w14:paraId="4A92146D" w14:textId="77777777" w:rsidR="00E240A1" w:rsidRPr="004046E7" w:rsidRDefault="004360CE" w:rsidP="00496979">
            <w:pPr>
              <w:pStyle w:val="Tablehead"/>
            </w:pPr>
            <w:r w:rsidRPr="004046E7">
              <w:t>Transmit</w:t>
            </w:r>
          </w:p>
        </w:tc>
        <w:tc>
          <w:tcPr>
            <w:tcW w:w="1365" w:type="dxa"/>
            <w:tcBorders>
              <w:top w:val="single" w:sz="6" w:space="0" w:color="auto"/>
              <w:left w:val="nil"/>
              <w:bottom w:val="single" w:sz="6" w:space="0" w:color="auto"/>
              <w:right w:val="single" w:sz="6" w:space="0" w:color="auto"/>
            </w:tcBorders>
            <w:vAlign w:val="center"/>
          </w:tcPr>
          <w:p w14:paraId="61267E86" w14:textId="77777777" w:rsidR="00E240A1" w:rsidRPr="004046E7" w:rsidRDefault="004360CE" w:rsidP="00496979">
            <w:pPr>
              <w:pStyle w:val="Tablehead"/>
            </w:pPr>
            <w:r w:rsidRPr="004046E7">
              <w:t>Receive</w:t>
            </w:r>
          </w:p>
        </w:tc>
      </w:tr>
      <w:tr w:rsidR="00496979" w:rsidRPr="004046E7" w14:paraId="275168BA" w14:textId="77777777" w:rsidTr="00496979">
        <w:trPr>
          <w:cantSplit/>
          <w:jc w:val="center"/>
        </w:trPr>
        <w:tc>
          <w:tcPr>
            <w:tcW w:w="1134" w:type="dxa"/>
            <w:tcBorders>
              <w:left w:val="single" w:sz="6" w:space="0" w:color="auto"/>
            </w:tcBorders>
          </w:tcPr>
          <w:p w14:paraId="118417A2" w14:textId="77777777" w:rsidR="00E240A1" w:rsidRPr="004046E7" w:rsidRDefault="004360CE" w:rsidP="00496979">
            <w:pPr>
              <w:pStyle w:val="Tabletext"/>
              <w:spacing w:before="80" w:after="80" w:line="200" w:lineRule="exact"/>
              <w:jc w:val="center"/>
            </w:pPr>
            <w:r w:rsidRPr="004046E7">
              <w:t> </w:t>
            </w:r>
            <w:r w:rsidRPr="004046E7">
              <w:t>1</w:t>
            </w:r>
            <w:r w:rsidRPr="004046E7">
              <w:br/>
            </w:r>
            <w:r w:rsidRPr="004046E7">
              <w:t> </w:t>
            </w:r>
            <w:r w:rsidRPr="004046E7">
              <w:t>2</w:t>
            </w:r>
            <w:r w:rsidRPr="004046E7">
              <w:br/>
            </w:r>
            <w:r w:rsidRPr="004046E7">
              <w:t> </w:t>
            </w:r>
            <w:r w:rsidRPr="004046E7">
              <w:t>3</w:t>
            </w:r>
            <w:r w:rsidRPr="004046E7">
              <w:br/>
            </w:r>
            <w:r w:rsidRPr="004046E7">
              <w:t> </w:t>
            </w:r>
            <w:r w:rsidRPr="004046E7">
              <w:t>4</w:t>
            </w:r>
            <w:r w:rsidRPr="004046E7">
              <w:br/>
            </w:r>
            <w:r w:rsidRPr="004046E7">
              <w:t> </w:t>
            </w:r>
            <w:r w:rsidRPr="004046E7">
              <w:t>5</w:t>
            </w:r>
          </w:p>
        </w:tc>
        <w:tc>
          <w:tcPr>
            <w:tcW w:w="1361" w:type="dxa"/>
            <w:tcBorders>
              <w:top w:val="single" w:sz="6" w:space="0" w:color="auto"/>
              <w:left w:val="single" w:sz="6" w:space="0" w:color="auto"/>
              <w:bottom w:val="single" w:sz="6" w:space="0" w:color="auto"/>
            </w:tcBorders>
          </w:tcPr>
          <w:p w14:paraId="138B5ACD"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579.5</w:t>
            </w:r>
            <w:r w:rsidRPr="004046E7">
              <w:br/>
              <w:t>12</w:t>
            </w:r>
            <w:r w:rsidRPr="004046E7">
              <w:rPr>
                <w:rFonts w:ascii="Tms Rmn" w:hAnsi="Tms Rmn"/>
                <w:sz w:val="12"/>
              </w:rPr>
              <w:t> </w:t>
            </w:r>
            <w:r w:rsidRPr="004046E7">
              <w:t>580</w:t>
            </w:r>
            <w:r w:rsidRPr="004046E7">
              <w:br/>
              <w:t>12</w:t>
            </w:r>
            <w:r w:rsidRPr="004046E7">
              <w:rPr>
                <w:rFonts w:ascii="Tms Rmn" w:hAnsi="Tms Rmn"/>
                <w:sz w:val="12"/>
              </w:rPr>
              <w:t> </w:t>
            </w:r>
            <w:r w:rsidRPr="004046E7">
              <w:t>580.5</w:t>
            </w:r>
            <w:r w:rsidRPr="004046E7">
              <w:br/>
              <w:t>12</w:t>
            </w:r>
            <w:r w:rsidRPr="004046E7">
              <w:rPr>
                <w:rFonts w:ascii="Tms Rmn" w:hAnsi="Tms Rmn"/>
                <w:sz w:val="12"/>
              </w:rPr>
              <w:t> </w:t>
            </w:r>
            <w:r w:rsidRPr="004046E7">
              <w:t>581</w:t>
            </w:r>
            <w:r w:rsidRPr="004046E7">
              <w:br/>
              <w:t>12</w:t>
            </w:r>
            <w:r w:rsidRPr="004046E7">
              <w:rPr>
                <w:rFonts w:ascii="Tms Rmn" w:hAnsi="Tms Rmn"/>
                <w:sz w:val="12"/>
              </w:rPr>
              <w:t> </w:t>
            </w:r>
            <w:r w:rsidRPr="004046E7">
              <w:t>581.5</w:t>
            </w:r>
          </w:p>
        </w:tc>
        <w:tc>
          <w:tcPr>
            <w:tcW w:w="1362" w:type="dxa"/>
            <w:tcBorders>
              <w:top w:val="single" w:sz="6" w:space="0" w:color="auto"/>
              <w:left w:val="single" w:sz="6" w:space="0" w:color="auto"/>
              <w:bottom w:val="single" w:sz="6" w:space="0" w:color="auto"/>
            </w:tcBorders>
          </w:tcPr>
          <w:p w14:paraId="64271FBF"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477</w:t>
            </w:r>
            <w:r w:rsidRPr="004046E7">
              <w:br/>
              <w:t>12</w:t>
            </w:r>
            <w:r w:rsidRPr="004046E7">
              <w:rPr>
                <w:rFonts w:ascii="Tms Rmn" w:hAnsi="Tms Rmn"/>
                <w:sz w:val="12"/>
              </w:rPr>
              <w:t> </w:t>
            </w:r>
            <w:r w:rsidRPr="004046E7">
              <w:t>477.5</w:t>
            </w:r>
            <w:r w:rsidRPr="004046E7">
              <w:br/>
              <w:t>12</w:t>
            </w:r>
            <w:r w:rsidRPr="004046E7">
              <w:rPr>
                <w:rFonts w:ascii="Tms Rmn" w:hAnsi="Tms Rmn"/>
                <w:sz w:val="12"/>
              </w:rPr>
              <w:t> </w:t>
            </w:r>
            <w:r w:rsidRPr="004046E7">
              <w:t>478</w:t>
            </w:r>
            <w:r w:rsidRPr="004046E7">
              <w:br/>
              <w:t>12</w:t>
            </w:r>
            <w:r w:rsidRPr="004046E7">
              <w:rPr>
                <w:rFonts w:ascii="Tms Rmn" w:hAnsi="Tms Rmn"/>
                <w:sz w:val="12"/>
              </w:rPr>
              <w:t> </w:t>
            </w:r>
            <w:r w:rsidRPr="004046E7">
              <w:t>478.5</w:t>
            </w:r>
            <w:r w:rsidRPr="004046E7">
              <w:br/>
              <w:t>12</w:t>
            </w:r>
            <w:r w:rsidRPr="004046E7">
              <w:rPr>
                <w:rFonts w:ascii="Tms Rmn" w:hAnsi="Tms Rmn"/>
                <w:sz w:val="12"/>
              </w:rPr>
              <w:t> </w:t>
            </w:r>
            <w:r w:rsidRPr="004046E7">
              <w:t>479</w:t>
            </w:r>
          </w:p>
        </w:tc>
        <w:tc>
          <w:tcPr>
            <w:tcW w:w="1362" w:type="dxa"/>
            <w:tcBorders>
              <w:top w:val="single" w:sz="6" w:space="0" w:color="auto"/>
              <w:left w:val="single" w:sz="6" w:space="0" w:color="auto"/>
              <w:bottom w:val="single" w:sz="6" w:space="0" w:color="auto"/>
              <w:right w:val="single" w:sz="6" w:space="0" w:color="auto"/>
            </w:tcBorders>
          </w:tcPr>
          <w:p w14:paraId="4BF9C1D8"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807</w:t>
            </w:r>
            <w:r w:rsidRPr="004046E7">
              <w:br/>
              <w:t>16</w:t>
            </w:r>
            <w:r w:rsidRPr="004046E7">
              <w:rPr>
                <w:rFonts w:ascii="Tms Rmn" w:hAnsi="Tms Rmn"/>
                <w:sz w:val="12"/>
              </w:rPr>
              <w:t> </w:t>
            </w:r>
            <w:r w:rsidRPr="004046E7">
              <w:t>807.5</w:t>
            </w:r>
            <w:r w:rsidRPr="004046E7">
              <w:br/>
              <w:t>16</w:t>
            </w:r>
            <w:r w:rsidRPr="004046E7">
              <w:rPr>
                <w:rFonts w:ascii="Tms Rmn" w:hAnsi="Tms Rmn"/>
                <w:sz w:val="12"/>
              </w:rPr>
              <w:t> </w:t>
            </w:r>
            <w:r w:rsidRPr="004046E7">
              <w:t>808</w:t>
            </w:r>
            <w:r w:rsidRPr="004046E7">
              <w:br/>
              <w:t>16</w:t>
            </w:r>
            <w:r w:rsidRPr="004046E7">
              <w:rPr>
                <w:rFonts w:ascii="Tms Rmn" w:hAnsi="Tms Rmn"/>
                <w:sz w:val="12"/>
              </w:rPr>
              <w:t> </w:t>
            </w:r>
            <w:r w:rsidRPr="004046E7">
              <w:t>808.5</w:t>
            </w:r>
            <w:r w:rsidRPr="004046E7">
              <w:br/>
              <w:t>16</w:t>
            </w:r>
            <w:r w:rsidRPr="004046E7">
              <w:rPr>
                <w:rFonts w:ascii="Tms Rmn" w:hAnsi="Tms Rmn"/>
                <w:sz w:val="12"/>
              </w:rPr>
              <w:t> </w:t>
            </w:r>
            <w:r w:rsidRPr="004046E7">
              <w:t>809</w:t>
            </w:r>
          </w:p>
        </w:tc>
        <w:tc>
          <w:tcPr>
            <w:tcW w:w="1362" w:type="dxa"/>
            <w:tcBorders>
              <w:top w:val="single" w:sz="6" w:space="0" w:color="auto"/>
              <w:left w:val="single" w:sz="6" w:space="0" w:color="auto"/>
              <w:bottom w:val="single" w:sz="6" w:space="0" w:color="auto"/>
              <w:right w:val="single" w:sz="6" w:space="0" w:color="auto"/>
            </w:tcBorders>
          </w:tcPr>
          <w:p w14:paraId="478E650B"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683.5</w:t>
            </w:r>
            <w:r w:rsidRPr="004046E7">
              <w:br/>
              <w:t>16</w:t>
            </w:r>
            <w:r w:rsidRPr="004046E7">
              <w:rPr>
                <w:rFonts w:ascii="Tms Rmn" w:hAnsi="Tms Rmn"/>
                <w:sz w:val="12"/>
              </w:rPr>
              <w:t> </w:t>
            </w:r>
            <w:r w:rsidRPr="004046E7">
              <w:t>684</w:t>
            </w:r>
            <w:r w:rsidRPr="004046E7">
              <w:br/>
              <w:t>16</w:t>
            </w:r>
            <w:r w:rsidRPr="004046E7">
              <w:rPr>
                <w:rFonts w:ascii="Tms Rmn" w:hAnsi="Tms Rmn"/>
                <w:sz w:val="12"/>
              </w:rPr>
              <w:t> </w:t>
            </w:r>
            <w:r w:rsidRPr="004046E7">
              <w:t>684.5</w:t>
            </w:r>
            <w:r w:rsidRPr="004046E7">
              <w:br/>
              <w:t>16</w:t>
            </w:r>
            <w:r w:rsidRPr="004046E7">
              <w:rPr>
                <w:rFonts w:ascii="Tms Rmn" w:hAnsi="Tms Rmn"/>
                <w:sz w:val="12"/>
              </w:rPr>
              <w:t> </w:t>
            </w:r>
            <w:r w:rsidRPr="004046E7">
              <w:t>685</w:t>
            </w:r>
            <w:r w:rsidRPr="004046E7">
              <w:br/>
              <w:t>16</w:t>
            </w:r>
            <w:r w:rsidRPr="004046E7">
              <w:rPr>
                <w:rFonts w:ascii="Tms Rmn" w:hAnsi="Tms Rmn"/>
                <w:sz w:val="12"/>
              </w:rPr>
              <w:t> </w:t>
            </w:r>
            <w:r w:rsidRPr="004046E7">
              <w:t>685.5</w:t>
            </w:r>
          </w:p>
        </w:tc>
        <w:tc>
          <w:tcPr>
            <w:tcW w:w="1362" w:type="dxa"/>
            <w:tcBorders>
              <w:top w:val="single" w:sz="6" w:space="0" w:color="auto"/>
              <w:left w:val="nil"/>
              <w:bottom w:val="single" w:sz="6" w:space="0" w:color="auto"/>
              <w:right w:val="single" w:sz="6" w:space="0" w:color="auto"/>
            </w:tcBorders>
          </w:tcPr>
          <w:p w14:paraId="3CC72E37" w14:textId="77777777" w:rsidR="00E240A1" w:rsidRPr="004046E7" w:rsidRDefault="00E240A1" w:rsidP="00496979">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4044B7F1" w14:textId="77777777" w:rsidR="00E240A1" w:rsidRPr="004046E7" w:rsidRDefault="00E240A1" w:rsidP="00496979">
            <w:pPr>
              <w:pStyle w:val="Tabletext"/>
              <w:tabs>
                <w:tab w:val="clear" w:pos="284"/>
              </w:tabs>
              <w:spacing w:before="80" w:after="80" w:line="200" w:lineRule="exact"/>
              <w:ind w:left="230" w:firstLine="14"/>
            </w:pPr>
          </w:p>
        </w:tc>
      </w:tr>
      <w:tr w:rsidR="00496979" w:rsidRPr="004046E7" w14:paraId="7ABC4964" w14:textId="77777777" w:rsidTr="00496979">
        <w:trPr>
          <w:cantSplit/>
          <w:jc w:val="center"/>
        </w:trPr>
        <w:tc>
          <w:tcPr>
            <w:tcW w:w="1134" w:type="dxa"/>
            <w:tcBorders>
              <w:left w:val="single" w:sz="6" w:space="0" w:color="auto"/>
            </w:tcBorders>
          </w:tcPr>
          <w:p w14:paraId="792B68AE" w14:textId="77777777" w:rsidR="00E240A1" w:rsidRPr="004046E7" w:rsidRDefault="004360CE" w:rsidP="00496979">
            <w:pPr>
              <w:pStyle w:val="Tabletext"/>
              <w:spacing w:before="80" w:after="80" w:line="200" w:lineRule="exact"/>
              <w:jc w:val="center"/>
            </w:pPr>
            <w:r w:rsidRPr="004046E7">
              <w:t> </w:t>
            </w:r>
            <w:r w:rsidRPr="004046E7">
              <w:t>6</w:t>
            </w:r>
            <w:r w:rsidRPr="004046E7">
              <w:br/>
            </w:r>
            <w:r w:rsidRPr="004046E7">
              <w:t> </w:t>
            </w:r>
            <w:r w:rsidRPr="004046E7">
              <w:t>7</w:t>
            </w:r>
            <w:r w:rsidRPr="004046E7">
              <w:br/>
            </w:r>
            <w:r w:rsidRPr="004046E7">
              <w:t> </w:t>
            </w:r>
            <w:r w:rsidRPr="004046E7">
              <w:t>8</w:t>
            </w:r>
            <w:r w:rsidRPr="004046E7">
              <w:br/>
            </w:r>
            <w:r w:rsidRPr="004046E7">
              <w:t> </w:t>
            </w:r>
            <w:r w:rsidRPr="004046E7">
              <w:t>9</w:t>
            </w:r>
            <w:r w:rsidRPr="004046E7">
              <w:br/>
              <w:t>10</w:t>
            </w:r>
          </w:p>
        </w:tc>
        <w:tc>
          <w:tcPr>
            <w:tcW w:w="1361" w:type="dxa"/>
            <w:tcBorders>
              <w:top w:val="single" w:sz="6" w:space="0" w:color="auto"/>
              <w:left w:val="single" w:sz="6" w:space="0" w:color="auto"/>
              <w:bottom w:val="single" w:sz="6" w:space="0" w:color="auto"/>
            </w:tcBorders>
          </w:tcPr>
          <w:p w14:paraId="115BD57F"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582</w:t>
            </w:r>
            <w:r w:rsidRPr="004046E7">
              <w:br/>
              <w:t>12</w:t>
            </w:r>
            <w:r w:rsidRPr="004046E7">
              <w:rPr>
                <w:rFonts w:ascii="Tms Rmn" w:hAnsi="Tms Rmn"/>
                <w:sz w:val="12"/>
              </w:rPr>
              <w:t> </w:t>
            </w:r>
            <w:r w:rsidRPr="004046E7">
              <w:t>582.5</w:t>
            </w:r>
            <w:r w:rsidRPr="004046E7">
              <w:br/>
              <w:t>12</w:t>
            </w:r>
            <w:r w:rsidRPr="004046E7">
              <w:rPr>
                <w:rFonts w:ascii="Tms Rmn" w:hAnsi="Tms Rmn"/>
                <w:sz w:val="12"/>
              </w:rPr>
              <w:t> </w:t>
            </w:r>
            <w:r w:rsidRPr="004046E7">
              <w:t>583</w:t>
            </w:r>
            <w:r w:rsidRPr="004046E7">
              <w:br/>
              <w:t>12</w:t>
            </w:r>
            <w:r w:rsidRPr="004046E7">
              <w:rPr>
                <w:rFonts w:ascii="Tms Rmn" w:hAnsi="Tms Rmn"/>
                <w:sz w:val="12"/>
              </w:rPr>
              <w:t> </w:t>
            </w:r>
            <w:r w:rsidRPr="004046E7">
              <w:t>583.5</w:t>
            </w:r>
            <w:r w:rsidRPr="004046E7">
              <w:br/>
              <w:t>12</w:t>
            </w:r>
            <w:r w:rsidRPr="004046E7">
              <w:rPr>
                <w:rFonts w:ascii="Tms Rmn" w:hAnsi="Tms Rmn"/>
                <w:sz w:val="12"/>
              </w:rPr>
              <w:t> </w:t>
            </w:r>
            <w:r w:rsidRPr="004046E7">
              <w:t>584</w:t>
            </w:r>
          </w:p>
        </w:tc>
        <w:tc>
          <w:tcPr>
            <w:tcW w:w="1362" w:type="dxa"/>
            <w:tcBorders>
              <w:top w:val="single" w:sz="6" w:space="0" w:color="auto"/>
              <w:left w:val="single" w:sz="6" w:space="0" w:color="auto"/>
              <w:bottom w:val="single" w:sz="6" w:space="0" w:color="auto"/>
            </w:tcBorders>
          </w:tcPr>
          <w:p w14:paraId="0B1A2D66"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479.5</w:t>
            </w:r>
            <w:r w:rsidRPr="004046E7">
              <w:br/>
              <w:t>12</w:t>
            </w:r>
            <w:r w:rsidRPr="004046E7">
              <w:rPr>
                <w:rFonts w:ascii="Tms Rmn" w:hAnsi="Tms Rmn"/>
                <w:sz w:val="12"/>
              </w:rPr>
              <w:t> </w:t>
            </w:r>
            <w:r w:rsidRPr="004046E7">
              <w:t>480</w:t>
            </w:r>
            <w:r w:rsidRPr="004046E7">
              <w:br/>
              <w:t>12</w:t>
            </w:r>
            <w:r w:rsidRPr="004046E7">
              <w:rPr>
                <w:rFonts w:ascii="Tms Rmn" w:hAnsi="Tms Rmn"/>
                <w:sz w:val="12"/>
              </w:rPr>
              <w:t> </w:t>
            </w:r>
            <w:r w:rsidRPr="004046E7">
              <w:t>480.5</w:t>
            </w:r>
            <w:r w:rsidRPr="004046E7">
              <w:br/>
              <w:t>12</w:t>
            </w:r>
            <w:r w:rsidRPr="004046E7">
              <w:rPr>
                <w:rFonts w:ascii="Tms Rmn" w:hAnsi="Tms Rmn"/>
                <w:sz w:val="12"/>
              </w:rPr>
              <w:t> </w:t>
            </w:r>
            <w:r w:rsidRPr="004046E7">
              <w:t>481</w:t>
            </w:r>
            <w:r w:rsidRPr="004046E7">
              <w:br/>
              <w:t>12</w:t>
            </w:r>
            <w:r w:rsidRPr="004046E7">
              <w:rPr>
                <w:rFonts w:ascii="Tms Rmn" w:hAnsi="Tms Rmn"/>
                <w:sz w:val="12"/>
              </w:rPr>
              <w:t> </w:t>
            </w:r>
            <w:r w:rsidRPr="004046E7">
              <w:t>481.5</w:t>
            </w:r>
          </w:p>
        </w:tc>
        <w:tc>
          <w:tcPr>
            <w:tcW w:w="1362" w:type="dxa"/>
            <w:tcBorders>
              <w:top w:val="single" w:sz="6" w:space="0" w:color="auto"/>
              <w:left w:val="single" w:sz="6" w:space="0" w:color="auto"/>
              <w:bottom w:val="single" w:sz="6" w:space="0" w:color="auto"/>
              <w:right w:val="single" w:sz="6" w:space="0" w:color="auto"/>
            </w:tcBorders>
          </w:tcPr>
          <w:p w14:paraId="064C67BE"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809.5</w:t>
            </w:r>
            <w:r w:rsidRPr="004046E7">
              <w:br/>
              <w:t>16</w:t>
            </w:r>
            <w:r w:rsidRPr="004046E7">
              <w:rPr>
                <w:rFonts w:ascii="Tms Rmn" w:hAnsi="Tms Rmn"/>
                <w:sz w:val="12"/>
              </w:rPr>
              <w:t> </w:t>
            </w:r>
            <w:r w:rsidRPr="004046E7">
              <w:t>810</w:t>
            </w:r>
            <w:r w:rsidRPr="004046E7">
              <w:br/>
              <w:t>16</w:t>
            </w:r>
            <w:r w:rsidRPr="004046E7">
              <w:rPr>
                <w:rFonts w:ascii="Tms Rmn" w:hAnsi="Tms Rmn"/>
                <w:sz w:val="12"/>
              </w:rPr>
              <w:t> </w:t>
            </w:r>
            <w:r w:rsidRPr="004046E7">
              <w:t>810.5</w:t>
            </w:r>
            <w:r w:rsidRPr="004046E7">
              <w:br/>
              <w:t>16</w:t>
            </w:r>
            <w:r w:rsidRPr="004046E7">
              <w:rPr>
                <w:rFonts w:ascii="Tms Rmn" w:hAnsi="Tms Rmn"/>
                <w:sz w:val="12"/>
              </w:rPr>
              <w:t> </w:t>
            </w:r>
            <w:r w:rsidRPr="004046E7">
              <w:t>811</w:t>
            </w:r>
            <w:r w:rsidRPr="004046E7">
              <w:br/>
              <w:t>16</w:t>
            </w:r>
            <w:r w:rsidRPr="004046E7">
              <w:rPr>
                <w:rFonts w:ascii="Tms Rmn" w:hAnsi="Tms Rmn"/>
                <w:sz w:val="12"/>
              </w:rPr>
              <w:t> </w:t>
            </w:r>
            <w:r w:rsidRPr="004046E7">
              <w:t>811.5</w:t>
            </w:r>
          </w:p>
        </w:tc>
        <w:tc>
          <w:tcPr>
            <w:tcW w:w="1362" w:type="dxa"/>
            <w:tcBorders>
              <w:top w:val="single" w:sz="6" w:space="0" w:color="auto"/>
              <w:left w:val="single" w:sz="6" w:space="0" w:color="auto"/>
              <w:bottom w:val="single" w:sz="6" w:space="0" w:color="auto"/>
              <w:right w:val="single" w:sz="6" w:space="0" w:color="auto"/>
            </w:tcBorders>
          </w:tcPr>
          <w:p w14:paraId="3C3494A7"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686</w:t>
            </w:r>
            <w:r w:rsidRPr="004046E7">
              <w:br/>
              <w:t>16</w:t>
            </w:r>
            <w:r w:rsidRPr="004046E7">
              <w:rPr>
                <w:rFonts w:ascii="Tms Rmn" w:hAnsi="Tms Rmn"/>
                <w:sz w:val="12"/>
              </w:rPr>
              <w:t> </w:t>
            </w:r>
            <w:r w:rsidRPr="004046E7">
              <w:t>686.5</w:t>
            </w:r>
            <w:r w:rsidRPr="004046E7">
              <w:br/>
              <w:t>16</w:t>
            </w:r>
            <w:r w:rsidRPr="004046E7">
              <w:rPr>
                <w:rFonts w:ascii="Tms Rmn" w:hAnsi="Tms Rmn"/>
                <w:sz w:val="12"/>
              </w:rPr>
              <w:t> </w:t>
            </w:r>
            <w:r w:rsidRPr="004046E7">
              <w:t>687</w:t>
            </w:r>
            <w:r w:rsidRPr="004046E7">
              <w:br/>
              <w:t>16</w:t>
            </w:r>
            <w:r w:rsidRPr="004046E7">
              <w:rPr>
                <w:rFonts w:ascii="Tms Rmn" w:hAnsi="Tms Rmn"/>
                <w:sz w:val="12"/>
              </w:rPr>
              <w:t> </w:t>
            </w:r>
            <w:r w:rsidRPr="004046E7">
              <w:t>687.5</w:t>
            </w:r>
            <w:r w:rsidRPr="004046E7">
              <w:br/>
              <w:t>16</w:t>
            </w:r>
            <w:r w:rsidRPr="004046E7">
              <w:rPr>
                <w:rFonts w:ascii="Tms Rmn" w:hAnsi="Tms Rmn"/>
                <w:sz w:val="12"/>
              </w:rPr>
              <w:t> </w:t>
            </w:r>
            <w:r w:rsidRPr="004046E7">
              <w:t>688</w:t>
            </w:r>
          </w:p>
        </w:tc>
        <w:tc>
          <w:tcPr>
            <w:tcW w:w="1362" w:type="dxa"/>
            <w:tcBorders>
              <w:top w:val="single" w:sz="6" w:space="0" w:color="auto"/>
              <w:left w:val="nil"/>
              <w:bottom w:val="single" w:sz="6" w:space="0" w:color="auto"/>
              <w:right w:val="single" w:sz="6" w:space="0" w:color="auto"/>
            </w:tcBorders>
          </w:tcPr>
          <w:p w14:paraId="4837A016" w14:textId="77777777" w:rsidR="00E240A1" w:rsidRPr="004046E7" w:rsidRDefault="004360CE" w:rsidP="00496979">
            <w:pPr>
              <w:pStyle w:val="Tabletext"/>
              <w:tabs>
                <w:tab w:val="clear" w:pos="284"/>
              </w:tabs>
              <w:spacing w:before="80" w:after="80" w:line="200" w:lineRule="exact"/>
              <w:ind w:left="230" w:firstLine="14"/>
            </w:pPr>
            <w:r w:rsidRPr="004046E7">
              <w:br/>
              <w:t>19</w:t>
            </w:r>
            <w:r w:rsidRPr="004046E7">
              <w:rPr>
                <w:rFonts w:ascii="Tms Rmn" w:hAnsi="Tms Rmn"/>
                <w:sz w:val="12"/>
              </w:rPr>
              <w:t> </w:t>
            </w:r>
            <w:r w:rsidRPr="004046E7">
              <w:t>684</w:t>
            </w:r>
            <w:r w:rsidRPr="004046E7">
              <w:br/>
              <w:t>19</w:t>
            </w:r>
            <w:r w:rsidRPr="004046E7">
              <w:rPr>
                <w:rFonts w:ascii="Tms Rmn" w:hAnsi="Tms Rmn"/>
                <w:sz w:val="12"/>
              </w:rPr>
              <w:t> </w:t>
            </w:r>
            <w:r w:rsidRPr="004046E7">
              <w:t>684.5</w:t>
            </w:r>
            <w:r w:rsidRPr="004046E7">
              <w:br/>
              <w:t>19</w:t>
            </w:r>
            <w:r w:rsidRPr="004046E7">
              <w:rPr>
                <w:rFonts w:ascii="Tms Rmn" w:hAnsi="Tms Rmn"/>
                <w:sz w:val="12"/>
              </w:rPr>
              <w:t> </w:t>
            </w:r>
            <w:r w:rsidRPr="004046E7">
              <w:t>685</w:t>
            </w:r>
            <w:r w:rsidRPr="004046E7">
              <w:br/>
              <w:t>19</w:t>
            </w:r>
            <w:r w:rsidRPr="004046E7">
              <w:rPr>
                <w:rFonts w:ascii="Tms Rmn" w:hAnsi="Tms Rmn"/>
                <w:sz w:val="12"/>
              </w:rPr>
              <w:t> </w:t>
            </w:r>
            <w:r w:rsidRPr="004046E7">
              <w:t>685.5</w:t>
            </w:r>
          </w:p>
        </w:tc>
        <w:tc>
          <w:tcPr>
            <w:tcW w:w="1365" w:type="dxa"/>
            <w:tcBorders>
              <w:top w:val="single" w:sz="6" w:space="0" w:color="auto"/>
              <w:left w:val="nil"/>
              <w:bottom w:val="single" w:sz="6" w:space="0" w:color="auto"/>
              <w:right w:val="single" w:sz="6" w:space="0" w:color="auto"/>
            </w:tcBorders>
          </w:tcPr>
          <w:p w14:paraId="19054888" w14:textId="77777777" w:rsidR="00E240A1" w:rsidRPr="004046E7" w:rsidRDefault="004360CE" w:rsidP="00496979">
            <w:pPr>
              <w:pStyle w:val="Tabletext"/>
              <w:tabs>
                <w:tab w:val="clear" w:pos="284"/>
              </w:tabs>
              <w:spacing w:before="80" w:after="80" w:line="200" w:lineRule="exact"/>
              <w:ind w:left="230" w:firstLine="14"/>
            </w:pPr>
            <w:r w:rsidRPr="004046E7">
              <w:br/>
              <w:t>18</w:t>
            </w:r>
            <w:r w:rsidRPr="004046E7">
              <w:rPr>
                <w:rFonts w:ascii="Tms Rmn" w:hAnsi="Tms Rmn"/>
                <w:sz w:val="12"/>
              </w:rPr>
              <w:t> </w:t>
            </w:r>
            <w:r w:rsidRPr="004046E7">
              <w:t>873.5</w:t>
            </w:r>
            <w:r w:rsidRPr="004046E7">
              <w:br/>
              <w:t>18</w:t>
            </w:r>
            <w:r w:rsidRPr="004046E7">
              <w:rPr>
                <w:rFonts w:ascii="Tms Rmn" w:hAnsi="Tms Rmn"/>
                <w:sz w:val="12"/>
              </w:rPr>
              <w:t> </w:t>
            </w:r>
            <w:r w:rsidRPr="004046E7">
              <w:t>874</w:t>
            </w:r>
            <w:r w:rsidRPr="004046E7">
              <w:br/>
              <w:t>18</w:t>
            </w:r>
            <w:r w:rsidRPr="004046E7">
              <w:rPr>
                <w:rFonts w:ascii="Tms Rmn" w:hAnsi="Tms Rmn"/>
                <w:sz w:val="12"/>
              </w:rPr>
              <w:t> </w:t>
            </w:r>
            <w:r w:rsidRPr="004046E7">
              <w:t>874.5</w:t>
            </w:r>
            <w:r w:rsidRPr="004046E7">
              <w:br/>
              <w:t>18</w:t>
            </w:r>
            <w:r w:rsidRPr="004046E7">
              <w:rPr>
                <w:rFonts w:ascii="Tms Rmn" w:hAnsi="Tms Rmn"/>
                <w:sz w:val="12"/>
              </w:rPr>
              <w:t> </w:t>
            </w:r>
            <w:r w:rsidRPr="004046E7">
              <w:t>875</w:t>
            </w:r>
          </w:p>
        </w:tc>
      </w:tr>
      <w:tr w:rsidR="00496979" w:rsidRPr="004046E7" w14:paraId="5A0C66F3" w14:textId="77777777" w:rsidTr="00496979">
        <w:trPr>
          <w:cantSplit/>
          <w:jc w:val="center"/>
        </w:trPr>
        <w:tc>
          <w:tcPr>
            <w:tcW w:w="1134" w:type="dxa"/>
            <w:tcBorders>
              <w:left w:val="single" w:sz="6" w:space="0" w:color="auto"/>
            </w:tcBorders>
          </w:tcPr>
          <w:p w14:paraId="2458862E" w14:textId="77777777" w:rsidR="00E240A1" w:rsidRPr="004046E7" w:rsidRDefault="004360CE" w:rsidP="00496979">
            <w:pPr>
              <w:pStyle w:val="Tabletext"/>
              <w:spacing w:before="80" w:after="80" w:line="200" w:lineRule="exact"/>
              <w:jc w:val="center"/>
            </w:pPr>
            <w:r w:rsidRPr="004046E7">
              <w:t>11</w:t>
            </w:r>
            <w:r w:rsidRPr="004046E7">
              <w:br/>
              <w:t>12</w:t>
            </w:r>
            <w:r w:rsidRPr="004046E7">
              <w:br/>
              <w:t>13</w:t>
            </w:r>
            <w:r w:rsidRPr="004046E7">
              <w:br/>
              <w:t>14</w:t>
            </w:r>
            <w:r w:rsidRPr="004046E7">
              <w:br/>
              <w:t>15</w:t>
            </w:r>
          </w:p>
        </w:tc>
        <w:tc>
          <w:tcPr>
            <w:tcW w:w="1361" w:type="dxa"/>
            <w:tcBorders>
              <w:top w:val="single" w:sz="6" w:space="0" w:color="auto"/>
              <w:left w:val="single" w:sz="6" w:space="0" w:color="auto"/>
              <w:bottom w:val="single" w:sz="6" w:space="0" w:color="auto"/>
            </w:tcBorders>
          </w:tcPr>
          <w:p w14:paraId="73204822"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584.5</w:t>
            </w:r>
            <w:r w:rsidRPr="004046E7">
              <w:br/>
              <w:t>12</w:t>
            </w:r>
            <w:r w:rsidRPr="004046E7">
              <w:rPr>
                <w:rFonts w:ascii="Tms Rmn" w:hAnsi="Tms Rmn"/>
                <w:sz w:val="12"/>
              </w:rPr>
              <w:t> </w:t>
            </w:r>
            <w:r w:rsidRPr="004046E7">
              <w:t>585</w:t>
            </w:r>
            <w:r w:rsidRPr="004046E7">
              <w:br/>
              <w:t>12</w:t>
            </w:r>
            <w:r w:rsidRPr="004046E7">
              <w:rPr>
                <w:rFonts w:ascii="Tms Rmn" w:hAnsi="Tms Rmn"/>
                <w:sz w:val="12"/>
              </w:rPr>
              <w:t> </w:t>
            </w:r>
            <w:r w:rsidRPr="004046E7">
              <w:t>585.5</w:t>
            </w:r>
            <w:r w:rsidRPr="004046E7">
              <w:br/>
              <w:t>12</w:t>
            </w:r>
            <w:r w:rsidRPr="004046E7">
              <w:rPr>
                <w:rFonts w:ascii="Tms Rmn" w:hAnsi="Tms Rmn"/>
                <w:sz w:val="12"/>
              </w:rPr>
              <w:t> </w:t>
            </w:r>
            <w:r w:rsidRPr="004046E7">
              <w:t>586</w:t>
            </w:r>
            <w:r w:rsidRPr="004046E7">
              <w:br/>
              <w:t>12</w:t>
            </w:r>
            <w:r w:rsidRPr="004046E7">
              <w:rPr>
                <w:rFonts w:ascii="Tms Rmn" w:hAnsi="Tms Rmn"/>
                <w:sz w:val="12"/>
              </w:rPr>
              <w:t> </w:t>
            </w:r>
            <w:r w:rsidRPr="004046E7">
              <w:t>586.5</w:t>
            </w:r>
          </w:p>
        </w:tc>
        <w:tc>
          <w:tcPr>
            <w:tcW w:w="1362" w:type="dxa"/>
            <w:tcBorders>
              <w:top w:val="single" w:sz="6" w:space="0" w:color="auto"/>
              <w:left w:val="single" w:sz="6" w:space="0" w:color="auto"/>
              <w:bottom w:val="single" w:sz="6" w:space="0" w:color="auto"/>
            </w:tcBorders>
          </w:tcPr>
          <w:p w14:paraId="387C2DBF"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482</w:t>
            </w:r>
            <w:r w:rsidRPr="004046E7">
              <w:br/>
              <w:t>12</w:t>
            </w:r>
            <w:r w:rsidRPr="004046E7">
              <w:rPr>
                <w:rFonts w:ascii="Tms Rmn" w:hAnsi="Tms Rmn"/>
                <w:sz w:val="12"/>
              </w:rPr>
              <w:t> </w:t>
            </w:r>
            <w:r w:rsidRPr="004046E7">
              <w:t>482.5</w:t>
            </w:r>
            <w:r w:rsidRPr="004046E7">
              <w:br/>
              <w:t>12</w:t>
            </w:r>
            <w:r w:rsidRPr="004046E7">
              <w:rPr>
                <w:rFonts w:ascii="Tms Rmn" w:hAnsi="Tms Rmn"/>
                <w:sz w:val="12"/>
              </w:rPr>
              <w:t> </w:t>
            </w:r>
            <w:r w:rsidRPr="004046E7">
              <w:t>483</w:t>
            </w:r>
            <w:r w:rsidRPr="004046E7">
              <w:br/>
              <w:t>12</w:t>
            </w:r>
            <w:r w:rsidRPr="004046E7">
              <w:rPr>
                <w:rFonts w:ascii="Tms Rmn" w:hAnsi="Tms Rmn"/>
                <w:sz w:val="12"/>
              </w:rPr>
              <w:t> </w:t>
            </w:r>
            <w:r w:rsidRPr="004046E7">
              <w:t>483.5</w:t>
            </w:r>
            <w:r w:rsidRPr="004046E7">
              <w:br/>
              <w:t>12</w:t>
            </w:r>
            <w:r w:rsidRPr="004046E7">
              <w:rPr>
                <w:rFonts w:ascii="Tms Rmn" w:hAnsi="Tms Rmn"/>
                <w:sz w:val="12"/>
              </w:rPr>
              <w:t> </w:t>
            </w:r>
            <w:r w:rsidRPr="004046E7">
              <w:t>484</w:t>
            </w:r>
          </w:p>
        </w:tc>
        <w:tc>
          <w:tcPr>
            <w:tcW w:w="1362" w:type="dxa"/>
            <w:tcBorders>
              <w:top w:val="single" w:sz="6" w:space="0" w:color="auto"/>
              <w:left w:val="single" w:sz="6" w:space="0" w:color="auto"/>
              <w:bottom w:val="single" w:sz="6" w:space="0" w:color="auto"/>
              <w:right w:val="single" w:sz="6" w:space="0" w:color="auto"/>
            </w:tcBorders>
          </w:tcPr>
          <w:p w14:paraId="0EF3D9B9"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812</w:t>
            </w:r>
            <w:r w:rsidRPr="004046E7">
              <w:br/>
              <w:t>16</w:t>
            </w:r>
            <w:r w:rsidRPr="004046E7">
              <w:rPr>
                <w:rFonts w:ascii="Tms Rmn" w:hAnsi="Tms Rmn"/>
                <w:sz w:val="12"/>
              </w:rPr>
              <w:t> </w:t>
            </w:r>
            <w:r w:rsidRPr="004046E7">
              <w:t>812.5</w:t>
            </w:r>
            <w:r w:rsidRPr="004046E7">
              <w:br/>
              <w:t>16</w:t>
            </w:r>
            <w:r w:rsidRPr="004046E7">
              <w:rPr>
                <w:rFonts w:ascii="Tms Rmn" w:hAnsi="Tms Rmn"/>
                <w:sz w:val="12"/>
              </w:rPr>
              <w:t> </w:t>
            </w:r>
            <w:r w:rsidRPr="004046E7">
              <w:t>813</w:t>
            </w:r>
            <w:r w:rsidRPr="004046E7">
              <w:br/>
              <w:t>16</w:t>
            </w:r>
            <w:r w:rsidRPr="004046E7">
              <w:rPr>
                <w:rFonts w:ascii="Tms Rmn" w:hAnsi="Tms Rmn"/>
                <w:sz w:val="12"/>
              </w:rPr>
              <w:t> </w:t>
            </w:r>
            <w:r w:rsidRPr="004046E7">
              <w:t>813.5</w:t>
            </w:r>
            <w:r w:rsidRPr="004046E7">
              <w:br/>
              <w:t>16</w:t>
            </w:r>
            <w:r w:rsidRPr="004046E7">
              <w:rPr>
                <w:rFonts w:ascii="Tms Rmn" w:hAnsi="Tms Rmn"/>
                <w:sz w:val="12"/>
              </w:rPr>
              <w:t> </w:t>
            </w:r>
            <w:r w:rsidRPr="004046E7">
              <w:t>814</w:t>
            </w:r>
          </w:p>
        </w:tc>
        <w:tc>
          <w:tcPr>
            <w:tcW w:w="1362" w:type="dxa"/>
            <w:tcBorders>
              <w:top w:val="single" w:sz="6" w:space="0" w:color="auto"/>
              <w:left w:val="single" w:sz="6" w:space="0" w:color="auto"/>
              <w:bottom w:val="single" w:sz="6" w:space="0" w:color="auto"/>
              <w:right w:val="single" w:sz="6" w:space="0" w:color="auto"/>
            </w:tcBorders>
          </w:tcPr>
          <w:p w14:paraId="3BF43FCF"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688.5</w:t>
            </w:r>
            <w:r w:rsidRPr="004046E7">
              <w:br/>
              <w:t>16</w:t>
            </w:r>
            <w:r w:rsidRPr="004046E7">
              <w:rPr>
                <w:rFonts w:ascii="Tms Rmn" w:hAnsi="Tms Rmn"/>
                <w:sz w:val="12"/>
              </w:rPr>
              <w:t> </w:t>
            </w:r>
            <w:r w:rsidRPr="004046E7">
              <w:t>689</w:t>
            </w:r>
            <w:r w:rsidRPr="004046E7">
              <w:br/>
              <w:t>16</w:t>
            </w:r>
            <w:r w:rsidRPr="004046E7">
              <w:rPr>
                <w:rFonts w:ascii="Tms Rmn" w:hAnsi="Tms Rmn"/>
                <w:sz w:val="12"/>
              </w:rPr>
              <w:t> </w:t>
            </w:r>
            <w:r w:rsidRPr="004046E7">
              <w:t>689.5</w:t>
            </w:r>
            <w:r w:rsidRPr="004046E7">
              <w:br/>
              <w:t>16</w:t>
            </w:r>
            <w:r w:rsidRPr="004046E7">
              <w:rPr>
                <w:rFonts w:ascii="Tms Rmn" w:hAnsi="Tms Rmn"/>
                <w:sz w:val="12"/>
              </w:rPr>
              <w:t> </w:t>
            </w:r>
            <w:r w:rsidRPr="004046E7">
              <w:t>690</w:t>
            </w:r>
            <w:r w:rsidRPr="004046E7">
              <w:br/>
              <w:t>16</w:t>
            </w:r>
            <w:r w:rsidRPr="004046E7">
              <w:rPr>
                <w:rFonts w:ascii="Tms Rmn" w:hAnsi="Tms Rmn"/>
                <w:sz w:val="12"/>
              </w:rPr>
              <w:t> </w:t>
            </w:r>
            <w:r w:rsidRPr="004046E7">
              <w:t>690.5</w:t>
            </w:r>
          </w:p>
        </w:tc>
        <w:tc>
          <w:tcPr>
            <w:tcW w:w="1362" w:type="dxa"/>
            <w:tcBorders>
              <w:top w:val="single" w:sz="6" w:space="0" w:color="auto"/>
              <w:left w:val="nil"/>
              <w:bottom w:val="single" w:sz="6" w:space="0" w:color="auto"/>
              <w:right w:val="single" w:sz="6" w:space="0" w:color="auto"/>
            </w:tcBorders>
          </w:tcPr>
          <w:p w14:paraId="2440CB7B" w14:textId="77777777" w:rsidR="00E240A1" w:rsidRPr="004046E7" w:rsidRDefault="004360CE" w:rsidP="00496979">
            <w:pPr>
              <w:pStyle w:val="Tabletext"/>
              <w:tabs>
                <w:tab w:val="clear" w:pos="284"/>
              </w:tabs>
              <w:spacing w:before="80" w:after="80" w:line="200" w:lineRule="exact"/>
              <w:ind w:left="230" w:firstLine="14"/>
            </w:pPr>
            <w:r w:rsidRPr="004046E7">
              <w:t>19</w:t>
            </w:r>
            <w:r w:rsidRPr="004046E7">
              <w:rPr>
                <w:rFonts w:ascii="Tms Rmn" w:hAnsi="Tms Rmn"/>
                <w:sz w:val="12"/>
              </w:rPr>
              <w:t> </w:t>
            </w:r>
            <w:r w:rsidRPr="004046E7">
              <w:t>686</w:t>
            </w:r>
            <w:r w:rsidRPr="004046E7">
              <w:br/>
              <w:t>19</w:t>
            </w:r>
            <w:r w:rsidRPr="004046E7">
              <w:rPr>
                <w:rFonts w:ascii="Tms Rmn" w:hAnsi="Tms Rmn"/>
                <w:sz w:val="12"/>
              </w:rPr>
              <w:t> </w:t>
            </w:r>
            <w:r w:rsidRPr="004046E7">
              <w:t>686.5</w:t>
            </w:r>
            <w:r w:rsidRPr="004046E7">
              <w:br/>
              <w:t>19</w:t>
            </w:r>
            <w:r w:rsidRPr="004046E7">
              <w:rPr>
                <w:rFonts w:ascii="Tms Rmn" w:hAnsi="Tms Rmn"/>
                <w:sz w:val="12"/>
              </w:rPr>
              <w:t> </w:t>
            </w:r>
            <w:r w:rsidRPr="004046E7">
              <w:t>687</w:t>
            </w:r>
            <w:r w:rsidRPr="004046E7">
              <w:br/>
              <w:t>19</w:t>
            </w:r>
            <w:r w:rsidRPr="004046E7">
              <w:rPr>
                <w:rFonts w:ascii="Tms Rmn" w:hAnsi="Tms Rmn"/>
                <w:sz w:val="12"/>
              </w:rPr>
              <w:t> </w:t>
            </w:r>
            <w:r w:rsidRPr="004046E7">
              <w:t>687.5</w:t>
            </w:r>
            <w:r w:rsidRPr="004046E7">
              <w:br/>
              <w:t>19</w:t>
            </w:r>
            <w:r w:rsidRPr="004046E7">
              <w:rPr>
                <w:rFonts w:ascii="Tms Rmn" w:hAnsi="Tms Rmn"/>
                <w:sz w:val="12"/>
              </w:rPr>
              <w:t> </w:t>
            </w:r>
            <w:r w:rsidRPr="004046E7">
              <w:t>688</w:t>
            </w:r>
          </w:p>
        </w:tc>
        <w:tc>
          <w:tcPr>
            <w:tcW w:w="1365" w:type="dxa"/>
            <w:tcBorders>
              <w:top w:val="single" w:sz="6" w:space="0" w:color="auto"/>
              <w:left w:val="nil"/>
              <w:bottom w:val="single" w:sz="6" w:space="0" w:color="auto"/>
              <w:right w:val="single" w:sz="6" w:space="0" w:color="auto"/>
            </w:tcBorders>
          </w:tcPr>
          <w:p w14:paraId="64CAFB02" w14:textId="77777777" w:rsidR="00E240A1" w:rsidRPr="004046E7" w:rsidRDefault="004360CE" w:rsidP="00496979">
            <w:pPr>
              <w:pStyle w:val="Tabletext"/>
              <w:tabs>
                <w:tab w:val="clear" w:pos="284"/>
              </w:tabs>
              <w:spacing w:before="80" w:after="80" w:line="200" w:lineRule="exact"/>
              <w:ind w:left="230" w:firstLine="14"/>
            </w:pPr>
            <w:r w:rsidRPr="004046E7">
              <w:t>18</w:t>
            </w:r>
            <w:r w:rsidRPr="004046E7">
              <w:rPr>
                <w:rFonts w:ascii="Tms Rmn" w:hAnsi="Tms Rmn"/>
                <w:sz w:val="12"/>
              </w:rPr>
              <w:t> </w:t>
            </w:r>
            <w:r w:rsidRPr="004046E7">
              <w:t>875.5</w:t>
            </w:r>
            <w:r w:rsidRPr="004046E7">
              <w:br/>
              <w:t>18</w:t>
            </w:r>
            <w:r w:rsidRPr="004046E7">
              <w:rPr>
                <w:rFonts w:ascii="Tms Rmn" w:hAnsi="Tms Rmn"/>
                <w:sz w:val="12"/>
              </w:rPr>
              <w:t> </w:t>
            </w:r>
            <w:r w:rsidRPr="004046E7">
              <w:t>876</w:t>
            </w:r>
            <w:r w:rsidRPr="004046E7">
              <w:br/>
              <w:t>18</w:t>
            </w:r>
            <w:r w:rsidRPr="004046E7">
              <w:rPr>
                <w:rFonts w:ascii="Tms Rmn" w:hAnsi="Tms Rmn"/>
                <w:sz w:val="12"/>
              </w:rPr>
              <w:t> </w:t>
            </w:r>
            <w:r w:rsidRPr="004046E7">
              <w:t>876.5</w:t>
            </w:r>
            <w:r w:rsidRPr="004046E7">
              <w:br/>
              <w:t>18</w:t>
            </w:r>
            <w:r w:rsidRPr="004046E7">
              <w:rPr>
                <w:rFonts w:ascii="Tms Rmn" w:hAnsi="Tms Rmn"/>
                <w:sz w:val="12"/>
              </w:rPr>
              <w:t> </w:t>
            </w:r>
            <w:r w:rsidRPr="004046E7">
              <w:t>877</w:t>
            </w:r>
            <w:r w:rsidRPr="004046E7">
              <w:br/>
              <w:t>18</w:t>
            </w:r>
            <w:r w:rsidRPr="004046E7">
              <w:rPr>
                <w:rFonts w:ascii="Tms Rmn" w:hAnsi="Tms Rmn"/>
                <w:sz w:val="12"/>
              </w:rPr>
              <w:t> </w:t>
            </w:r>
            <w:r w:rsidRPr="004046E7">
              <w:t>877.5</w:t>
            </w:r>
          </w:p>
        </w:tc>
      </w:tr>
      <w:tr w:rsidR="00496979" w:rsidRPr="004046E7" w14:paraId="5A982DB6" w14:textId="77777777" w:rsidTr="00496979">
        <w:trPr>
          <w:cantSplit/>
          <w:jc w:val="center"/>
        </w:trPr>
        <w:tc>
          <w:tcPr>
            <w:tcW w:w="1134" w:type="dxa"/>
            <w:tcBorders>
              <w:left w:val="single" w:sz="6" w:space="0" w:color="auto"/>
            </w:tcBorders>
          </w:tcPr>
          <w:p w14:paraId="28D64F59" w14:textId="77777777" w:rsidR="00E240A1" w:rsidRPr="004046E7" w:rsidRDefault="004360CE" w:rsidP="00496979">
            <w:pPr>
              <w:pStyle w:val="Tabletext"/>
              <w:spacing w:before="80" w:after="80" w:line="200" w:lineRule="exact"/>
              <w:jc w:val="center"/>
            </w:pPr>
            <w:r w:rsidRPr="004046E7">
              <w:lastRenderedPageBreak/>
              <w:t>16</w:t>
            </w:r>
            <w:r w:rsidRPr="004046E7">
              <w:br/>
              <w:t>17</w:t>
            </w:r>
            <w:r w:rsidRPr="004046E7">
              <w:br/>
              <w:t>18</w:t>
            </w:r>
            <w:r w:rsidRPr="004046E7">
              <w:br/>
              <w:t>19</w:t>
            </w:r>
            <w:r w:rsidRPr="004046E7">
              <w:br/>
              <w:t>20</w:t>
            </w:r>
          </w:p>
        </w:tc>
        <w:tc>
          <w:tcPr>
            <w:tcW w:w="1361" w:type="dxa"/>
            <w:tcBorders>
              <w:top w:val="single" w:sz="6" w:space="0" w:color="auto"/>
              <w:left w:val="single" w:sz="6" w:space="0" w:color="auto"/>
              <w:bottom w:val="single" w:sz="6" w:space="0" w:color="auto"/>
            </w:tcBorders>
          </w:tcPr>
          <w:p w14:paraId="40AEBF5B"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587</w:t>
            </w:r>
            <w:r w:rsidRPr="004046E7">
              <w:br/>
              <w:t>12</w:t>
            </w:r>
            <w:r w:rsidRPr="004046E7">
              <w:rPr>
                <w:rFonts w:ascii="Tms Rmn" w:hAnsi="Tms Rmn"/>
                <w:sz w:val="12"/>
              </w:rPr>
              <w:t> </w:t>
            </w:r>
            <w:r w:rsidRPr="004046E7">
              <w:t>587.5</w:t>
            </w:r>
            <w:r w:rsidRPr="004046E7">
              <w:br/>
              <w:t>12</w:t>
            </w:r>
            <w:r w:rsidRPr="004046E7">
              <w:rPr>
                <w:rFonts w:ascii="Tms Rmn" w:hAnsi="Tms Rmn"/>
                <w:sz w:val="12"/>
              </w:rPr>
              <w:t> </w:t>
            </w:r>
            <w:r w:rsidRPr="004046E7">
              <w:t>588</w:t>
            </w:r>
            <w:r w:rsidRPr="004046E7">
              <w:br/>
              <w:t>12</w:t>
            </w:r>
            <w:r w:rsidRPr="004046E7">
              <w:rPr>
                <w:rFonts w:ascii="Tms Rmn" w:hAnsi="Tms Rmn"/>
                <w:sz w:val="12"/>
              </w:rPr>
              <w:t> </w:t>
            </w:r>
            <w:r w:rsidRPr="004046E7">
              <w:t>588.5</w:t>
            </w:r>
            <w:r w:rsidRPr="004046E7">
              <w:br/>
              <w:t>12</w:t>
            </w:r>
            <w:r w:rsidRPr="004046E7">
              <w:rPr>
                <w:rFonts w:ascii="Tms Rmn" w:hAnsi="Tms Rmn"/>
                <w:sz w:val="12"/>
              </w:rPr>
              <w:t> </w:t>
            </w:r>
            <w:r w:rsidRPr="004046E7">
              <w:t>589</w:t>
            </w:r>
          </w:p>
        </w:tc>
        <w:tc>
          <w:tcPr>
            <w:tcW w:w="1362" w:type="dxa"/>
            <w:tcBorders>
              <w:top w:val="single" w:sz="6" w:space="0" w:color="auto"/>
              <w:left w:val="single" w:sz="6" w:space="0" w:color="auto"/>
              <w:bottom w:val="single" w:sz="6" w:space="0" w:color="auto"/>
            </w:tcBorders>
          </w:tcPr>
          <w:p w14:paraId="0AEFDE7A"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484.5</w:t>
            </w:r>
            <w:r w:rsidRPr="004046E7">
              <w:br/>
              <w:t>12</w:t>
            </w:r>
            <w:r w:rsidRPr="004046E7">
              <w:rPr>
                <w:rFonts w:ascii="Tms Rmn" w:hAnsi="Tms Rmn"/>
                <w:sz w:val="12"/>
              </w:rPr>
              <w:t> </w:t>
            </w:r>
            <w:r w:rsidRPr="004046E7">
              <w:t>485</w:t>
            </w:r>
            <w:r w:rsidRPr="004046E7">
              <w:br/>
              <w:t>12</w:t>
            </w:r>
            <w:r w:rsidRPr="004046E7">
              <w:rPr>
                <w:rFonts w:ascii="Tms Rmn" w:hAnsi="Tms Rmn"/>
                <w:sz w:val="12"/>
              </w:rPr>
              <w:t> </w:t>
            </w:r>
            <w:r w:rsidRPr="004046E7">
              <w:t>485.5</w:t>
            </w:r>
            <w:r w:rsidRPr="004046E7">
              <w:br/>
              <w:t>12</w:t>
            </w:r>
            <w:r w:rsidRPr="004046E7">
              <w:rPr>
                <w:rFonts w:ascii="Tms Rmn" w:hAnsi="Tms Rmn"/>
                <w:sz w:val="12"/>
              </w:rPr>
              <w:t> </w:t>
            </w:r>
            <w:r w:rsidRPr="004046E7">
              <w:t>486</w:t>
            </w:r>
            <w:r w:rsidRPr="004046E7">
              <w:br/>
              <w:t>12</w:t>
            </w:r>
            <w:r w:rsidRPr="004046E7">
              <w:rPr>
                <w:rFonts w:ascii="Tms Rmn" w:hAnsi="Tms Rmn"/>
                <w:sz w:val="12"/>
              </w:rPr>
              <w:t> </w:t>
            </w:r>
            <w:r w:rsidRPr="004046E7">
              <w:t>486.5</w:t>
            </w:r>
          </w:p>
        </w:tc>
        <w:tc>
          <w:tcPr>
            <w:tcW w:w="1362" w:type="dxa"/>
            <w:tcBorders>
              <w:top w:val="single" w:sz="6" w:space="0" w:color="auto"/>
              <w:left w:val="single" w:sz="6" w:space="0" w:color="auto"/>
              <w:bottom w:val="single" w:sz="6" w:space="0" w:color="auto"/>
              <w:right w:val="single" w:sz="6" w:space="0" w:color="auto"/>
            </w:tcBorders>
          </w:tcPr>
          <w:p w14:paraId="2F36AEAF"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814.5</w:t>
            </w:r>
            <w:r w:rsidRPr="004046E7">
              <w:br/>
              <w:t>16</w:t>
            </w:r>
            <w:r w:rsidRPr="004046E7">
              <w:rPr>
                <w:rFonts w:ascii="Tms Rmn" w:hAnsi="Tms Rmn"/>
                <w:sz w:val="12"/>
              </w:rPr>
              <w:t> </w:t>
            </w:r>
            <w:r w:rsidRPr="004046E7">
              <w:t>815</w:t>
            </w:r>
            <w:r w:rsidRPr="004046E7">
              <w:br/>
              <w:t>16</w:t>
            </w:r>
            <w:r w:rsidRPr="004046E7">
              <w:rPr>
                <w:rFonts w:ascii="Tms Rmn" w:hAnsi="Tms Rmn"/>
                <w:sz w:val="12"/>
              </w:rPr>
              <w:t> </w:t>
            </w:r>
            <w:r w:rsidRPr="004046E7">
              <w:t>815.5</w:t>
            </w:r>
            <w:r w:rsidRPr="004046E7">
              <w:br/>
              <w:t>16</w:t>
            </w:r>
            <w:r w:rsidRPr="004046E7">
              <w:rPr>
                <w:rFonts w:ascii="Tms Rmn" w:hAnsi="Tms Rmn"/>
                <w:sz w:val="12"/>
              </w:rPr>
              <w:t> </w:t>
            </w:r>
            <w:r w:rsidRPr="004046E7">
              <w:t>816</w:t>
            </w:r>
            <w:r w:rsidRPr="004046E7">
              <w:br/>
              <w:t>16</w:t>
            </w:r>
            <w:r w:rsidRPr="004046E7">
              <w:rPr>
                <w:rFonts w:ascii="Tms Rmn" w:hAnsi="Tms Rmn"/>
                <w:sz w:val="12"/>
              </w:rPr>
              <w:t> </w:t>
            </w:r>
            <w:r w:rsidRPr="004046E7">
              <w:t>816.5</w:t>
            </w:r>
          </w:p>
        </w:tc>
        <w:tc>
          <w:tcPr>
            <w:tcW w:w="1362" w:type="dxa"/>
            <w:tcBorders>
              <w:top w:val="single" w:sz="6" w:space="0" w:color="auto"/>
              <w:left w:val="single" w:sz="6" w:space="0" w:color="auto"/>
              <w:bottom w:val="single" w:sz="6" w:space="0" w:color="auto"/>
              <w:right w:val="single" w:sz="6" w:space="0" w:color="auto"/>
            </w:tcBorders>
          </w:tcPr>
          <w:p w14:paraId="5FD84A89"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691</w:t>
            </w:r>
            <w:r w:rsidRPr="004046E7">
              <w:br/>
              <w:t>16</w:t>
            </w:r>
            <w:r w:rsidRPr="004046E7">
              <w:rPr>
                <w:rFonts w:ascii="Tms Rmn" w:hAnsi="Tms Rmn"/>
                <w:sz w:val="12"/>
              </w:rPr>
              <w:t> </w:t>
            </w:r>
            <w:r w:rsidRPr="004046E7">
              <w:t>691.5</w:t>
            </w:r>
            <w:r w:rsidRPr="004046E7">
              <w:br/>
              <w:t>16</w:t>
            </w:r>
            <w:r w:rsidRPr="004046E7">
              <w:rPr>
                <w:rFonts w:ascii="Tms Rmn" w:hAnsi="Tms Rmn"/>
                <w:sz w:val="12"/>
              </w:rPr>
              <w:t> </w:t>
            </w:r>
            <w:r w:rsidRPr="004046E7">
              <w:t>692</w:t>
            </w:r>
            <w:r w:rsidRPr="004046E7">
              <w:br/>
              <w:t>16</w:t>
            </w:r>
            <w:r w:rsidRPr="004046E7">
              <w:rPr>
                <w:rFonts w:ascii="Tms Rmn" w:hAnsi="Tms Rmn"/>
                <w:sz w:val="12"/>
              </w:rPr>
              <w:t> </w:t>
            </w:r>
            <w:r w:rsidRPr="004046E7">
              <w:t>692.5</w:t>
            </w:r>
            <w:r w:rsidRPr="004046E7">
              <w:br/>
              <w:t>16</w:t>
            </w:r>
            <w:r w:rsidRPr="004046E7">
              <w:rPr>
                <w:rFonts w:ascii="Tms Rmn" w:hAnsi="Tms Rmn"/>
                <w:sz w:val="12"/>
              </w:rPr>
              <w:t> </w:t>
            </w:r>
            <w:r w:rsidRPr="004046E7">
              <w:t>693</w:t>
            </w:r>
          </w:p>
        </w:tc>
        <w:tc>
          <w:tcPr>
            <w:tcW w:w="1362" w:type="dxa"/>
            <w:tcBorders>
              <w:top w:val="single" w:sz="6" w:space="0" w:color="auto"/>
              <w:left w:val="nil"/>
              <w:bottom w:val="single" w:sz="6" w:space="0" w:color="auto"/>
              <w:right w:val="single" w:sz="6" w:space="0" w:color="auto"/>
            </w:tcBorders>
          </w:tcPr>
          <w:p w14:paraId="07B0573E" w14:textId="77777777" w:rsidR="00E240A1" w:rsidRPr="004046E7" w:rsidRDefault="004360CE" w:rsidP="00496979">
            <w:pPr>
              <w:pStyle w:val="Tabletext"/>
              <w:tabs>
                <w:tab w:val="clear" w:pos="284"/>
              </w:tabs>
              <w:spacing w:before="80" w:after="80" w:line="200" w:lineRule="exact"/>
              <w:ind w:left="230" w:firstLine="14"/>
            </w:pPr>
            <w:r w:rsidRPr="004046E7">
              <w:t>19</w:t>
            </w:r>
            <w:r w:rsidRPr="004046E7">
              <w:rPr>
                <w:rFonts w:ascii="Tms Rmn" w:hAnsi="Tms Rmn"/>
                <w:sz w:val="12"/>
              </w:rPr>
              <w:t> </w:t>
            </w:r>
            <w:r w:rsidRPr="004046E7">
              <w:t>688.5</w:t>
            </w:r>
            <w:r w:rsidRPr="004046E7">
              <w:br/>
              <w:t>19</w:t>
            </w:r>
            <w:r w:rsidRPr="004046E7">
              <w:rPr>
                <w:rFonts w:ascii="Tms Rmn" w:hAnsi="Tms Rmn"/>
                <w:sz w:val="12"/>
              </w:rPr>
              <w:t> </w:t>
            </w:r>
            <w:r w:rsidRPr="004046E7">
              <w:t>689</w:t>
            </w:r>
            <w:r w:rsidRPr="004046E7">
              <w:br/>
              <w:t>19</w:t>
            </w:r>
            <w:r w:rsidRPr="004046E7">
              <w:rPr>
                <w:rFonts w:ascii="Tms Rmn" w:hAnsi="Tms Rmn"/>
                <w:sz w:val="12"/>
              </w:rPr>
              <w:t> </w:t>
            </w:r>
            <w:r w:rsidRPr="004046E7">
              <w:t>689.5</w:t>
            </w:r>
            <w:r w:rsidRPr="004046E7">
              <w:br/>
              <w:t>19</w:t>
            </w:r>
            <w:r w:rsidRPr="004046E7">
              <w:rPr>
                <w:rFonts w:ascii="Tms Rmn" w:hAnsi="Tms Rmn"/>
                <w:sz w:val="12"/>
              </w:rPr>
              <w:t> </w:t>
            </w:r>
            <w:r w:rsidRPr="004046E7">
              <w:t>690</w:t>
            </w:r>
            <w:r w:rsidRPr="004046E7">
              <w:br/>
              <w:t>19</w:t>
            </w:r>
            <w:r w:rsidRPr="004046E7">
              <w:rPr>
                <w:rFonts w:ascii="Tms Rmn" w:hAnsi="Tms Rmn"/>
                <w:sz w:val="12"/>
              </w:rPr>
              <w:t> </w:t>
            </w:r>
            <w:r w:rsidRPr="004046E7">
              <w:t>690.5</w:t>
            </w:r>
          </w:p>
        </w:tc>
        <w:tc>
          <w:tcPr>
            <w:tcW w:w="1365" w:type="dxa"/>
            <w:tcBorders>
              <w:top w:val="single" w:sz="6" w:space="0" w:color="auto"/>
              <w:left w:val="nil"/>
              <w:bottom w:val="single" w:sz="6" w:space="0" w:color="auto"/>
              <w:right w:val="single" w:sz="6" w:space="0" w:color="auto"/>
            </w:tcBorders>
          </w:tcPr>
          <w:p w14:paraId="130FA777" w14:textId="77777777" w:rsidR="00E240A1" w:rsidRPr="004046E7" w:rsidRDefault="004360CE" w:rsidP="00496979">
            <w:pPr>
              <w:pStyle w:val="Tabletext"/>
              <w:tabs>
                <w:tab w:val="clear" w:pos="284"/>
              </w:tabs>
              <w:spacing w:before="80" w:after="80" w:line="200" w:lineRule="exact"/>
              <w:ind w:left="230" w:firstLine="14"/>
            </w:pPr>
            <w:r w:rsidRPr="004046E7">
              <w:t>18</w:t>
            </w:r>
            <w:r w:rsidRPr="004046E7">
              <w:rPr>
                <w:rFonts w:ascii="Tms Rmn" w:hAnsi="Tms Rmn"/>
                <w:sz w:val="12"/>
              </w:rPr>
              <w:t> </w:t>
            </w:r>
            <w:r w:rsidRPr="004046E7">
              <w:t>878</w:t>
            </w:r>
            <w:r w:rsidRPr="004046E7">
              <w:br/>
              <w:t>18</w:t>
            </w:r>
            <w:r w:rsidRPr="004046E7">
              <w:rPr>
                <w:rFonts w:ascii="Tms Rmn" w:hAnsi="Tms Rmn"/>
                <w:sz w:val="12"/>
              </w:rPr>
              <w:t> </w:t>
            </w:r>
            <w:r w:rsidRPr="004046E7">
              <w:t>878.5</w:t>
            </w:r>
            <w:r w:rsidRPr="004046E7">
              <w:br/>
              <w:t>18</w:t>
            </w:r>
            <w:r w:rsidRPr="004046E7">
              <w:rPr>
                <w:rFonts w:ascii="Tms Rmn" w:hAnsi="Tms Rmn"/>
                <w:sz w:val="12"/>
              </w:rPr>
              <w:t> </w:t>
            </w:r>
            <w:r w:rsidRPr="004046E7">
              <w:t>879</w:t>
            </w:r>
            <w:r w:rsidRPr="004046E7">
              <w:br/>
              <w:t>18</w:t>
            </w:r>
            <w:r w:rsidRPr="004046E7">
              <w:rPr>
                <w:rFonts w:ascii="Tms Rmn" w:hAnsi="Tms Rmn"/>
                <w:sz w:val="12"/>
              </w:rPr>
              <w:t> </w:t>
            </w:r>
            <w:r w:rsidRPr="004046E7">
              <w:t>879.5</w:t>
            </w:r>
            <w:r w:rsidRPr="004046E7">
              <w:br/>
              <w:t>18</w:t>
            </w:r>
            <w:r w:rsidRPr="004046E7">
              <w:rPr>
                <w:rFonts w:ascii="Tms Rmn" w:hAnsi="Tms Rmn"/>
                <w:sz w:val="12"/>
              </w:rPr>
              <w:t> </w:t>
            </w:r>
            <w:r w:rsidRPr="004046E7">
              <w:t>880</w:t>
            </w:r>
          </w:p>
        </w:tc>
      </w:tr>
      <w:tr w:rsidR="00496979" w:rsidRPr="004046E7" w14:paraId="1B4C114E" w14:textId="77777777" w:rsidTr="00496979">
        <w:trPr>
          <w:cantSplit/>
          <w:jc w:val="center"/>
        </w:trPr>
        <w:tc>
          <w:tcPr>
            <w:tcW w:w="1134" w:type="dxa"/>
            <w:tcBorders>
              <w:left w:val="single" w:sz="6" w:space="0" w:color="auto"/>
            </w:tcBorders>
          </w:tcPr>
          <w:p w14:paraId="1B1E82C6" w14:textId="77777777" w:rsidR="00E240A1" w:rsidRPr="004046E7" w:rsidRDefault="004360CE" w:rsidP="00496979">
            <w:pPr>
              <w:pStyle w:val="Tabletext"/>
              <w:spacing w:before="80" w:after="80" w:line="200" w:lineRule="exact"/>
              <w:jc w:val="center"/>
            </w:pPr>
            <w:r w:rsidRPr="004046E7">
              <w:t>21</w:t>
            </w:r>
            <w:r w:rsidRPr="004046E7">
              <w:br/>
              <w:t>22</w:t>
            </w:r>
            <w:r w:rsidRPr="004046E7">
              <w:br/>
              <w:t>23</w:t>
            </w:r>
            <w:r w:rsidRPr="004046E7">
              <w:br/>
              <w:t>24</w:t>
            </w:r>
            <w:r w:rsidRPr="004046E7">
              <w:br/>
              <w:t>25</w:t>
            </w:r>
          </w:p>
        </w:tc>
        <w:tc>
          <w:tcPr>
            <w:tcW w:w="1361" w:type="dxa"/>
            <w:tcBorders>
              <w:top w:val="single" w:sz="6" w:space="0" w:color="auto"/>
              <w:left w:val="single" w:sz="6" w:space="0" w:color="auto"/>
              <w:bottom w:val="single" w:sz="6" w:space="0" w:color="auto"/>
            </w:tcBorders>
          </w:tcPr>
          <w:p w14:paraId="7C8BAFBB"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589.5</w:t>
            </w:r>
            <w:r w:rsidRPr="004046E7">
              <w:br/>
              <w:t>12</w:t>
            </w:r>
            <w:r w:rsidRPr="004046E7">
              <w:rPr>
                <w:rFonts w:ascii="Tms Rmn" w:hAnsi="Tms Rmn"/>
                <w:sz w:val="12"/>
              </w:rPr>
              <w:t> </w:t>
            </w:r>
            <w:r w:rsidRPr="004046E7">
              <w:t>590</w:t>
            </w:r>
            <w:r w:rsidRPr="004046E7">
              <w:br/>
              <w:t>12</w:t>
            </w:r>
            <w:r w:rsidRPr="004046E7">
              <w:rPr>
                <w:rFonts w:ascii="Tms Rmn" w:hAnsi="Tms Rmn"/>
                <w:sz w:val="12"/>
              </w:rPr>
              <w:t> </w:t>
            </w:r>
            <w:r w:rsidRPr="004046E7">
              <w:t>590.5</w:t>
            </w:r>
            <w:r w:rsidRPr="004046E7">
              <w:br/>
              <w:t>12</w:t>
            </w:r>
            <w:r w:rsidRPr="004046E7">
              <w:rPr>
                <w:rFonts w:ascii="Tms Rmn" w:hAnsi="Tms Rmn"/>
                <w:sz w:val="12"/>
              </w:rPr>
              <w:t> </w:t>
            </w:r>
            <w:r w:rsidRPr="004046E7">
              <w:t>591</w:t>
            </w:r>
            <w:r w:rsidRPr="004046E7">
              <w:br/>
              <w:t>12</w:t>
            </w:r>
            <w:r w:rsidRPr="004046E7">
              <w:rPr>
                <w:rFonts w:ascii="Tms Rmn" w:hAnsi="Tms Rmn"/>
                <w:sz w:val="12"/>
              </w:rPr>
              <w:t> </w:t>
            </w:r>
            <w:r w:rsidRPr="004046E7">
              <w:t>591.5</w:t>
            </w:r>
          </w:p>
        </w:tc>
        <w:tc>
          <w:tcPr>
            <w:tcW w:w="1362" w:type="dxa"/>
            <w:tcBorders>
              <w:top w:val="single" w:sz="6" w:space="0" w:color="auto"/>
              <w:left w:val="single" w:sz="6" w:space="0" w:color="auto"/>
              <w:bottom w:val="single" w:sz="6" w:space="0" w:color="auto"/>
            </w:tcBorders>
          </w:tcPr>
          <w:p w14:paraId="15E195EB"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487</w:t>
            </w:r>
            <w:r w:rsidRPr="004046E7">
              <w:br/>
              <w:t>12</w:t>
            </w:r>
            <w:r w:rsidRPr="004046E7">
              <w:rPr>
                <w:rFonts w:ascii="Tms Rmn" w:hAnsi="Tms Rmn"/>
                <w:sz w:val="12"/>
              </w:rPr>
              <w:t> </w:t>
            </w:r>
            <w:r w:rsidRPr="004046E7">
              <w:t>487.5</w:t>
            </w:r>
            <w:r w:rsidRPr="004046E7">
              <w:br/>
              <w:t>12</w:t>
            </w:r>
            <w:r w:rsidRPr="004046E7">
              <w:rPr>
                <w:rFonts w:ascii="Tms Rmn" w:hAnsi="Tms Rmn"/>
                <w:sz w:val="12"/>
              </w:rPr>
              <w:t> </w:t>
            </w:r>
            <w:r w:rsidRPr="004046E7">
              <w:t>488</w:t>
            </w:r>
            <w:r w:rsidRPr="004046E7">
              <w:br/>
              <w:t>12</w:t>
            </w:r>
            <w:r w:rsidRPr="004046E7">
              <w:rPr>
                <w:rFonts w:ascii="Tms Rmn" w:hAnsi="Tms Rmn"/>
                <w:sz w:val="12"/>
              </w:rPr>
              <w:t> </w:t>
            </w:r>
            <w:r w:rsidRPr="004046E7">
              <w:t>488.5</w:t>
            </w:r>
            <w:r w:rsidRPr="004046E7">
              <w:br/>
              <w:t>12</w:t>
            </w:r>
            <w:r w:rsidRPr="004046E7">
              <w:rPr>
                <w:rFonts w:ascii="Tms Rmn" w:hAnsi="Tms Rmn"/>
                <w:sz w:val="12"/>
              </w:rPr>
              <w:t> </w:t>
            </w:r>
            <w:r w:rsidRPr="004046E7">
              <w:t>489</w:t>
            </w:r>
          </w:p>
        </w:tc>
        <w:tc>
          <w:tcPr>
            <w:tcW w:w="1362" w:type="dxa"/>
            <w:tcBorders>
              <w:top w:val="single" w:sz="6" w:space="0" w:color="auto"/>
              <w:left w:val="single" w:sz="6" w:space="0" w:color="auto"/>
              <w:bottom w:val="single" w:sz="6" w:space="0" w:color="auto"/>
              <w:right w:val="single" w:sz="6" w:space="0" w:color="auto"/>
            </w:tcBorders>
          </w:tcPr>
          <w:p w14:paraId="0A410AF4" w14:textId="0915FDFE"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817</w:t>
            </w:r>
            <w:r w:rsidRPr="004046E7">
              <w:br/>
              <w:t>16</w:t>
            </w:r>
            <w:r w:rsidRPr="004046E7">
              <w:rPr>
                <w:rFonts w:ascii="Tms Rmn" w:hAnsi="Tms Rmn"/>
                <w:sz w:val="12"/>
              </w:rPr>
              <w:t> </w:t>
            </w:r>
            <w:r w:rsidRPr="004046E7">
              <w:t>817.5</w:t>
            </w:r>
            <w:r w:rsidRPr="004046E7">
              <w:br/>
              <w:t>16</w:t>
            </w:r>
            <w:r w:rsidRPr="004046E7">
              <w:rPr>
                <w:rFonts w:ascii="Tms Rmn" w:hAnsi="Tms Rmn"/>
                <w:sz w:val="12"/>
              </w:rPr>
              <w:t> </w:t>
            </w:r>
            <w:r w:rsidRPr="004046E7">
              <w:t>818</w:t>
            </w:r>
            <w:r w:rsidRPr="004046E7">
              <w:br/>
            </w:r>
            <w:del w:id="422" w:author="CEPT" w:date="2023-08-24T15:06:00Z">
              <w:r w:rsidRPr="004046E7" w:rsidDel="005C2259">
                <w:delText>16</w:delText>
              </w:r>
              <w:r w:rsidRPr="004046E7" w:rsidDel="005C2259">
                <w:rPr>
                  <w:rFonts w:ascii="Tms Rmn" w:hAnsi="Tms Rmn"/>
                  <w:sz w:val="12"/>
                </w:rPr>
                <w:delText> </w:delText>
              </w:r>
              <w:r w:rsidRPr="004046E7" w:rsidDel="005C2259">
                <w:delText>695</w:delText>
              </w:r>
            </w:del>
            <w:r w:rsidRPr="004046E7">
              <w:rPr>
                <w:position w:val="6"/>
                <w:sz w:val="16"/>
              </w:rPr>
              <w:br/>
            </w:r>
            <w:r w:rsidRPr="004046E7">
              <w:t>16</w:t>
            </w:r>
            <w:r w:rsidRPr="004046E7">
              <w:rPr>
                <w:rFonts w:ascii="Tms Rmn" w:hAnsi="Tms Rmn"/>
                <w:sz w:val="12"/>
              </w:rPr>
              <w:t> </w:t>
            </w:r>
            <w:r w:rsidRPr="004046E7">
              <w:t>818.5</w:t>
            </w:r>
          </w:p>
        </w:tc>
        <w:tc>
          <w:tcPr>
            <w:tcW w:w="1362" w:type="dxa"/>
            <w:tcBorders>
              <w:top w:val="single" w:sz="6" w:space="0" w:color="auto"/>
              <w:left w:val="single" w:sz="6" w:space="0" w:color="auto"/>
              <w:bottom w:val="single" w:sz="6" w:space="0" w:color="auto"/>
              <w:right w:val="single" w:sz="6" w:space="0" w:color="auto"/>
            </w:tcBorders>
          </w:tcPr>
          <w:p w14:paraId="7C4DD70D" w14:textId="2D023A33"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693.5</w:t>
            </w:r>
            <w:r w:rsidRPr="004046E7">
              <w:br/>
              <w:t>16</w:t>
            </w:r>
            <w:r w:rsidRPr="004046E7">
              <w:rPr>
                <w:rFonts w:ascii="Tms Rmn" w:hAnsi="Tms Rmn"/>
                <w:sz w:val="12"/>
              </w:rPr>
              <w:t> </w:t>
            </w:r>
            <w:r w:rsidRPr="004046E7">
              <w:t>694</w:t>
            </w:r>
            <w:r w:rsidRPr="004046E7">
              <w:br/>
              <w:t>16</w:t>
            </w:r>
            <w:r w:rsidRPr="004046E7">
              <w:rPr>
                <w:rFonts w:ascii="Tms Rmn" w:hAnsi="Tms Rmn"/>
                <w:sz w:val="12"/>
              </w:rPr>
              <w:t> </w:t>
            </w:r>
            <w:r w:rsidRPr="004046E7">
              <w:t>694.5</w:t>
            </w:r>
            <w:r w:rsidRPr="004046E7">
              <w:br/>
            </w:r>
            <w:del w:id="423" w:author="CEPT" w:date="2023-08-24T15:06:00Z">
              <w:r w:rsidRPr="004046E7" w:rsidDel="005C2259">
                <w:delText>16</w:delText>
              </w:r>
              <w:r w:rsidRPr="004046E7" w:rsidDel="005C2259">
                <w:rPr>
                  <w:rFonts w:ascii="Tms Rmn" w:hAnsi="Tms Rmn"/>
                  <w:sz w:val="12"/>
                </w:rPr>
                <w:delText> </w:delText>
              </w:r>
              <w:r w:rsidRPr="004046E7" w:rsidDel="005C2259">
                <w:delText>695</w:delText>
              </w:r>
            </w:del>
            <w:r w:rsidRPr="004046E7">
              <w:rPr>
                <w:position w:val="6"/>
                <w:sz w:val="16"/>
              </w:rPr>
              <w:br/>
            </w:r>
            <w:r w:rsidRPr="004046E7">
              <w:t>16</w:t>
            </w:r>
            <w:r w:rsidRPr="004046E7">
              <w:rPr>
                <w:rFonts w:ascii="Tms Rmn" w:hAnsi="Tms Rmn"/>
                <w:sz w:val="12"/>
              </w:rPr>
              <w:t> </w:t>
            </w:r>
            <w:r w:rsidRPr="004046E7">
              <w:t>695.5</w:t>
            </w:r>
          </w:p>
        </w:tc>
        <w:tc>
          <w:tcPr>
            <w:tcW w:w="1362" w:type="dxa"/>
            <w:tcBorders>
              <w:top w:val="single" w:sz="6" w:space="0" w:color="auto"/>
              <w:left w:val="nil"/>
              <w:bottom w:val="single" w:sz="6" w:space="0" w:color="auto"/>
              <w:right w:val="single" w:sz="6" w:space="0" w:color="auto"/>
            </w:tcBorders>
          </w:tcPr>
          <w:p w14:paraId="51401890" w14:textId="77777777" w:rsidR="00E240A1" w:rsidRPr="004046E7" w:rsidRDefault="00E240A1" w:rsidP="00496979">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22FB3C7B" w14:textId="77777777" w:rsidR="00E240A1" w:rsidRPr="004046E7" w:rsidRDefault="00E240A1" w:rsidP="00496979">
            <w:pPr>
              <w:pStyle w:val="Tabletext"/>
              <w:tabs>
                <w:tab w:val="clear" w:pos="284"/>
              </w:tabs>
              <w:spacing w:before="80" w:after="80" w:line="200" w:lineRule="exact"/>
              <w:ind w:left="230" w:firstLine="14"/>
            </w:pPr>
          </w:p>
        </w:tc>
      </w:tr>
      <w:tr w:rsidR="00496979" w:rsidRPr="004046E7" w14:paraId="0F302378" w14:textId="77777777" w:rsidTr="00496979">
        <w:trPr>
          <w:cantSplit/>
          <w:jc w:val="center"/>
        </w:trPr>
        <w:tc>
          <w:tcPr>
            <w:tcW w:w="1134" w:type="dxa"/>
            <w:tcBorders>
              <w:left w:val="single" w:sz="6" w:space="0" w:color="auto"/>
            </w:tcBorders>
          </w:tcPr>
          <w:p w14:paraId="50408FE9" w14:textId="77777777" w:rsidR="00E240A1" w:rsidRPr="004046E7" w:rsidRDefault="004360CE" w:rsidP="00496979">
            <w:pPr>
              <w:pStyle w:val="Tabletext"/>
              <w:spacing w:before="80" w:after="80" w:line="200" w:lineRule="exact"/>
              <w:jc w:val="center"/>
            </w:pPr>
            <w:r w:rsidRPr="004046E7">
              <w:t>26</w:t>
            </w:r>
            <w:r w:rsidRPr="004046E7">
              <w:br/>
              <w:t>27</w:t>
            </w:r>
            <w:r w:rsidRPr="004046E7">
              <w:br/>
              <w:t>28</w:t>
            </w:r>
            <w:r w:rsidRPr="004046E7">
              <w:br/>
              <w:t>29</w:t>
            </w:r>
            <w:r w:rsidRPr="004046E7">
              <w:br/>
              <w:t>30</w:t>
            </w:r>
          </w:p>
        </w:tc>
        <w:tc>
          <w:tcPr>
            <w:tcW w:w="1361" w:type="dxa"/>
            <w:tcBorders>
              <w:top w:val="single" w:sz="6" w:space="0" w:color="auto"/>
              <w:left w:val="single" w:sz="6" w:space="0" w:color="auto"/>
              <w:bottom w:val="single" w:sz="6" w:space="0" w:color="auto"/>
            </w:tcBorders>
          </w:tcPr>
          <w:p w14:paraId="57DDCEC9"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592</w:t>
            </w:r>
            <w:r w:rsidRPr="004046E7">
              <w:br/>
              <w:t>12</w:t>
            </w:r>
            <w:r w:rsidRPr="004046E7">
              <w:rPr>
                <w:rFonts w:ascii="Tms Rmn" w:hAnsi="Tms Rmn"/>
                <w:sz w:val="12"/>
              </w:rPr>
              <w:t> </w:t>
            </w:r>
            <w:r w:rsidRPr="004046E7">
              <w:t>592.5</w:t>
            </w:r>
            <w:r w:rsidRPr="004046E7">
              <w:br/>
              <w:t>12</w:t>
            </w:r>
            <w:r w:rsidRPr="004046E7">
              <w:rPr>
                <w:rFonts w:ascii="Tms Rmn" w:hAnsi="Tms Rmn"/>
                <w:sz w:val="12"/>
              </w:rPr>
              <w:t> </w:t>
            </w:r>
            <w:r w:rsidRPr="004046E7">
              <w:t>593</w:t>
            </w:r>
            <w:r w:rsidRPr="004046E7">
              <w:br/>
              <w:t>12</w:t>
            </w:r>
            <w:r w:rsidRPr="004046E7">
              <w:rPr>
                <w:rFonts w:ascii="Tms Rmn" w:hAnsi="Tms Rmn"/>
                <w:sz w:val="12"/>
              </w:rPr>
              <w:t> </w:t>
            </w:r>
            <w:r w:rsidRPr="004046E7">
              <w:t>593.5</w:t>
            </w:r>
            <w:r w:rsidRPr="004046E7">
              <w:br/>
              <w:t>12</w:t>
            </w:r>
            <w:r w:rsidRPr="004046E7">
              <w:rPr>
                <w:rFonts w:ascii="Tms Rmn" w:hAnsi="Tms Rmn"/>
                <w:sz w:val="12"/>
              </w:rPr>
              <w:t> </w:t>
            </w:r>
            <w:r w:rsidRPr="004046E7">
              <w:t>594</w:t>
            </w:r>
          </w:p>
        </w:tc>
        <w:tc>
          <w:tcPr>
            <w:tcW w:w="1362" w:type="dxa"/>
            <w:tcBorders>
              <w:top w:val="single" w:sz="6" w:space="0" w:color="auto"/>
              <w:left w:val="single" w:sz="6" w:space="0" w:color="auto"/>
              <w:bottom w:val="single" w:sz="6" w:space="0" w:color="auto"/>
            </w:tcBorders>
          </w:tcPr>
          <w:p w14:paraId="7352D97F"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489.5</w:t>
            </w:r>
            <w:r w:rsidRPr="004046E7">
              <w:br/>
              <w:t>12</w:t>
            </w:r>
            <w:r w:rsidRPr="004046E7">
              <w:rPr>
                <w:rFonts w:ascii="Tms Rmn" w:hAnsi="Tms Rmn"/>
                <w:sz w:val="12"/>
              </w:rPr>
              <w:t> </w:t>
            </w:r>
            <w:r w:rsidRPr="004046E7">
              <w:t>490</w:t>
            </w:r>
            <w:r w:rsidRPr="004046E7">
              <w:br/>
              <w:t>12</w:t>
            </w:r>
            <w:r w:rsidRPr="004046E7">
              <w:rPr>
                <w:rFonts w:ascii="Tms Rmn" w:hAnsi="Tms Rmn"/>
                <w:sz w:val="12"/>
              </w:rPr>
              <w:t> </w:t>
            </w:r>
            <w:r w:rsidRPr="004046E7">
              <w:t>490.5</w:t>
            </w:r>
            <w:r w:rsidRPr="004046E7">
              <w:br/>
              <w:t>12</w:t>
            </w:r>
            <w:r w:rsidRPr="004046E7">
              <w:rPr>
                <w:rFonts w:ascii="Tms Rmn" w:hAnsi="Tms Rmn"/>
                <w:sz w:val="12"/>
              </w:rPr>
              <w:t> </w:t>
            </w:r>
            <w:r w:rsidRPr="004046E7">
              <w:t>491</w:t>
            </w:r>
            <w:r w:rsidRPr="004046E7">
              <w:br/>
              <w:t>12</w:t>
            </w:r>
            <w:r w:rsidRPr="004046E7">
              <w:rPr>
                <w:rFonts w:ascii="Tms Rmn" w:hAnsi="Tms Rmn"/>
                <w:sz w:val="12"/>
              </w:rPr>
              <w:t> </w:t>
            </w:r>
            <w:r w:rsidRPr="004046E7">
              <w:t>491.5</w:t>
            </w:r>
          </w:p>
        </w:tc>
        <w:tc>
          <w:tcPr>
            <w:tcW w:w="1362" w:type="dxa"/>
            <w:tcBorders>
              <w:top w:val="single" w:sz="6" w:space="0" w:color="auto"/>
              <w:left w:val="single" w:sz="6" w:space="0" w:color="auto"/>
              <w:bottom w:val="single" w:sz="6" w:space="0" w:color="auto"/>
              <w:right w:val="single" w:sz="6" w:space="0" w:color="auto"/>
            </w:tcBorders>
          </w:tcPr>
          <w:p w14:paraId="4C6ECD3B"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819</w:t>
            </w:r>
            <w:r w:rsidRPr="004046E7">
              <w:br/>
              <w:t>16</w:t>
            </w:r>
            <w:r w:rsidRPr="004046E7">
              <w:rPr>
                <w:rFonts w:ascii="Tms Rmn" w:hAnsi="Tms Rmn"/>
                <w:sz w:val="12"/>
              </w:rPr>
              <w:t> </w:t>
            </w:r>
            <w:r w:rsidRPr="004046E7">
              <w:t>819.5</w:t>
            </w:r>
            <w:r w:rsidRPr="004046E7">
              <w:br/>
              <w:t>16</w:t>
            </w:r>
            <w:r w:rsidRPr="004046E7">
              <w:rPr>
                <w:rFonts w:ascii="Tms Rmn" w:hAnsi="Tms Rmn"/>
                <w:sz w:val="12"/>
              </w:rPr>
              <w:t> </w:t>
            </w:r>
            <w:r w:rsidRPr="004046E7">
              <w:t>820</w:t>
            </w:r>
            <w:r w:rsidRPr="004046E7">
              <w:br/>
              <w:t>16</w:t>
            </w:r>
            <w:r w:rsidRPr="004046E7">
              <w:rPr>
                <w:rFonts w:ascii="Tms Rmn" w:hAnsi="Tms Rmn"/>
                <w:sz w:val="12"/>
              </w:rPr>
              <w:t> </w:t>
            </w:r>
            <w:r w:rsidRPr="004046E7">
              <w:t>820.5</w:t>
            </w:r>
            <w:r w:rsidRPr="004046E7">
              <w:br/>
              <w:t>16</w:t>
            </w:r>
            <w:r w:rsidRPr="004046E7">
              <w:rPr>
                <w:rFonts w:ascii="Tms Rmn" w:hAnsi="Tms Rmn"/>
                <w:sz w:val="12"/>
              </w:rPr>
              <w:t> </w:t>
            </w:r>
            <w:r w:rsidRPr="004046E7">
              <w:t>821</w:t>
            </w:r>
          </w:p>
        </w:tc>
        <w:tc>
          <w:tcPr>
            <w:tcW w:w="1362" w:type="dxa"/>
            <w:tcBorders>
              <w:top w:val="single" w:sz="6" w:space="0" w:color="auto"/>
              <w:left w:val="single" w:sz="6" w:space="0" w:color="auto"/>
              <w:bottom w:val="single" w:sz="6" w:space="0" w:color="auto"/>
              <w:right w:val="single" w:sz="6" w:space="0" w:color="auto"/>
            </w:tcBorders>
          </w:tcPr>
          <w:p w14:paraId="51C42015"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696</w:t>
            </w:r>
            <w:r w:rsidRPr="004046E7">
              <w:br/>
              <w:t>16</w:t>
            </w:r>
            <w:r w:rsidRPr="004046E7">
              <w:rPr>
                <w:rFonts w:ascii="Tms Rmn" w:hAnsi="Tms Rmn"/>
                <w:sz w:val="12"/>
              </w:rPr>
              <w:t> </w:t>
            </w:r>
            <w:r w:rsidRPr="004046E7">
              <w:t>696.5</w:t>
            </w:r>
            <w:r w:rsidRPr="004046E7">
              <w:br/>
              <w:t>16</w:t>
            </w:r>
            <w:r w:rsidRPr="004046E7">
              <w:rPr>
                <w:rFonts w:ascii="Tms Rmn" w:hAnsi="Tms Rmn"/>
                <w:sz w:val="12"/>
              </w:rPr>
              <w:t> </w:t>
            </w:r>
            <w:r w:rsidRPr="004046E7">
              <w:t>697</w:t>
            </w:r>
            <w:r w:rsidRPr="004046E7">
              <w:br/>
              <w:t>16</w:t>
            </w:r>
            <w:r w:rsidRPr="004046E7">
              <w:rPr>
                <w:rFonts w:ascii="Tms Rmn" w:hAnsi="Tms Rmn"/>
                <w:sz w:val="12"/>
              </w:rPr>
              <w:t> </w:t>
            </w:r>
            <w:r w:rsidRPr="004046E7">
              <w:t>697.5</w:t>
            </w:r>
            <w:r w:rsidRPr="004046E7">
              <w:br/>
              <w:t>16</w:t>
            </w:r>
            <w:r w:rsidRPr="004046E7">
              <w:rPr>
                <w:rFonts w:ascii="Tms Rmn" w:hAnsi="Tms Rmn"/>
                <w:sz w:val="12"/>
              </w:rPr>
              <w:t> </w:t>
            </w:r>
            <w:r w:rsidRPr="004046E7">
              <w:t>698</w:t>
            </w:r>
          </w:p>
        </w:tc>
        <w:tc>
          <w:tcPr>
            <w:tcW w:w="1362" w:type="dxa"/>
            <w:tcBorders>
              <w:top w:val="single" w:sz="6" w:space="0" w:color="auto"/>
              <w:left w:val="nil"/>
              <w:bottom w:val="single" w:sz="6" w:space="0" w:color="auto"/>
              <w:right w:val="single" w:sz="6" w:space="0" w:color="auto"/>
            </w:tcBorders>
          </w:tcPr>
          <w:p w14:paraId="6C0FA2B0" w14:textId="77777777" w:rsidR="00E240A1" w:rsidRPr="004046E7" w:rsidRDefault="00E240A1" w:rsidP="00496979">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2EE12AB5" w14:textId="77777777" w:rsidR="00E240A1" w:rsidRPr="004046E7" w:rsidRDefault="00E240A1" w:rsidP="00496979">
            <w:pPr>
              <w:pStyle w:val="Tabletext"/>
              <w:tabs>
                <w:tab w:val="clear" w:pos="284"/>
              </w:tabs>
              <w:spacing w:before="80" w:after="80" w:line="200" w:lineRule="exact"/>
              <w:ind w:left="230" w:firstLine="14"/>
            </w:pPr>
          </w:p>
        </w:tc>
      </w:tr>
      <w:tr w:rsidR="00496979" w:rsidRPr="004046E7" w14:paraId="28A7741E" w14:textId="77777777" w:rsidTr="00496979">
        <w:trPr>
          <w:cantSplit/>
          <w:jc w:val="center"/>
        </w:trPr>
        <w:tc>
          <w:tcPr>
            <w:tcW w:w="1134" w:type="dxa"/>
            <w:tcBorders>
              <w:left w:val="single" w:sz="6" w:space="0" w:color="auto"/>
            </w:tcBorders>
          </w:tcPr>
          <w:p w14:paraId="44CD7189" w14:textId="77777777" w:rsidR="00E240A1" w:rsidRPr="004046E7" w:rsidRDefault="004360CE" w:rsidP="00496979">
            <w:pPr>
              <w:pStyle w:val="Tabletext"/>
              <w:spacing w:before="80" w:after="80" w:line="200" w:lineRule="exact"/>
              <w:jc w:val="center"/>
            </w:pPr>
            <w:r w:rsidRPr="004046E7">
              <w:t>31</w:t>
            </w:r>
            <w:r w:rsidRPr="004046E7">
              <w:br/>
              <w:t>32</w:t>
            </w:r>
            <w:r w:rsidRPr="004046E7">
              <w:br/>
              <w:t>33</w:t>
            </w:r>
            <w:r w:rsidRPr="004046E7">
              <w:br/>
              <w:t>34</w:t>
            </w:r>
            <w:r w:rsidRPr="004046E7">
              <w:br/>
              <w:t>35</w:t>
            </w:r>
          </w:p>
        </w:tc>
        <w:tc>
          <w:tcPr>
            <w:tcW w:w="1361" w:type="dxa"/>
            <w:tcBorders>
              <w:top w:val="single" w:sz="6" w:space="0" w:color="auto"/>
              <w:left w:val="single" w:sz="6" w:space="0" w:color="auto"/>
              <w:bottom w:val="single" w:sz="6" w:space="0" w:color="auto"/>
            </w:tcBorders>
          </w:tcPr>
          <w:p w14:paraId="18895E6D"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594.5</w:t>
            </w:r>
            <w:r w:rsidRPr="004046E7">
              <w:br/>
              <w:t>12</w:t>
            </w:r>
            <w:r w:rsidRPr="004046E7">
              <w:rPr>
                <w:rFonts w:ascii="Tms Rmn" w:hAnsi="Tms Rmn"/>
                <w:sz w:val="12"/>
              </w:rPr>
              <w:t> </w:t>
            </w:r>
            <w:r w:rsidRPr="004046E7">
              <w:t>595</w:t>
            </w:r>
            <w:r w:rsidRPr="004046E7">
              <w:br/>
              <w:t>12</w:t>
            </w:r>
            <w:r w:rsidRPr="004046E7">
              <w:rPr>
                <w:rFonts w:ascii="Tms Rmn" w:hAnsi="Tms Rmn"/>
                <w:sz w:val="12"/>
              </w:rPr>
              <w:t> </w:t>
            </w:r>
            <w:r w:rsidRPr="004046E7">
              <w:t>595.5</w:t>
            </w:r>
            <w:r w:rsidRPr="004046E7">
              <w:br/>
              <w:t>12</w:t>
            </w:r>
            <w:r w:rsidRPr="004046E7">
              <w:rPr>
                <w:rFonts w:ascii="Tms Rmn" w:hAnsi="Tms Rmn"/>
                <w:sz w:val="12"/>
              </w:rPr>
              <w:t> </w:t>
            </w:r>
            <w:r w:rsidRPr="004046E7">
              <w:t>596</w:t>
            </w:r>
            <w:r w:rsidRPr="004046E7">
              <w:br/>
              <w:t>12</w:t>
            </w:r>
            <w:r w:rsidRPr="004046E7">
              <w:rPr>
                <w:rFonts w:ascii="Tms Rmn" w:hAnsi="Tms Rmn"/>
                <w:sz w:val="12"/>
              </w:rPr>
              <w:t> </w:t>
            </w:r>
            <w:r w:rsidRPr="004046E7">
              <w:t>596.5</w:t>
            </w:r>
          </w:p>
        </w:tc>
        <w:tc>
          <w:tcPr>
            <w:tcW w:w="1362" w:type="dxa"/>
            <w:tcBorders>
              <w:top w:val="single" w:sz="6" w:space="0" w:color="auto"/>
              <w:left w:val="single" w:sz="6" w:space="0" w:color="auto"/>
              <w:bottom w:val="single" w:sz="6" w:space="0" w:color="auto"/>
            </w:tcBorders>
          </w:tcPr>
          <w:p w14:paraId="68F84447"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492</w:t>
            </w:r>
            <w:r w:rsidRPr="004046E7">
              <w:br/>
              <w:t>12</w:t>
            </w:r>
            <w:r w:rsidRPr="004046E7">
              <w:rPr>
                <w:rFonts w:ascii="Tms Rmn" w:hAnsi="Tms Rmn"/>
                <w:sz w:val="12"/>
              </w:rPr>
              <w:t> </w:t>
            </w:r>
            <w:r w:rsidRPr="004046E7">
              <w:t>492.5</w:t>
            </w:r>
            <w:r w:rsidRPr="004046E7">
              <w:br/>
              <w:t>12</w:t>
            </w:r>
            <w:r w:rsidRPr="004046E7">
              <w:rPr>
                <w:rFonts w:ascii="Tms Rmn" w:hAnsi="Tms Rmn"/>
                <w:sz w:val="12"/>
              </w:rPr>
              <w:t> </w:t>
            </w:r>
            <w:r w:rsidRPr="004046E7">
              <w:t>493</w:t>
            </w:r>
            <w:r w:rsidRPr="004046E7">
              <w:br/>
              <w:t>12</w:t>
            </w:r>
            <w:r w:rsidRPr="004046E7">
              <w:rPr>
                <w:rFonts w:ascii="Tms Rmn" w:hAnsi="Tms Rmn"/>
                <w:sz w:val="12"/>
              </w:rPr>
              <w:t> </w:t>
            </w:r>
            <w:r w:rsidRPr="004046E7">
              <w:t>493.5</w:t>
            </w:r>
            <w:r w:rsidRPr="004046E7">
              <w:br/>
              <w:t>12</w:t>
            </w:r>
            <w:r w:rsidRPr="004046E7">
              <w:rPr>
                <w:rFonts w:ascii="Tms Rmn" w:hAnsi="Tms Rmn"/>
                <w:sz w:val="12"/>
              </w:rPr>
              <w:t> </w:t>
            </w:r>
            <w:r w:rsidRPr="004046E7">
              <w:t>494</w:t>
            </w:r>
          </w:p>
        </w:tc>
        <w:tc>
          <w:tcPr>
            <w:tcW w:w="1362" w:type="dxa"/>
            <w:tcBorders>
              <w:top w:val="single" w:sz="6" w:space="0" w:color="auto"/>
              <w:left w:val="single" w:sz="6" w:space="0" w:color="auto"/>
              <w:bottom w:val="single" w:sz="6" w:space="0" w:color="auto"/>
              <w:right w:val="single" w:sz="6" w:space="0" w:color="auto"/>
            </w:tcBorders>
          </w:tcPr>
          <w:p w14:paraId="176038FA"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821.5</w:t>
            </w:r>
            <w:r w:rsidRPr="004046E7">
              <w:br/>
            </w:r>
          </w:p>
        </w:tc>
        <w:tc>
          <w:tcPr>
            <w:tcW w:w="1362" w:type="dxa"/>
            <w:tcBorders>
              <w:top w:val="single" w:sz="6" w:space="0" w:color="auto"/>
              <w:left w:val="single" w:sz="6" w:space="0" w:color="auto"/>
              <w:bottom w:val="single" w:sz="6" w:space="0" w:color="auto"/>
              <w:right w:val="single" w:sz="6" w:space="0" w:color="auto"/>
            </w:tcBorders>
          </w:tcPr>
          <w:p w14:paraId="617698D9" w14:textId="77777777" w:rsidR="00E240A1" w:rsidRPr="004046E7" w:rsidRDefault="004360CE" w:rsidP="00496979">
            <w:pPr>
              <w:pStyle w:val="Tabletext"/>
              <w:tabs>
                <w:tab w:val="clear" w:pos="284"/>
              </w:tabs>
              <w:spacing w:before="80" w:after="80" w:line="200" w:lineRule="exact"/>
              <w:ind w:left="230" w:firstLine="14"/>
            </w:pPr>
            <w:r w:rsidRPr="004046E7">
              <w:t>16</w:t>
            </w:r>
            <w:r w:rsidRPr="004046E7">
              <w:rPr>
                <w:rFonts w:ascii="Tms Rmn" w:hAnsi="Tms Rmn"/>
                <w:sz w:val="12"/>
              </w:rPr>
              <w:t> </w:t>
            </w:r>
            <w:r w:rsidRPr="004046E7">
              <w:t>698.5</w:t>
            </w:r>
            <w:r w:rsidRPr="004046E7">
              <w:br/>
            </w:r>
          </w:p>
        </w:tc>
        <w:tc>
          <w:tcPr>
            <w:tcW w:w="1362" w:type="dxa"/>
            <w:tcBorders>
              <w:top w:val="single" w:sz="6" w:space="0" w:color="auto"/>
              <w:left w:val="nil"/>
              <w:bottom w:val="single" w:sz="6" w:space="0" w:color="auto"/>
              <w:right w:val="single" w:sz="6" w:space="0" w:color="auto"/>
            </w:tcBorders>
          </w:tcPr>
          <w:p w14:paraId="1DD2A85B" w14:textId="77777777" w:rsidR="00E240A1" w:rsidRPr="004046E7" w:rsidRDefault="00E240A1" w:rsidP="00496979">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359177A3" w14:textId="77777777" w:rsidR="00E240A1" w:rsidRPr="004046E7" w:rsidRDefault="00E240A1" w:rsidP="00496979">
            <w:pPr>
              <w:pStyle w:val="Tabletext"/>
              <w:tabs>
                <w:tab w:val="clear" w:pos="284"/>
              </w:tabs>
              <w:spacing w:before="80" w:after="80" w:line="200" w:lineRule="exact"/>
              <w:ind w:left="230" w:firstLine="14"/>
            </w:pPr>
          </w:p>
        </w:tc>
      </w:tr>
      <w:tr w:rsidR="00496979" w:rsidRPr="004046E7" w14:paraId="7C1122EC" w14:textId="77777777" w:rsidTr="00496979">
        <w:trPr>
          <w:cantSplit/>
          <w:jc w:val="center"/>
        </w:trPr>
        <w:tc>
          <w:tcPr>
            <w:tcW w:w="1134" w:type="dxa"/>
            <w:tcBorders>
              <w:left w:val="single" w:sz="6" w:space="0" w:color="auto"/>
            </w:tcBorders>
          </w:tcPr>
          <w:p w14:paraId="3B1E7CD0" w14:textId="77777777" w:rsidR="00E240A1" w:rsidRPr="004046E7" w:rsidRDefault="004360CE" w:rsidP="00496979">
            <w:pPr>
              <w:pStyle w:val="Tabletext"/>
              <w:spacing w:before="80" w:after="80" w:line="200" w:lineRule="exact"/>
              <w:jc w:val="center"/>
            </w:pPr>
            <w:r w:rsidRPr="004046E7">
              <w:t>36</w:t>
            </w:r>
            <w:r w:rsidRPr="004046E7">
              <w:br/>
              <w:t>37</w:t>
            </w:r>
            <w:r w:rsidRPr="004046E7">
              <w:br/>
              <w:t>38</w:t>
            </w:r>
            <w:r w:rsidRPr="004046E7">
              <w:br/>
              <w:t>39</w:t>
            </w:r>
            <w:r w:rsidRPr="004046E7">
              <w:br/>
              <w:t>40</w:t>
            </w:r>
          </w:p>
        </w:tc>
        <w:tc>
          <w:tcPr>
            <w:tcW w:w="1361" w:type="dxa"/>
            <w:tcBorders>
              <w:top w:val="single" w:sz="6" w:space="0" w:color="auto"/>
              <w:left w:val="single" w:sz="6" w:space="0" w:color="auto"/>
              <w:bottom w:val="single" w:sz="6" w:space="0" w:color="auto"/>
            </w:tcBorders>
          </w:tcPr>
          <w:p w14:paraId="1BA71035"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597</w:t>
            </w:r>
            <w:r w:rsidRPr="004046E7">
              <w:br/>
              <w:t>12</w:t>
            </w:r>
            <w:r w:rsidRPr="004046E7">
              <w:rPr>
                <w:rFonts w:ascii="Tms Rmn" w:hAnsi="Tms Rmn"/>
                <w:sz w:val="12"/>
              </w:rPr>
              <w:t> </w:t>
            </w:r>
            <w:r w:rsidRPr="004046E7">
              <w:t>597.5</w:t>
            </w:r>
            <w:r w:rsidRPr="004046E7">
              <w:br/>
              <w:t>12</w:t>
            </w:r>
            <w:r w:rsidRPr="004046E7">
              <w:rPr>
                <w:rFonts w:ascii="Tms Rmn" w:hAnsi="Tms Rmn"/>
                <w:sz w:val="12"/>
              </w:rPr>
              <w:t> </w:t>
            </w:r>
            <w:r w:rsidRPr="004046E7">
              <w:t>598</w:t>
            </w:r>
            <w:r w:rsidRPr="004046E7">
              <w:br/>
              <w:t>12</w:t>
            </w:r>
            <w:r w:rsidRPr="004046E7">
              <w:rPr>
                <w:rFonts w:ascii="Tms Rmn" w:hAnsi="Tms Rmn"/>
                <w:sz w:val="12"/>
              </w:rPr>
              <w:t> </w:t>
            </w:r>
            <w:r w:rsidRPr="004046E7">
              <w:t>598.5</w:t>
            </w:r>
            <w:r w:rsidRPr="004046E7">
              <w:br/>
              <w:t>12</w:t>
            </w:r>
            <w:r w:rsidRPr="004046E7">
              <w:rPr>
                <w:rFonts w:ascii="Tms Rmn" w:hAnsi="Tms Rmn"/>
                <w:sz w:val="12"/>
              </w:rPr>
              <w:t> </w:t>
            </w:r>
            <w:r w:rsidRPr="004046E7">
              <w:t>599</w:t>
            </w:r>
          </w:p>
        </w:tc>
        <w:tc>
          <w:tcPr>
            <w:tcW w:w="1362" w:type="dxa"/>
            <w:tcBorders>
              <w:top w:val="single" w:sz="6" w:space="0" w:color="auto"/>
              <w:left w:val="single" w:sz="6" w:space="0" w:color="auto"/>
              <w:bottom w:val="single" w:sz="6" w:space="0" w:color="auto"/>
            </w:tcBorders>
          </w:tcPr>
          <w:p w14:paraId="73257028"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494.5</w:t>
            </w:r>
            <w:r w:rsidRPr="004046E7">
              <w:br/>
              <w:t>12</w:t>
            </w:r>
            <w:r w:rsidRPr="004046E7">
              <w:rPr>
                <w:rFonts w:ascii="Tms Rmn" w:hAnsi="Tms Rmn"/>
                <w:sz w:val="12"/>
              </w:rPr>
              <w:t> </w:t>
            </w:r>
            <w:r w:rsidRPr="004046E7">
              <w:t>495</w:t>
            </w:r>
            <w:r w:rsidRPr="004046E7">
              <w:br/>
              <w:t>12</w:t>
            </w:r>
            <w:r w:rsidRPr="004046E7">
              <w:rPr>
                <w:rFonts w:ascii="Tms Rmn" w:hAnsi="Tms Rmn"/>
                <w:sz w:val="12"/>
              </w:rPr>
              <w:t> </w:t>
            </w:r>
            <w:r w:rsidRPr="004046E7">
              <w:t>495.5</w:t>
            </w:r>
            <w:r w:rsidRPr="004046E7">
              <w:br/>
              <w:t>12</w:t>
            </w:r>
            <w:r w:rsidRPr="004046E7">
              <w:rPr>
                <w:rFonts w:ascii="Tms Rmn" w:hAnsi="Tms Rmn"/>
                <w:sz w:val="12"/>
              </w:rPr>
              <w:t> </w:t>
            </w:r>
            <w:r w:rsidRPr="004046E7">
              <w:t>496</w:t>
            </w:r>
            <w:r w:rsidRPr="004046E7">
              <w:br/>
              <w:t>12</w:t>
            </w:r>
            <w:r w:rsidRPr="004046E7">
              <w:rPr>
                <w:rFonts w:ascii="Tms Rmn" w:hAnsi="Tms Rmn"/>
                <w:sz w:val="12"/>
              </w:rPr>
              <w:t> </w:t>
            </w:r>
            <w:r w:rsidRPr="004046E7">
              <w:t>496.5</w:t>
            </w:r>
          </w:p>
        </w:tc>
        <w:tc>
          <w:tcPr>
            <w:tcW w:w="1362" w:type="dxa"/>
            <w:tcBorders>
              <w:top w:val="single" w:sz="6" w:space="0" w:color="auto"/>
              <w:left w:val="single" w:sz="6" w:space="0" w:color="auto"/>
              <w:bottom w:val="single" w:sz="6" w:space="0" w:color="auto"/>
              <w:right w:val="single" w:sz="6" w:space="0" w:color="auto"/>
            </w:tcBorders>
          </w:tcPr>
          <w:p w14:paraId="7E4CA37E" w14:textId="77777777" w:rsidR="00E240A1" w:rsidRPr="004046E7" w:rsidRDefault="00E240A1" w:rsidP="00496979">
            <w:pPr>
              <w:pStyle w:val="Tabletext"/>
              <w:tabs>
                <w:tab w:val="clear" w:pos="284"/>
              </w:tabs>
              <w:spacing w:before="80" w:after="80" w:line="200" w:lineRule="exact"/>
              <w:ind w:left="230" w:firstLine="14"/>
            </w:pPr>
          </w:p>
        </w:tc>
        <w:tc>
          <w:tcPr>
            <w:tcW w:w="1362" w:type="dxa"/>
            <w:tcBorders>
              <w:top w:val="single" w:sz="6" w:space="0" w:color="auto"/>
              <w:left w:val="single" w:sz="6" w:space="0" w:color="auto"/>
              <w:bottom w:val="single" w:sz="6" w:space="0" w:color="auto"/>
              <w:right w:val="single" w:sz="6" w:space="0" w:color="auto"/>
            </w:tcBorders>
          </w:tcPr>
          <w:p w14:paraId="5D290771" w14:textId="77777777" w:rsidR="00E240A1" w:rsidRPr="004046E7" w:rsidRDefault="00E240A1" w:rsidP="00496979">
            <w:pPr>
              <w:pStyle w:val="Tabletext"/>
              <w:tabs>
                <w:tab w:val="clear" w:pos="284"/>
              </w:tabs>
              <w:spacing w:before="80" w:after="80" w:line="200" w:lineRule="exact"/>
              <w:ind w:left="230" w:firstLine="14"/>
            </w:pPr>
          </w:p>
        </w:tc>
        <w:tc>
          <w:tcPr>
            <w:tcW w:w="1362" w:type="dxa"/>
            <w:tcBorders>
              <w:top w:val="single" w:sz="6" w:space="0" w:color="auto"/>
              <w:left w:val="nil"/>
              <w:bottom w:val="single" w:sz="6" w:space="0" w:color="auto"/>
              <w:right w:val="single" w:sz="6" w:space="0" w:color="auto"/>
            </w:tcBorders>
          </w:tcPr>
          <w:p w14:paraId="0A0F5ED5" w14:textId="77777777" w:rsidR="00E240A1" w:rsidRPr="004046E7" w:rsidRDefault="00E240A1" w:rsidP="00496979">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0AB5D09F" w14:textId="77777777" w:rsidR="00E240A1" w:rsidRPr="004046E7" w:rsidRDefault="00E240A1" w:rsidP="00496979">
            <w:pPr>
              <w:pStyle w:val="Tabletext"/>
              <w:tabs>
                <w:tab w:val="clear" w:pos="284"/>
              </w:tabs>
              <w:spacing w:before="80" w:after="80" w:line="200" w:lineRule="exact"/>
              <w:ind w:left="230" w:firstLine="14"/>
            </w:pPr>
          </w:p>
        </w:tc>
      </w:tr>
      <w:tr w:rsidR="00496979" w:rsidRPr="004046E7" w14:paraId="2660628F" w14:textId="77777777" w:rsidTr="00496979">
        <w:trPr>
          <w:cantSplit/>
          <w:jc w:val="center"/>
        </w:trPr>
        <w:tc>
          <w:tcPr>
            <w:tcW w:w="1134" w:type="dxa"/>
            <w:tcBorders>
              <w:left w:val="single" w:sz="6" w:space="0" w:color="auto"/>
              <w:bottom w:val="single" w:sz="6" w:space="0" w:color="auto"/>
            </w:tcBorders>
          </w:tcPr>
          <w:p w14:paraId="3875BCA8" w14:textId="77777777" w:rsidR="00E240A1" w:rsidRPr="004046E7" w:rsidRDefault="004360CE" w:rsidP="00496979">
            <w:pPr>
              <w:pStyle w:val="Tabletext"/>
              <w:spacing w:before="80" w:after="80" w:line="200" w:lineRule="exact"/>
              <w:jc w:val="center"/>
            </w:pPr>
            <w:r w:rsidRPr="004046E7">
              <w:t>41</w:t>
            </w:r>
            <w:r w:rsidRPr="004046E7">
              <w:br/>
              <w:t>42</w:t>
            </w:r>
            <w:r w:rsidRPr="004046E7">
              <w:br/>
              <w:t>43</w:t>
            </w:r>
            <w:r w:rsidRPr="004046E7">
              <w:br/>
              <w:t>44</w:t>
            </w:r>
            <w:r w:rsidRPr="004046E7">
              <w:br/>
              <w:t>45</w:t>
            </w:r>
          </w:p>
        </w:tc>
        <w:tc>
          <w:tcPr>
            <w:tcW w:w="1361" w:type="dxa"/>
            <w:tcBorders>
              <w:top w:val="single" w:sz="6" w:space="0" w:color="auto"/>
              <w:left w:val="single" w:sz="6" w:space="0" w:color="auto"/>
              <w:bottom w:val="single" w:sz="6" w:space="0" w:color="auto"/>
            </w:tcBorders>
          </w:tcPr>
          <w:p w14:paraId="17D35BDD"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599.5</w:t>
            </w:r>
            <w:r w:rsidRPr="004046E7">
              <w:br/>
              <w:t>12</w:t>
            </w:r>
            <w:r w:rsidRPr="004046E7">
              <w:rPr>
                <w:rFonts w:ascii="Tms Rmn" w:hAnsi="Tms Rmn"/>
                <w:sz w:val="12"/>
              </w:rPr>
              <w:t> </w:t>
            </w:r>
            <w:r w:rsidRPr="004046E7">
              <w:t>600</w:t>
            </w:r>
            <w:r w:rsidRPr="004046E7">
              <w:br/>
              <w:t>12</w:t>
            </w:r>
            <w:r w:rsidRPr="004046E7">
              <w:rPr>
                <w:rFonts w:ascii="Tms Rmn" w:hAnsi="Tms Rmn"/>
                <w:sz w:val="12"/>
              </w:rPr>
              <w:t> </w:t>
            </w:r>
            <w:r w:rsidRPr="004046E7">
              <w:t>600.5</w:t>
            </w:r>
            <w:r w:rsidRPr="004046E7">
              <w:br/>
              <w:t>12</w:t>
            </w:r>
            <w:r w:rsidRPr="004046E7">
              <w:rPr>
                <w:rFonts w:ascii="Tms Rmn" w:hAnsi="Tms Rmn"/>
                <w:sz w:val="12"/>
              </w:rPr>
              <w:t> </w:t>
            </w:r>
            <w:r w:rsidRPr="004046E7">
              <w:t>601</w:t>
            </w:r>
            <w:r w:rsidRPr="004046E7">
              <w:br/>
              <w:t>12</w:t>
            </w:r>
            <w:r w:rsidRPr="004046E7">
              <w:rPr>
                <w:rFonts w:ascii="Tms Rmn" w:hAnsi="Tms Rmn"/>
                <w:sz w:val="12"/>
              </w:rPr>
              <w:t> </w:t>
            </w:r>
            <w:r w:rsidRPr="004046E7">
              <w:t>601.5</w:t>
            </w:r>
          </w:p>
        </w:tc>
        <w:tc>
          <w:tcPr>
            <w:tcW w:w="1362" w:type="dxa"/>
            <w:tcBorders>
              <w:top w:val="single" w:sz="6" w:space="0" w:color="auto"/>
              <w:left w:val="single" w:sz="6" w:space="0" w:color="auto"/>
              <w:bottom w:val="single" w:sz="6" w:space="0" w:color="auto"/>
            </w:tcBorders>
          </w:tcPr>
          <w:p w14:paraId="2277F72B" w14:textId="77777777" w:rsidR="00E240A1" w:rsidRPr="004046E7" w:rsidRDefault="004360CE" w:rsidP="00496979">
            <w:pPr>
              <w:pStyle w:val="Tabletext"/>
              <w:tabs>
                <w:tab w:val="clear" w:pos="284"/>
              </w:tabs>
              <w:spacing w:before="80" w:after="80" w:line="200" w:lineRule="exact"/>
              <w:ind w:left="230" w:firstLine="14"/>
            </w:pPr>
            <w:r w:rsidRPr="004046E7">
              <w:t>12</w:t>
            </w:r>
            <w:r w:rsidRPr="004046E7">
              <w:rPr>
                <w:rFonts w:ascii="Tms Rmn" w:hAnsi="Tms Rmn"/>
                <w:sz w:val="12"/>
              </w:rPr>
              <w:t> </w:t>
            </w:r>
            <w:r w:rsidRPr="004046E7">
              <w:t>497</w:t>
            </w:r>
            <w:r w:rsidRPr="004046E7">
              <w:br/>
              <w:t>12</w:t>
            </w:r>
            <w:r w:rsidRPr="004046E7">
              <w:rPr>
                <w:rFonts w:ascii="Tms Rmn" w:hAnsi="Tms Rmn"/>
                <w:sz w:val="12"/>
              </w:rPr>
              <w:t> </w:t>
            </w:r>
            <w:r w:rsidRPr="004046E7">
              <w:t>497.5</w:t>
            </w:r>
            <w:r w:rsidRPr="004046E7">
              <w:br/>
              <w:t>12</w:t>
            </w:r>
            <w:r w:rsidRPr="004046E7">
              <w:rPr>
                <w:rFonts w:ascii="Tms Rmn" w:hAnsi="Tms Rmn"/>
                <w:sz w:val="12"/>
              </w:rPr>
              <w:t> </w:t>
            </w:r>
            <w:r w:rsidRPr="004046E7">
              <w:t>498</w:t>
            </w:r>
            <w:r w:rsidRPr="004046E7">
              <w:br/>
              <w:t>12</w:t>
            </w:r>
            <w:r w:rsidRPr="004046E7">
              <w:rPr>
                <w:rFonts w:ascii="Tms Rmn" w:hAnsi="Tms Rmn"/>
                <w:sz w:val="12"/>
              </w:rPr>
              <w:t> </w:t>
            </w:r>
            <w:r w:rsidRPr="004046E7">
              <w:t>498.5</w:t>
            </w:r>
            <w:r w:rsidRPr="004046E7">
              <w:br/>
              <w:t>12</w:t>
            </w:r>
            <w:r w:rsidRPr="004046E7">
              <w:rPr>
                <w:rFonts w:ascii="Tms Rmn" w:hAnsi="Tms Rmn"/>
                <w:sz w:val="12"/>
              </w:rPr>
              <w:t> </w:t>
            </w:r>
            <w:r w:rsidRPr="004046E7">
              <w:t>499</w:t>
            </w:r>
          </w:p>
        </w:tc>
        <w:tc>
          <w:tcPr>
            <w:tcW w:w="1362" w:type="dxa"/>
            <w:tcBorders>
              <w:top w:val="single" w:sz="6" w:space="0" w:color="auto"/>
              <w:left w:val="single" w:sz="6" w:space="0" w:color="auto"/>
              <w:bottom w:val="single" w:sz="6" w:space="0" w:color="auto"/>
              <w:right w:val="single" w:sz="6" w:space="0" w:color="auto"/>
            </w:tcBorders>
          </w:tcPr>
          <w:p w14:paraId="6F51E3D7" w14:textId="77777777" w:rsidR="00E240A1" w:rsidRPr="004046E7" w:rsidRDefault="00E240A1" w:rsidP="00496979">
            <w:pPr>
              <w:pStyle w:val="Tabletext"/>
              <w:tabs>
                <w:tab w:val="clear" w:pos="284"/>
              </w:tabs>
              <w:spacing w:before="80" w:after="80" w:line="200" w:lineRule="exact"/>
              <w:ind w:left="230" w:firstLine="14"/>
            </w:pPr>
          </w:p>
        </w:tc>
        <w:tc>
          <w:tcPr>
            <w:tcW w:w="1362" w:type="dxa"/>
            <w:tcBorders>
              <w:top w:val="single" w:sz="6" w:space="0" w:color="auto"/>
              <w:left w:val="single" w:sz="6" w:space="0" w:color="auto"/>
              <w:bottom w:val="single" w:sz="6" w:space="0" w:color="auto"/>
              <w:right w:val="single" w:sz="6" w:space="0" w:color="auto"/>
            </w:tcBorders>
          </w:tcPr>
          <w:p w14:paraId="339EAA4A" w14:textId="77777777" w:rsidR="00E240A1" w:rsidRPr="004046E7" w:rsidRDefault="00E240A1" w:rsidP="00496979">
            <w:pPr>
              <w:pStyle w:val="Tabletext"/>
              <w:tabs>
                <w:tab w:val="clear" w:pos="284"/>
              </w:tabs>
              <w:spacing w:before="80" w:after="80" w:line="200" w:lineRule="exact"/>
              <w:ind w:left="230" w:firstLine="14"/>
            </w:pPr>
          </w:p>
        </w:tc>
        <w:tc>
          <w:tcPr>
            <w:tcW w:w="1362" w:type="dxa"/>
            <w:tcBorders>
              <w:top w:val="single" w:sz="6" w:space="0" w:color="auto"/>
              <w:left w:val="nil"/>
              <w:bottom w:val="single" w:sz="6" w:space="0" w:color="auto"/>
              <w:right w:val="single" w:sz="6" w:space="0" w:color="auto"/>
            </w:tcBorders>
          </w:tcPr>
          <w:p w14:paraId="68F7A409" w14:textId="77777777" w:rsidR="00E240A1" w:rsidRPr="004046E7" w:rsidRDefault="00E240A1" w:rsidP="00496979">
            <w:pPr>
              <w:pStyle w:val="Tabletext"/>
              <w:tabs>
                <w:tab w:val="clear" w:pos="284"/>
              </w:tabs>
              <w:spacing w:before="80" w:after="80" w:line="200" w:lineRule="exact"/>
              <w:ind w:left="230" w:firstLine="14"/>
            </w:pPr>
          </w:p>
        </w:tc>
        <w:tc>
          <w:tcPr>
            <w:tcW w:w="1365" w:type="dxa"/>
            <w:tcBorders>
              <w:top w:val="single" w:sz="6" w:space="0" w:color="auto"/>
              <w:left w:val="nil"/>
              <w:bottom w:val="single" w:sz="6" w:space="0" w:color="auto"/>
              <w:right w:val="single" w:sz="6" w:space="0" w:color="auto"/>
            </w:tcBorders>
          </w:tcPr>
          <w:p w14:paraId="7F5CCE39" w14:textId="77777777" w:rsidR="00E240A1" w:rsidRPr="004046E7" w:rsidRDefault="00E240A1" w:rsidP="00496979">
            <w:pPr>
              <w:pStyle w:val="Tabletext"/>
              <w:tabs>
                <w:tab w:val="clear" w:pos="284"/>
              </w:tabs>
              <w:spacing w:before="80" w:after="80" w:line="200" w:lineRule="exact"/>
              <w:ind w:left="230" w:firstLine="14"/>
            </w:pPr>
          </w:p>
        </w:tc>
      </w:tr>
    </w:tbl>
    <w:p w14:paraId="728C3FE4" w14:textId="77777777" w:rsidR="00E240A1" w:rsidRDefault="00E240A1" w:rsidP="00496979"/>
    <w:p w14:paraId="097BFF33" w14:textId="77777777" w:rsidR="00E240A1" w:rsidRPr="004046E7" w:rsidRDefault="004360CE" w:rsidP="00496979">
      <w:pPr>
        <w:pStyle w:val="Tabletitle"/>
      </w:pPr>
      <w:r w:rsidRPr="004046E7">
        <w:t>Table of frequencies for two-frequency operation by coast stations (kHz)</w:t>
      </w:r>
    </w:p>
    <w:tbl>
      <w:tblPr>
        <w:tblW w:w="0" w:type="auto"/>
        <w:jc w:val="center"/>
        <w:tblLayout w:type="fixed"/>
        <w:tblCellMar>
          <w:left w:w="107" w:type="dxa"/>
          <w:right w:w="107" w:type="dxa"/>
        </w:tblCellMar>
        <w:tblLook w:val="0000" w:firstRow="0" w:lastRow="0" w:firstColumn="0" w:lastColumn="0" w:noHBand="0" w:noVBand="0"/>
      </w:tblPr>
      <w:tblGrid>
        <w:gridCol w:w="1134"/>
        <w:gridCol w:w="1361"/>
        <w:gridCol w:w="1361"/>
      </w:tblGrid>
      <w:tr w:rsidR="00496979" w:rsidRPr="004046E7" w14:paraId="42682380" w14:textId="77777777" w:rsidTr="00496979">
        <w:trPr>
          <w:cantSplit/>
          <w:jc w:val="center"/>
        </w:trPr>
        <w:tc>
          <w:tcPr>
            <w:tcW w:w="1134" w:type="dxa"/>
            <w:vMerge w:val="restart"/>
            <w:tcBorders>
              <w:top w:val="single" w:sz="6" w:space="0" w:color="auto"/>
              <w:left w:val="single" w:sz="6" w:space="0" w:color="auto"/>
            </w:tcBorders>
            <w:vAlign w:val="center"/>
          </w:tcPr>
          <w:p w14:paraId="74F9F442" w14:textId="77777777" w:rsidR="00E240A1" w:rsidRPr="004046E7" w:rsidRDefault="004360CE" w:rsidP="00496979">
            <w:pPr>
              <w:pStyle w:val="Tablehead"/>
            </w:pPr>
            <w:r w:rsidRPr="004046E7">
              <w:t>Channel No.</w:t>
            </w:r>
          </w:p>
        </w:tc>
        <w:tc>
          <w:tcPr>
            <w:tcW w:w="2722" w:type="dxa"/>
            <w:gridSpan w:val="2"/>
            <w:tcBorders>
              <w:top w:val="single" w:sz="6" w:space="0" w:color="auto"/>
              <w:left w:val="single" w:sz="6" w:space="0" w:color="auto"/>
              <w:bottom w:val="single" w:sz="6" w:space="0" w:color="auto"/>
              <w:right w:val="single" w:sz="4" w:space="0" w:color="auto"/>
            </w:tcBorders>
            <w:vAlign w:val="center"/>
          </w:tcPr>
          <w:p w14:paraId="341C72AD" w14:textId="77777777" w:rsidR="00E240A1" w:rsidRPr="004046E7" w:rsidRDefault="004360CE" w:rsidP="00496979">
            <w:pPr>
              <w:pStyle w:val="Tablehead"/>
            </w:pPr>
            <w:r w:rsidRPr="004046E7">
              <w:t>12</w:t>
            </w:r>
            <w:r>
              <w:t> MHz</w:t>
            </w:r>
            <w:r w:rsidRPr="004046E7">
              <w:t xml:space="preserve"> band </w:t>
            </w:r>
            <w:r w:rsidRPr="00F4230B">
              <w:rPr>
                <w:rFonts w:cs="Times New Roman"/>
                <w:b w:val="0"/>
                <w:bCs/>
              </w:rPr>
              <w:t>(</w:t>
            </w:r>
            <w:r w:rsidRPr="004046E7">
              <w:rPr>
                <w:rFonts w:cs="Times New Roman"/>
                <w:b w:val="0"/>
                <w:bCs/>
                <w:i/>
                <w:iCs/>
              </w:rPr>
              <w:t>end</w:t>
            </w:r>
            <w:r w:rsidRPr="00F4230B">
              <w:rPr>
                <w:rFonts w:cs="Times New Roman"/>
                <w:b w:val="0"/>
                <w:bCs/>
              </w:rPr>
              <w:t>)</w:t>
            </w:r>
          </w:p>
        </w:tc>
      </w:tr>
      <w:tr w:rsidR="00496979" w:rsidRPr="004046E7" w14:paraId="2266CD72" w14:textId="77777777" w:rsidTr="00496979">
        <w:trPr>
          <w:cantSplit/>
          <w:jc w:val="center"/>
        </w:trPr>
        <w:tc>
          <w:tcPr>
            <w:tcW w:w="1134" w:type="dxa"/>
            <w:vMerge/>
            <w:tcBorders>
              <w:left w:val="single" w:sz="6" w:space="0" w:color="auto"/>
              <w:bottom w:val="single" w:sz="6" w:space="0" w:color="auto"/>
            </w:tcBorders>
            <w:vAlign w:val="center"/>
          </w:tcPr>
          <w:p w14:paraId="3026B85F" w14:textId="77777777" w:rsidR="00E240A1" w:rsidRPr="004046E7" w:rsidRDefault="00E240A1" w:rsidP="00496979">
            <w:pPr>
              <w:pStyle w:val="Tablehead"/>
            </w:pPr>
          </w:p>
        </w:tc>
        <w:tc>
          <w:tcPr>
            <w:tcW w:w="1361" w:type="dxa"/>
            <w:tcBorders>
              <w:top w:val="single" w:sz="6" w:space="0" w:color="auto"/>
              <w:left w:val="single" w:sz="6" w:space="0" w:color="auto"/>
              <w:bottom w:val="single" w:sz="6" w:space="0" w:color="auto"/>
            </w:tcBorders>
            <w:vAlign w:val="center"/>
          </w:tcPr>
          <w:p w14:paraId="587BEA4E" w14:textId="77777777" w:rsidR="00E240A1" w:rsidRPr="004046E7" w:rsidRDefault="004360CE" w:rsidP="00496979">
            <w:pPr>
              <w:pStyle w:val="Tablehead"/>
            </w:pPr>
            <w:r w:rsidRPr="004046E7">
              <w:t>Transmit</w:t>
            </w:r>
          </w:p>
        </w:tc>
        <w:tc>
          <w:tcPr>
            <w:tcW w:w="1361" w:type="dxa"/>
            <w:tcBorders>
              <w:top w:val="single" w:sz="6" w:space="0" w:color="auto"/>
              <w:left w:val="single" w:sz="6" w:space="0" w:color="auto"/>
              <w:bottom w:val="single" w:sz="6" w:space="0" w:color="auto"/>
              <w:right w:val="single" w:sz="4" w:space="0" w:color="auto"/>
            </w:tcBorders>
            <w:vAlign w:val="center"/>
          </w:tcPr>
          <w:p w14:paraId="24D88B5A" w14:textId="77777777" w:rsidR="00E240A1" w:rsidRPr="004046E7" w:rsidRDefault="004360CE" w:rsidP="00496979">
            <w:pPr>
              <w:pStyle w:val="Tablehead"/>
            </w:pPr>
            <w:r w:rsidRPr="004046E7">
              <w:t>Receive</w:t>
            </w:r>
          </w:p>
        </w:tc>
      </w:tr>
      <w:tr w:rsidR="00496979" w:rsidRPr="004046E7" w14:paraId="17F7E6B2" w14:textId="77777777" w:rsidTr="00496979">
        <w:trPr>
          <w:cantSplit/>
          <w:jc w:val="center"/>
        </w:trPr>
        <w:tc>
          <w:tcPr>
            <w:tcW w:w="1134" w:type="dxa"/>
            <w:tcBorders>
              <w:left w:val="single" w:sz="6" w:space="0" w:color="auto"/>
            </w:tcBorders>
          </w:tcPr>
          <w:p w14:paraId="5CE44868" w14:textId="77777777" w:rsidR="00E240A1" w:rsidRPr="004046E7" w:rsidRDefault="004360CE" w:rsidP="00496979">
            <w:pPr>
              <w:pStyle w:val="Tabletext"/>
              <w:spacing w:before="80" w:after="80" w:line="200" w:lineRule="exact"/>
              <w:jc w:val="center"/>
            </w:pPr>
            <w:r w:rsidRPr="004046E7">
              <w:t>46</w:t>
            </w:r>
            <w:r w:rsidRPr="004046E7">
              <w:br/>
              <w:t>47</w:t>
            </w:r>
            <w:r w:rsidRPr="004046E7">
              <w:br/>
              <w:t>48</w:t>
            </w:r>
            <w:r w:rsidRPr="004046E7">
              <w:br/>
              <w:t>49</w:t>
            </w:r>
            <w:r w:rsidRPr="004046E7">
              <w:br/>
              <w:t>50</w:t>
            </w:r>
          </w:p>
        </w:tc>
        <w:tc>
          <w:tcPr>
            <w:tcW w:w="1361" w:type="dxa"/>
            <w:tcBorders>
              <w:top w:val="single" w:sz="6" w:space="0" w:color="auto"/>
              <w:left w:val="single" w:sz="6" w:space="0" w:color="auto"/>
              <w:bottom w:val="single" w:sz="6" w:space="0" w:color="auto"/>
            </w:tcBorders>
          </w:tcPr>
          <w:p w14:paraId="3CBAAE40"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602</w:t>
            </w:r>
            <w:r w:rsidRPr="004046E7">
              <w:br/>
              <w:t>12</w:t>
            </w:r>
            <w:r w:rsidRPr="004046E7">
              <w:rPr>
                <w:rFonts w:ascii="Tms Rmn" w:hAnsi="Tms Rmn"/>
                <w:sz w:val="12"/>
              </w:rPr>
              <w:t> </w:t>
            </w:r>
            <w:r w:rsidRPr="004046E7">
              <w:t>602.5</w:t>
            </w:r>
            <w:r w:rsidRPr="004046E7">
              <w:br/>
              <w:t>12</w:t>
            </w:r>
            <w:r w:rsidRPr="004046E7">
              <w:rPr>
                <w:rFonts w:ascii="Tms Rmn" w:hAnsi="Tms Rmn"/>
                <w:sz w:val="12"/>
              </w:rPr>
              <w:t> </w:t>
            </w:r>
            <w:r w:rsidRPr="004046E7">
              <w:t>603</w:t>
            </w:r>
            <w:r w:rsidRPr="004046E7">
              <w:br/>
              <w:t>12</w:t>
            </w:r>
            <w:r w:rsidRPr="004046E7">
              <w:rPr>
                <w:rFonts w:ascii="Tms Rmn" w:hAnsi="Tms Rmn"/>
                <w:sz w:val="12"/>
              </w:rPr>
              <w:t> </w:t>
            </w:r>
            <w:r w:rsidRPr="004046E7">
              <w:t>603.5</w:t>
            </w:r>
            <w:r w:rsidRPr="004046E7">
              <w:br/>
              <w:t>12</w:t>
            </w:r>
            <w:r w:rsidRPr="004046E7">
              <w:rPr>
                <w:rFonts w:ascii="Tms Rmn" w:hAnsi="Tms Rmn"/>
                <w:sz w:val="12"/>
              </w:rPr>
              <w:t> </w:t>
            </w:r>
            <w:r w:rsidRPr="004046E7">
              <w:t>604</w:t>
            </w:r>
          </w:p>
        </w:tc>
        <w:tc>
          <w:tcPr>
            <w:tcW w:w="1361" w:type="dxa"/>
            <w:tcBorders>
              <w:top w:val="single" w:sz="6" w:space="0" w:color="auto"/>
              <w:left w:val="single" w:sz="6" w:space="0" w:color="auto"/>
              <w:bottom w:val="single" w:sz="6" w:space="0" w:color="auto"/>
              <w:right w:val="single" w:sz="4" w:space="0" w:color="auto"/>
            </w:tcBorders>
          </w:tcPr>
          <w:p w14:paraId="60BB9960"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499.5</w:t>
            </w:r>
            <w:r w:rsidRPr="004046E7">
              <w:br/>
              <w:t>12</w:t>
            </w:r>
            <w:r w:rsidRPr="004046E7">
              <w:rPr>
                <w:rFonts w:ascii="Tms Rmn" w:hAnsi="Tms Rmn"/>
                <w:sz w:val="12"/>
              </w:rPr>
              <w:t> </w:t>
            </w:r>
            <w:r w:rsidRPr="004046E7">
              <w:t>500</w:t>
            </w:r>
            <w:r w:rsidRPr="004046E7">
              <w:br/>
              <w:t>12</w:t>
            </w:r>
            <w:r w:rsidRPr="004046E7">
              <w:rPr>
                <w:rFonts w:ascii="Tms Rmn" w:hAnsi="Tms Rmn"/>
                <w:sz w:val="12"/>
              </w:rPr>
              <w:t> </w:t>
            </w:r>
            <w:r w:rsidRPr="004046E7">
              <w:t>500.5</w:t>
            </w:r>
            <w:r w:rsidRPr="004046E7">
              <w:br/>
              <w:t>12</w:t>
            </w:r>
            <w:r w:rsidRPr="004046E7">
              <w:rPr>
                <w:rFonts w:ascii="Tms Rmn" w:hAnsi="Tms Rmn"/>
                <w:sz w:val="12"/>
              </w:rPr>
              <w:t> </w:t>
            </w:r>
            <w:r w:rsidRPr="004046E7">
              <w:t>501</w:t>
            </w:r>
            <w:r w:rsidRPr="004046E7">
              <w:br/>
              <w:t>12</w:t>
            </w:r>
            <w:r w:rsidRPr="004046E7">
              <w:rPr>
                <w:rFonts w:ascii="Tms Rmn" w:hAnsi="Tms Rmn"/>
                <w:sz w:val="12"/>
              </w:rPr>
              <w:t> </w:t>
            </w:r>
            <w:r w:rsidRPr="004046E7">
              <w:t>501.5</w:t>
            </w:r>
          </w:p>
        </w:tc>
      </w:tr>
      <w:tr w:rsidR="00496979" w:rsidRPr="004046E7" w14:paraId="6152B56B" w14:textId="77777777" w:rsidTr="00496979">
        <w:trPr>
          <w:cantSplit/>
          <w:jc w:val="center"/>
        </w:trPr>
        <w:tc>
          <w:tcPr>
            <w:tcW w:w="1134" w:type="dxa"/>
            <w:tcBorders>
              <w:left w:val="single" w:sz="6" w:space="0" w:color="auto"/>
            </w:tcBorders>
          </w:tcPr>
          <w:p w14:paraId="1C5A06F2" w14:textId="77777777" w:rsidR="00E240A1" w:rsidRPr="004046E7" w:rsidRDefault="004360CE" w:rsidP="00496979">
            <w:pPr>
              <w:pStyle w:val="Tabletext"/>
              <w:spacing w:before="80" w:after="80" w:line="200" w:lineRule="exact"/>
              <w:jc w:val="center"/>
            </w:pPr>
            <w:r w:rsidRPr="004046E7">
              <w:t>51</w:t>
            </w:r>
            <w:r w:rsidRPr="004046E7">
              <w:br/>
              <w:t>52</w:t>
            </w:r>
            <w:r w:rsidRPr="004046E7">
              <w:br/>
              <w:t>53</w:t>
            </w:r>
            <w:r w:rsidRPr="004046E7">
              <w:br/>
              <w:t>54</w:t>
            </w:r>
            <w:r w:rsidRPr="004046E7">
              <w:br/>
              <w:t>55</w:t>
            </w:r>
          </w:p>
        </w:tc>
        <w:tc>
          <w:tcPr>
            <w:tcW w:w="1361" w:type="dxa"/>
            <w:tcBorders>
              <w:top w:val="single" w:sz="6" w:space="0" w:color="auto"/>
              <w:left w:val="single" w:sz="6" w:space="0" w:color="auto"/>
              <w:bottom w:val="single" w:sz="6" w:space="0" w:color="auto"/>
            </w:tcBorders>
          </w:tcPr>
          <w:p w14:paraId="44C921F1"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604.5</w:t>
            </w:r>
            <w:r w:rsidRPr="004046E7">
              <w:br/>
              <w:t>12</w:t>
            </w:r>
            <w:r w:rsidRPr="004046E7">
              <w:rPr>
                <w:rFonts w:ascii="Tms Rmn" w:hAnsi="Tms Rmn"/>
                <w:sz w:val="12"/>
              </w:rPr>
              <w:t> </w:t>
            </w:r>
            <w:r w:rsidRPr="004046E7">
              <w:t>605</w:t>
            </w:r>
            <w:r w:rsidRPr="004046E7">
              <w:br/>
              <w:t>12</w:t>
            </w:r>
            <w:r w:rsidRPr="004046E7">
              <w:rPr>
                <w:rFonts w:ascii="Tms Rmn" w:hAnsi="Tms Rmn"/>
                <w:sz w:val="12"/>
              </w:rPr>
              <w:t> </w:t>
            </w:r>
            <w:r w:rsidRPr="004046E7">
              <w:t>605.5</w:t>
            </w:r>
            <w:r w:rsidRPr="004046E7">
              <w:br/>
              <w:t>12</w:t>
            </w:r>
            <w:r w:rsidRPr="004046E7">
              <w:rPr>
                <w:rFonts w:ascii="Tms Rmn" w:hAnsi="Tms Rmn"/>
                <w:sz w:val="12"/>
              </w:rPr>
              <w:t> </w:t>
            </w:r>
            <w:r w:rsidRPr="004046E7">
              <w:t>606</w:t>
            </w:r>
            <w:r w:rsidRPr="004046E7">
              <w:br/>
              <w:t>12</w:t>
            </w:r>
            <w:r w:rsidRPr="004046E7">
              <w:rPr>
                <w:rFonts w:ascii="Tms Rmn" w:hAnsi="Tms Rmn"/>
                <w:sz w:val="12"/>
              </w:rPr>
              <w:t> </w:t>
            </w:r>
            <w:r w:rsidRPr="004046E7">
              <w:t>606.5</w:t>
            </w:r>
          </w:p>
        </w:tc>
        <w:tc>
          <w:tcPr>
            <w:tcW w:w="1361" w:type="dxa"/>
            <w:tcBorders>
              <w:top w:val="single" w:sz="6" w:space="0" w:color="auto"/>
              <w:left w:val="single" w:sz="6" w:space="0" w:color="auto"/>
              <w:bottom w:val="single" w:sz="6" w:space="0" w:color="auto"/>
              <w:right w:val="single" w:sz="4" w:space="0" w:color="auto"/>
            </w:tcBorders>
          </w:tcPr>
          <w:p w14:paraId="732804F2"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502</w:t>
            </w:r>
            <w:r w:rsidRPr="004046E7">
              <w:br/>
              <w:t>12</w:t>
            </w:r>
            <w:r w:rsidRPr="004046E7">
              <w:rPr>
                <w:rFonts w:ascii="Tms Rmn" w:hAnsi="Tms Rmn"/>
                <w:sz w:val="12"/>
              </w:rPr>
              <w:t> </w:t>
            </w:r>
            <w:r w:rsidRPr="004046E7">
              <w:t>502.5</w:t>
            </w:r>
            <w:r w:rsidRPr="004046E7">
              <w:br/>
              <w:t>12</w:t>
            </w:r>
            <w:r w:rsidRPr="004046E7">
              <w:rPr>
                <w:rFonts w:ascii="Tms Rmn" w:hAnsi="Tms Rmn"/>
                <w:sz w:val="12"/>
              </w:rPr>
              <w:t> </w:t>
            </w:r>
            <w:r w:rsidRPr="004046E7">
              <w:t>503</w:t>
            </w:r>
            <w:r w:rsidRPr="004046E7">
              <w:br/>
              <w:t>12</w:t>
            </w:r>
            <w:r w:rsidRPr="004046E7">
              <w:rPr>
                <w:rFonts w:ascii="Tms Rmn" w:hAnsi="Tms Rmn"/>
                <w:sz w:val="12"/>
              </w:rPr>
              <w:t> </w:t>
            </w:r>
            <w:r w:rsidRPr="004046E7">
              <w:t>503.5</w:t>
            </w:r>
            <w:r w:rsidRPr="004046E7">
              <w:br/>
              <w:t>12</w:t>
            </w:r>
            <w:r w:rsidRPr="004046E7">
              <w:rPr>
                <w:rFonts w:ascii="Tms Rmn" w:hAnsi="Tms Rmn"/>
                <w:sz w:val="12"/>
              </w:rPr>
              <w:t> </w:t>
            </w:r>
            <w:r w:rsidRPr="004046E7">
              <w:t>504</w:t>
            </w:r>
          </w:p>
        </w:tc>
      </w:tr>
      <w:tr w:rsidR="00496979" w:rsidRPr="004046E7" w14:paraId="545EB81C" w14:textId="77777777" w:rsidTr="00496979">
        <w:trPr>
          <w:cantSplit/>
          <w:jc w:val="center"/>
        </w:trPr>
        <w:tc>
          <w:tcPr>
            <w:tcW w:w="1134" w:type="dxa"/>
            <w:tcBorders>
              <w:left w:val="single" w:sz="6" w:space="0" w:color="auto"/>
            </w:tcBorders>
          </w:tcPr>
          <w:p w14:paraId="3D06AD4D" w14:textId="77777777" w:rsidR="00E240A1" w:rsidRPr="004046E7" w:rsidRDefault="004360CE" w:rsidP="00496979">
            <w:pPr>
              <w:pStyle w:val="Tabletext"/>
              <w:spacing w:before="80" w:after="80" w:line="200" w:lineRule="exact"/>
              <w:jc w:val="center"/>
            </w:pPr>
            <w:r w:rsidRPr="004046E7">
              <w:t>56</w:t>
            </w:r>
            <w:r w:rsidRPr="004046E7">
              <w:br/>
              <w:t>57</w:t>
            </w:r>
            <w:r w:rsidRPr="004046E7">
              <w:br/>
              <w:t>58</w:t>
            </w:r>
            <w:r w:rsidRPr="004046E7">
              <w:br/>
              <w:t>59</w:t>
            </w:r>
            <w:r w:rsidRPr="004046E7">
              <w:br/>
              <w:t>60</w:t>
            </w:r>
          </w:p>
        </w:tc>
        <w:tc>
          <w:tcPr>
            <w:tcW w:w="1361" w:type="dxa"/>
            <w:tcBorders>
              <w:top w:val="single" w:sz="6" w:space="0" w:color="auto"/>
              <w:left w:val="single" w:sz="6" w:space="0" w:color="auto"/>
              <w:bottom w:val="single" w:sz="6" w:space="0" w:color="auto"/>
            </w:tcBorders>
          </w:tcPr>
          <w:p w14:paraId="44333E3C"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607</w:t>
            </w:r>
            <w:r w:rsidRPr="004046E7">
              <w:br/>
              <w:t>12</w:t>
            </w:r>
            <w:r w:rsidRPr="004046E7">
              <w:rPr>
                <w:rFonts w:ascii="Tms Rmn" w:hAnsi="Tms Rmn"/>
                <w:sz w:val="12"/>
              </w:rPr>
              <w:t> </w:t>
            </w:r>
            <w:r w:rsidRPr="004046E7">
              <w:t>607.5</w:t>
            </w:r>
            <w:r w:rsidRPr="004046E7">
              <w:br/>
              <w:t>12</w:t>
            </w:r>
            <w:r w:rsidRPr="004046E7">
              <w:rPr>
                <w:rFonts w:ascii="Tms Rmn" w:hAnsi="Tms Rmn"/>
                <w:sz w:val="12"/>
              </w:rPr>
              <w:t> </w:t>
            </w:r>
            <w:r w:rsidRPr="004046E7">
              <w:t>608</w:t>
            </w:r>
            <w:r w:rsidRPr="004046E7">
              <w:br/>
              <w:t>12</w:t>
            </w:r>
            <w:r w:rsidRPr="004046E7">
              <w:rPr>
                <w:rFonts w:ascii="Tms Rmn" w:hAnsi="Tms Rmn"/>
                <w:sz w:val="12"/>
              </w:rPr>
              <w:t> </w:t>
            </w:r>
            <w:r w:rsidRPr="004046E7">
              <w:t>608.5</w:t>
            </w:r>
            <w:r w:rsidRPr="004046E7">
              <w:br/>
              <w:t>12</w:t>
            </w:r>
            <w:r w:rsidRPr="004046E7">
              <w:rPr>
                <w:rFonts w:ascii="Tms Rmn" w:hAnsi="Tms Rmn"/>
                <w:sz w:val="12"/>
              </w:rPr>
              <w:t> </w:t>
            </w:r>
            <w:r w:rsidRPr="004046E7">
              <w:t>609</w:t>
            </w:r>
          </w:p>
        </w:tc>
        <w:tc>
          <w:tcPr>
            <w:tcW w:w="1361" w:type="dxa"/>
            <w:tcBorders>
              <w:top w:val="single" w:sz="6" w:space="0" w:color="auto"/>
              <w:left w:val="single" w:sz="6" w:space="0" w:color="auto"/>
              <w:bottom w:val="single" w:sz="6" w:space="0" w:color="auto"/>
              <w:right w:val="single" w:sz="4" w:space="0" w:color="auto"/>
            </w:tcBorders>
          </w:tcPr>
          <w:p w14:paraId="7CE766C6"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504.5</w:t>
            </w:r>
            <w:r w:rsidRPr="004046E7">
              <w:br/>
              <w:t>12</w:t>
            </w:r>
            <w:r w:rsidRPr="004046E7">
              <w:rPr>
                <w:rFonts w:ascii="Tms Rmn" w:hAnsi="Tms Rmn"/>
                <w:sz w:val="12"/>
              </w:rPr>
              <w:t> </w:t>
            </w:r>
            <w:r w:rsidRPr="004046E7">
              <w:t>505</w:t>
            </w:r>
            <w:r w:rsidRPr="004046E7">
              <w:br/>
              <w:t>12</w:t>
            </w:r>
            <w:r w:rsidRPr="004046E7">
              <w:rPr>
                <w:rFonts w:ascii="Tms Rmn" w:hAnsi="Tms Rmn"/>
                <w:sz w:val="12"/>
              </w:rPr>
              <w:t> </w:t>
            </w:r>
            <w:r w:rsidRPr="004046E7">
              <w:t>505.5</w:t>
            </w:r>
            <w:r w:rsidRPr="004046E7">
              <w:br/>
              <w:t>12</w:t>
            </w:r>
            <w:r w:rsidRPr="004046E7">
              <w:rPr>
                <w:rFonts w:ascii="Tms Rmn" w:hAnsi="Tms Rmn"/>
                <w:sz w:val="12"/>
              </w:rPr>
              <w:t> </w:t>
            </w:r>
            <w:r w:rsidRPr="004046E7">
              <w:t>506</w:t>
            </w:r>
            <w:r w:rsidRPr="004046E7">
              <w:br/>
              <w:t>12</w:t>
            </w:r>
            <w:r w:rsidRPr="004046E7">
              <w:rPr>
                <w:rFonts w:ascii="Tms Rmn" w:hAnsi="Tms Rmn"/>
                <w:sz w:val="12"/>
              </w:rPr>
              <w:t> </w:t>
            </w:r>
            <w:r w:rsidRPr="004046E7">
              <w:t>506.5</w:t>
            </w:r>
          </w:p>
        </w:tc>
      </w:tr>
      <w:tr w:rsidR="00496979" w:rsidRPr="004046E7" w14:paraId="70D73B91" w14:textId="77777777" w:rsidTr="00496979">
        <w:trPr>
          <w:cantSplit/>
          <w:jc w:val="center"/>
        </w:trPr>
        <w:tc>
          <w:tcPr>
            <w:tcW w:w="1134" w:type="dxa"/>
            <w:tcBorders>
              <w:left w:val="single" w:sz="6" w:space="0" w:color="auto"/>
            </w:tcBorders>
          </w:tcPr>
          <w:p w14:paraId="50C9DF84" w14:textId="77777777" w:rsidR="00E240A1" w:rsidRPr="004046E7" w:rsidRDefault="004360CE" w:rsidP="00496979">
            <w:pPr>
              <w:pStyle w:val="Tabletext"/>
              <w:spacing w:before="80" w:after="80" w:line="200" w:lineRule="exact"/>
              <w:jc w:val="center"/>
            </w:pPr>
            <w:r w:rsidRPr="004046E7">
              <w:t>61</w:t>
            </w:r>
            <w:r w:rsidRPr="004046E7">
              <w:br/>
              <w:t>62</w:t>
            </w:r>
            <w:r w:rsidRPr="004046E7">
              <w:br/>
              <w:t>63</w:t>
            </w:r>
            <w:r w:rsidRPr="004046E7">
              <w:br/>
              <w:t>64</w:t>
            </w:r>
            <w:r w:rsidRPr="004046E7">
              <w:br/>
              <w:t>65</w:t>
            </w:r>
          </w:p>
        </w:tc>
        <w:tc>
          <w:tcPr>
            <w:tcW w:w="1361" w:type="dxa"/>
            <w:tcBorders>
              <w:top w:val="single" w:sz="6" w:space="0" w:color="auto"/>
              <w:left w:val="single" w:sz="6" w:space="0" w:color="auto"/>
              <w:bottom w:val="single" w:sz="6" w:space="0" w:color="auto"/>
            </w:tcBorders>
          </w:tcPr>
          <w:p w14:paraId="6B90A085"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609.5</w:t>
            </w:r>
            <w:r w:rsidRPr="004046E7">
              <w:br/>
              <w:t>12</w:t>
            </w:r>
            <w:r w:rsidRPr="004046E7">
              <w:rPr>
                <w:rFonts w:ascii="Tms Rmn" w:hAnsi="Tms Rmn"/>
                <w:sz w:val="12"/>
              </w:rPr>
              <w:t> </w:t>
            </w:r>
            <w:r w:rsidRPr="004046E7">
              <w:t>610</w:t>
            </w:r>
            <w:r w:rsidRPr="004046E7">
              <w:br/>
              <w:t>12</w:t>
            </w:r>
            <w:r w:rsidRPr="004046E7">
              <w:rPr>
                <w:rFonts w:ascii="Tms Rmn" w:hAnsi="Tms Rmn"/>
                <w:sz w:val="12"/>
              </w:rPr>
              <w:t> </w:t>
            </w:r>
            <w:r w:rsidRPr="004046E7">
              <w:t>610.5</w:t>
            </w:r>
            <w:r w:rsidRPr="004046E7">
              <w:br/>
              <w:t>12</w:t>
            </w:r>
            <w:r w:rsidRPr="004046E7">
              <w:rPr>
                <w:rFonts w:ascii="Tms Rmn" w:hAnsi="Tms Rmn"/>
                <w:sz w:val="12"/>
              </w:rPr>
              <w:t> </w:t>
            </w:r>
            <w:r w:rsidRPr="004046E7">
              <w:t>611</w:t>
            </w:r>
            <w:r w:rsidRPr="004046E7">
              <w:br/>
              <w:t>12</w:t>
            </w:r>
            <w:r w:rsidRPr="004046E7">
              <w:rPr>
                <w:rFonts w:ascii="Tms Rmn" w:hAnsi="Tms Rmn"/>
                <w:sz w:val="12"/>
              </w:rPr>
              <w:t> </w:t>
            </w:r>
            <w:r w:rsidRPr="004046E7">
              <w:t>611.5</w:t>
            </w:r>
          </w:p>
        </w:tc>
        <w:tc>
          <w:tcPr>
            <w:tcW w:w="1361" w:type="dxa"/>
            <w:tcBorders>
              <w:top w:val="single" w:sz="6" w:space="0" w:color="auto"/>
              <w:left w:val="single" w:sz="6" w:space="0" w:color="auto"/>
              <w:bottom w:val="single" w:sz="6" w:space="0" w:color="auto"/>
              <w:right w:val="single" w:sz="4" w:space="0" w:color="auto"/>
            </w:tcBorders>
          </w:tcPr>
          <w:p w14:paraId="266AF8CB"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507</w:t>
            </w:r>
            <w:r w:rsidRPr="004046E7">
              <w:br/>
              <w:t>12</w:t>
            </w:r>
            <w:r w:rsidRPr="004046E7">
              <w:rPr>
                <w:rFonts w:ascii="Tms Rmn" w:hAnsi="Tms Rmn"/>
                <w:sz w:val="12"/>
              </w:rPr>
              <w:t> </w:t>
            </w:r>
            <w:r w:rsidRPr="004046E7">
              <w:t>507.5</w:t>
            </w:r>
            <w:r w:rsidRPr="004046E7">
              <w:br/>
              <w:t>12</w:t>
            </w:r>
            <w:r w:rsidRPr="004046E7">
              <w:rPr>
                <w:rFonts w:ascii="Tms Rmn" w:hAnsi="Tms Rmn"/>
                <w:sz w:val="12"/>
              </w:rPr>
              <w:t> </w:t>
            </w:r>
            <w:r w:rsidRPr="004046E7">
              <w:t>508</w:t>
            </w:r>
            <w:r w:rsidRPr="004046E7">
              <w:br/>
              <w:t>12</w:t>
            </w:r>
            <w:r w:rsidRPr="004046E7">
              <w:rPr>
                <w:rFonts w:ascii="Tms Rmn" w:hAnsi="Tms Rmn"/>
                <w:sz w:val="12"/>
              </w:rPr>
              <w:t> </w:t>
            </w:r>
            <w:r w:rsidRPr="004046E7">
              <w:t>508.5</w:t>
            </w:r>
            <w:r w:rsidRPr="004046E7">
              <w:br/>
              <w:t>12</w:t>
            </w:r>
            <w:r w:rsidRPr="004046E7">
              <w:rPr>
                <w:rFonts w:ascii="Tms Rmn" w:hAnsi="Tms Rmn"/>
                <w:sz w:val="12"/>
              </w:rPr>
              <w:t> </w:t>
            </w:r>
            <w:r w:rsidRPr="004046E7">
              <w:t>509</w:t>
            </w:r>
          </w:p>
        </w:tc>
      </w:tr>
      <w:tr w:rsidR="00496979" w:rsidRPr="004046E7" w14:paraId="33511EA3" w14:textId="77777777" w:rsidTr="00496979">
        <w:trPr>
          <w:cantSplit/>
          <w:jc w:val="center"/>
        </w:trPr>
        <w:tc>
          <w:tcPr>
            <w:tcW w:w="1134" w:type="dxa"/>
            <w:tcBorders>
              <w:left w:val="single" w:sz="6" w:space="0" w:color="auto"/>
            </w:tcBorders>
          </w:tcPr>
          <w:p w14:paraId="0C150FE2" w14:textId="77777777" w:rsidR="00E240A1" w:rsidRPr="004046E7" w:rsidRDefault="004360CE" w:rsidP="00496979">
            <w:pPr>
              <w:pStyle w:val="Tabletext"/>
              <w:spacing w:before="80" w:after="80" w:line="200" w:lineRule="exact"/>
              <w:jc w:val="center"/>
            </w:pPr>
            <w:r w:rsidRPr="004046E7">
              <w:lastRenderedPageBreak/>
              <w:t>66</w:t>
            </w:r>
            <w:r w:rsidRPr="004046E7">
              <w:br/>
              <w:t>67</w:t>
            </w:r>
            <w:r w:rsidRPr="004046E7">
              <w:br/>
              <w:t>68</w:t>
            </w:r>
            <w:r w:rsidRPr="004046E7">
              <w:br/>
              <w:t>69</w:t>
            </w:r>
            <w:r w:rsidRPr="004046E7">
              <w:br/>
              <w:t>70</w:t>
            </w:r>
          </w:p>
        </w:tc>
        <w:tc>
          <w:tcPr>
            <w:tcW w:w="1361" w:type="dxa"/>
            <w:tcBorders>
              <w:top w:val="single" w:sz="6" w:space="0" w:color="auto"/>
              <w:left w:val="single" w:sz="6" w:space="0" w:color="auto"/>
              <w:bottom w:val="single" w:sz="6" w:space="0" w:color="auto"/>
            </w:tcBorders>
          </w:tcPr>
          <w:p w14:paraId="1F0EFB4A"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612</w:t>
            </w:r>
            <w:r w:rsidRPr="004046E7">
              <w:br/>
              <w:t>12</w:t>
            </w:r>
            <w:r w:rsidRPr="004046E7">
              <w:rPr>
                <w:rFonts w:ascii="Tms Rmn" w:hAnsi="Tms Rmn"/>
                <w:sz w:val="12"/>
              </w:rPr>
              <w:t> </w:t>
            </w:r>
            <w:r w:rsidRPr="004046E7">
              <w:t>612.5</w:t>
            </w:r>
            <w:r w:rsidRPr="004046E7">
              <w:br/>
              <w:t>12</w:t>
            </w:r>
            <w:r w:rsidRPr="004046E7">
              <w:rPr>
                <w:rFonts w:ascii="Tms Rmn" w:hAnsi="Tms Rmn"/>
                <w:sz w:val="12"/>
              </w:rPr>
              <w:t> </w:t>
            </w:r>
            <w:r w:rsidRPr="004046E7">
              <w:t>613</w:t>
            </w:r>
            <w:r w:rsidRPr="004046E7">
              <w:br/>
              <w:t>12</w:t>
            </w:r>
            <w:r w:rsidRPr="004046E7">
              <w:rPr>
                <w:rFonts w:ascii="Tms Rmn" w:hAnsi="Tms Rmn"/>
                <w:sz w:val="12"/>
              </w:rPr>
              <w:t> </w:t>
            </w:r>
            <w:r w:rsidRPr="004046E7">
              <w:t>613.5</w:t>
            </w:r>
            <w:r w:rsidRPr="004046E7">
              <w:br/>
              <w:t>12</w:t>
            </w:r>
            <w:r w:rsidRPr="004046E7">
              <w:rPr>
                <w:rFonts w:ascii="Tms Rmn" w:hAnsi="Tms Rmn"/>
                <w:sz w:val="12"/>
              </w:rPr>
              <w:t> </w:t>
            </w:r>
            <w:r w:rsidRPr="004046E7">
              <w:t>614</w:t>
            </w:r>
          </w:p>
        </w:tc>
        <w:tc>
          <w:tcPr>
            <w:tcW w:w="1361" w:type="dxa"/>
            <w:tcBorders>
              <w:top w:val="single" w:sz="6" w:space="0" w:color="auto"/>
              <w:left w:val="single" w:sz="6" w:space="0" w:color="auto"/>
              <w:bottom w:val="single" w:sz="6" w:space="0" w:color="auto"/>
              <w:right w:val="single" w:sz="4" w:space="0" w:color="auto"/>
            </w:tcBorders>
          </w:tcPr>
          <w:p w14:paraId="1CCB037A"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509.5</w:t>
            </w:r>
            <w:r w:rsidRPr="004046E7">
              <w:br/>
              <w:t>12</w:t>
            </w:r>
            <w:r w:rsidRPr="004046E7">
              <w:rPr>
                <w:rFonts w:ascii="Tms Rmn" w:hAnsi="Tms Rmn"/>
                <w:sz w:val="12"/>
              </w:rPr>
              <w:t> </w:t>
            </w:r>
            <w:r w:rsidRPr="004046E7">
              <w:t>510</w:t>
            </w:r>
            <w:r w:rsidRPr="004046E7">
              <w:br/>
              <w:t>12</w:t>
            </w:r>
            <w:r w:rsidRPr="004046E7">
              <w:rPr>
                <w:rFonts w:ascii="Tms Rmn" w:hAnsi="Tms Rmn"/>
                <w:sz w:val="12"/>
              </w:rPr>
              <w:t> </w:t>
            </w:r>
            <w:r w:rsidRPr="004046E7">
              <w:t>510.5</w:t>
            </w:r>
            <w:r w:rsidRPr="004046E7">
              <w:br/>
              <w:t>12</w:t>
            </w:r>
            <w:r w:rsidRPr="004046E7">
              <w:rPr>
                <w:rFonts w:ascii="Tms Rmn" w:hAnsi="Tms Rmn"/>
                <w:sz w:val="12"/>
              </w:rPr>
              <w:t> </w:t>
            </w:r>
            <w:r w:rsidRPr="004046E7">
              <w:t>511</w:t>
            </w:r>
            <w:r w:rsidRPr="004046E7">
              <w:br/>
              <w:t>12</w:t>
            </w:r>
            <w:r w:rsidRPr="004046E7">
              <w:rPr>
                <w:rFonts w:ascii="Tms Rmn" w:hAnsi="Tms Rmn"/>
                <w:sz w:val="12"/>
              </w:rPr>
              <w:t> </w:t>
            </w:r>
            <w:r w:rsidRPr="004046E7">
              <w:t>511.5</w:t>
            </w:r>
          </w:p>
        </w:tc>
      </w:tr>
      <w:tr w:rsidR="00496979" w:rsidRPr="004046E7" w14:paraId="1AD9A78C" w14:textId="77777777" w:rsidTr="00496979">
        <w:trPr>
          <w:cantSplit/>
          <w:jc w:val="center"/>
        </w:trPr>
        <w:tc>
          <w:tcPr>
            <w:tcW w:w="1134" w:type="dxa"/>
            <w:tcBorders>
              <w:left w:val="single" w:sz="6" w:space="0" w:color="auto"/>
            </w:tcBorders>
          </w:tcPr>
          <w:p w14:paraId="4A111959" w14:textId="77777777" w:rsidR="00E240A1" w:rsidRPr="004046E7" w:rsidRDefault="004360CE" w:rsidP="00496979">
            <w:pPr>
              <w:pStyle w:val="Tabletext"/>
              <w:spacing w:before="80" w:after="80" w:line="200" w:lineRule="exact"/>
              <w:jc w:val="center"/>
            </w:pPr>
            <w:r w:rsidRPr="004046E7">
              <w:t>71</w:t>
            </w:r>
            <w:r w:rsidRPr="004046E7">
              <w:br/>
              <w:t>72</w:t>
            </w:r>
            <w:r w:rsidRPr="004046E7">
              <w:br/>
              <w:t>73</w:t>
            </w:r>
            <w:r w:rsidRPr="004046E7">
              <w:br/>
              <w:t>74</w:t>
            </w:r>
            <w:r w:rsidRPr="004046E7">
              <w:br/>
              <w:t>75</w:t>
            </w:r>
          </w:p>
        </w:tc>
        <w:tc>
          <w:tcPr>
            <w:tcW w:w="1361" w:type="dxa"/>
            <w:tcBorders>
              <w:top w:val="single" w:sz="6" w:space="0" w:color="auto"/>
              <w:left w:val="single" w:sz="6" w:space="0" w:color="auto"/>
              <w:bottom w:val="single" w:sz="6" w:space="0" w:color="auto"/>
            </w:tcBorders>
          </w:tcPr>
          <w:p w14:paraId="0D0645C6"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614.5</w:t>
            </w:r>
            <w:r w:rsidRPr="004046E7">
              <w:br/>
              <w:t>12</w:t>
            </w:r>
            <w:r w:rsidRPr="004046E7">
              <w:rPr>
                <w:rFonts w:ascii="Tms Rmn" w:hAnsi="Tms Rmn"/>
                <w:sz w:val="12"/>
              </w:rPr>
              <w:t> </w:t>
            </w:r>
            <w:r w:rsidRPr="004046E7">
              <w:t>615</w:t>
            </w:r>
            <w:r w:rsidRPr="004046E7">
              <w:br/>
              <w:t>12</w:t>
            </w:r>
            <w:r w:rsidRPr="004046E7">
              <w:rPr>
                <w:rFonts w:ascii="Tms Rmn" w:hAnsi="Tms Rmn"/>
                <w:sz w:val="12"/>
              </w:rPr>
              <w:t> </w:t>
            </w:r>
            <w:r w:rsidRPr="004046E7">
              <w:t>615.5</w:t>
            </w:r>
            <w:r w:rsidRPr="004046E7">
              <w:br/>
              <w:t>12</w:t>
            </w:r>
            <w:r w:rsidRPr="004046E7">
              <w:rPr>
                <w:rFonts w:ascii="Tms Rmn" w:hAnsi="Tms Rmn"/>
                <w:sz w:val="12"/>
              </w:rPr>
              <w:t> </w:t>
            </w:r>
            <w:r w:rsidRPr="004046E7">
              <w:t>616</w:t>
            </w:r>
            <w:r w:rsidRPr="004046E7">
              <w:br/>
              <w:t>12</w:t>
            </w:r>
            <w:r w:rsidRPr="004046E7">
              <w:rPr>
                <w:rFonts w:ascii="Tms Rmn" w:hAnsi="Tms Rmn"/>
                <w:sz w:val="12"/>
              </w:rPr>
              <w:t> </w:t>
            </w:r>
            <w:r w:rsidRPr="004046E7">
              <w:t>616.5</w:t>
            </w:r>
          </w:p>
        </w:tc>
        <w:tc>
          <w:tcPr>
            <w:tcW w:w="1361" w:type="dxa"/>
            <w:tcBorders>
              <w:top w:val="single" w:sz="6" w:space="0" w:color="auto"/>
              <w:left w:val="single" w:sz="6" w:space="0" w:color="auto"/>
              <w:bottom w:val="single" w:sz="6" w:space="0" w:color="auto"/>
              <w:right w:val="single" w:sz="4" w:space="0" w:color="auto"/>
            </w:tcBorders>
          </w:tcPr>
          <w:p w14:paraId="44AF799F"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512</w:t>
            </w:r>
            <w:r w:rsidRPr="004046E7">
              <w:br/>
              <w:t>12</w:t>
            </w:r>
            <w:r w:rsidRPr="004046E7">
              <w:rPr>
                <w:rFonts w:ascii="Tms Rmn" w:hAnsi="Tms Rmn"/>
                <w:sz w:val="12"/>
              </w:rPr>
              <w:t> </w:t>
            </w:r>
            <w:r w:rsidRPr="004046E7">
              <w:t>512.5</w:t>
            </w:r>
            <w:r w:rsidRPr="004046E7">
              <w:br/>
              <w:t>12</w:t>
            </w:r>
            <w:r w:rsidRPr="004046E7">
              <w:rPr>
                <w:rFonts w:ascii="Tms Rmn" w:hAnsi="Tms Rmn"/>
                <w:sz w:val="12"/>
              </w:rPr>
              <w:t> </w:t>
            </w:r>
            <w:r w:rsidRPr="004046E7">
              <w:t>513</w:t>
            </w:r>
            <w:r w:rsidRPr="004046E7">
              <w:br/>
              <w:t>12</w:t>
            </w:r>
            <w:r w:rsidRPr="004046E7">
              <w:rPr>
                <w:rFonts w:ascii="Tms Rmn" w:hAnsi="Tms Rmn"/>
                <w:sz w:val="12"/>
              </w:rPr>
              <w:t> </w:t>
            </w:r>
            <w:r w:rsidRPr="004046E7">
              <w:t>513.5</w:t>
            </w:r>
            <w:r w:rsidRPr="004046E7">
              <w:br/>
              <w:t>12</w:t>
            </w:r>
            <w:r w:rsidRPr="004046E7">
              <w:rPr>
                <w:rFonts w:ascii="Tms Rmn" w:hAnsi="Tms Rmn"/>
                <w:sz w:val="12"/>
              </w:rPr>
              <w:t> </w:t>
            </w:r>
            <w:r w:rsidRPr="004046E7">
              <w:t>514</w:t>
            </w:r>
          </w:p>
        </w:tc>
      </w:tr>
      <w:tr w:rsidR="00496979" w:rsidRPr="004046E7" w14:paraId="62258AC7" w14:textId="77777777" w:rsidTr="00496979">
        <w:trPr>
          <w:cantSplit/>
          <w:jc w:val="center"/>
        </w:trPr>
        <w:tc>
          <w:tcPr>
            <w:tcW w:w="1134" w:type="dxa"/>
            <w:tcBorders>
              <w:left w:val="single" w:sz="6" w:space="0" w:color="auto"/>
            </w:tcBorders>
          </w:tcPr>
          <w:p w14:paraId="2AFD7715" w14:textId="77777777" w:rsidR="00E240A1" w:rsidRPr="004046E7" w:rsidRDefault="004360CE" w:rsidP="00496979">
            <w:pPr>
              <w:pStyle w:val="Tabletext"/>
              <w:spacing w:before="80" w:after="80" w:line="200" w:lineRule="exact"/>
              <w:jc w:val="center"/>
            </w:pPr>
            <w:r w:rsidRPr="004046E7">
              <w:t>76</w:t>
            </w:r>
            <w:r w:rsidRPr="004046E7">
              <w:br/>
              <w:t>77</w:t>
            </w:r>
            <w:r w:rsidRPr="004046E7">
              <w:br/>
              <w:t>78</w:t>
            </w:r>
            <w:r w:rsidRPr="004046E7">
              <w:br/>
              <w:t>79</w:t>
            </w:r>
            <w:r w:rsidRPr="004046E7">
              <w:br/>
              <w:t>80</w:t>
            </w:r>
          </w:p>
        </w:tc>
        <w:tc>
          <w:tcPr>
            <w:tcW w:w="1361" w:type="dxa"/>
            <w:tcBorders>
              <w:top w:val="single" w:sz="6" w:space="0" w:color="auto"/>
              <w:left w:val="single" w:sz="6" w:space="0" w:color="auto"/>
              <w:bottom w:val="single" w:sz="6" w:space="0" w:color="auto"/>
            </w:tcBorders>
          </w:tcPr>
          <w:p w14:paraId="58CE3692"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617</w:t>
            </w:r>
            <w:r w:rsidRPr="004046E7">
              <w:br/>
              <w:t>12</w:t>
            </w:r>
            <w:r w:rsidRPr="004046E7">
              <w:rPr>
                <w:rFonts w:ascii="Tms Rmn" w:hAnsi="Tms Rmn"/>
                <w:sz w:val="12"/>
              </w:rPr>
              <w:t> </w:t>
            </w:r>
            <w:r w:rsidRPr="004046E7">
              <w:t>617.5</w:t>
            </w:r>
            <w:r w:rsidRPr="004046E7">
              <w:br/>
              <w:t>12</w:t>
            </w:r>
            <w:r w:rsidRPr="004046E7">
              <w:rPr>
                <w:rFonts w:ascii="Tms Rmn" w:hAnsi="Tms Rmn"/>
                <w:sz w:val="12"/>
              </w:rPr>
              <w:t> </w:t>
            </w:r>
            <w:r w:rsidRPr="004046E7">
              <w:t>618</w:t>
            </w:r>
            <w:r w:rsidRPr="004046E7">
              <w:br/>
              <w:t>12</w:t>
            </w:r>
            <w:r w:rsidRPr="004046E7">
              <w:rPr>
                <w:rFonts w:ascii="Tms Rmn" w:hAnsi="Tms Rmn"/>
                <w:sz w:val="12"/>
              </w:rPr>
              <w:t> </w:t>
            </w:r>
            <w:r w:rsidRPr="004046E7">
              <w:t>618.5</w:t>
            </w:r>
            <w:r w:rsidRPr="004046E7">
              <w:br/>
              <w:t>12</w:t>
            </w:r>
            <w:r w:rsidRPr="004046E7">
              <w:rPr>
                <w:rFonts w:ascii="Tms Rmn" w:hAnsi="Tms Rmn"/>
                <w:sz w:val="12"/>
              </w:rPr>
              <w:t> </w:t>
            </w:r>
            <w:r w:rsidRPr="004046E7">
              <w:t>619</w:t>
            </w:r>
          </w:p>
        </w:tc>
        <w:tc>
          <w:tcPr>
            <w:tcW w:w="1361" w:type="dxa"/>
            <w:tcBorders>
              <w:top w:val="single" w:sz="6" w:space="0" w:color="auto"/>
              <w:left w:val="single" w:sz="6" w:space="0" w:color="auto"/>
              <w:bottom w:val="single" w:sz="6" w:space="0" w:color="auto"/>
              <w:right w:val="single" w:sz="4" w:space="0" w:color="auto"/>
            </w:tcBorders>
          </w:tcPr>
          <w:p w14:paraId="7A1065FD"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514.5</w:t>
            </w:r>
            <w:r w:rsidRPr="004046E7">
              <w:br/>
              <w:t>12</w:t>
            </w:r>
            <w:r w:rsidRPr="004046E7">
              <w:rPr>
                <w:rFonts w:ascii="Tms Rmn" w:hAnsi="Tms Rmn"/>
                <w:sz w:val="12"/>
              </w:rPr>
              <w:t> </w:t>
            </w:r>
            <w:r w:rsidRPr="004046E7">
              <w:t>515</w:t>
            </w:r>
            <w:r w:rsidRPr="004046E7">
              <w:br/>
              <w:t>12</w:t>
            </w:r>
            <w:r w:rsidRPr="004046E7">
              <w:rPr>
                <w:rFonts w:ascii="Tms Rmn" w:hAnsi="Tms Rmn"/>
                <w:sz w:val="12"/>
              </w:rPr>
              <w:t> </w:t>
            </w:r>
            <w:r w:rsidRPr="004046E7">
              <w:t>515.5</w:t>
            </w:r>
            <w:r w:rsidRPr="004046E7">
              <w:br/>
              <w:t>12</w:t>
            </w:r>
            <w:r w:rsidRPr="004046E7">
              <w:rPr>
                <w:rFonts w:ascii="Tms Rmn" w:hAnsi="Tms Rmn"/>
                <w:sz w:val="12"/>
              </w:rPr>
              <w:t> </w:t>
            </w:r>
            <w:r w:rsidRPr="004046E7">
              <w:t>516</w:t>
            </w:r>
            <w:r w:rsidRPr="004046E7">
              <w:br/>
              <w:t>12</w:t>
            </w:r>
            <w:r w:rsidRPr="004046E7">
              <w:rPr>
                <w:rFonts w:ascii="Tms Rmn" w:hAnsi="Tms Rmn"/>
                <w:sz w:val="12"/>
              </w:rPr>
              <w:t> </w:t>
            </w:r>
            <w:r w:rsidRPr="004046E7">
              <w:t>516.5</w:t>
            </w:r>
          </w:p>
        </w:tc>
      </w:tr>
      <w:tr w:rsidR="00496979" w:rsidRPr="004046E7" w14:paraId="6AE58622" w14:textId="77777777" w:rsidTr="00496979">
        <w:trPr>
          <w:cantSplit/>
          <w:jc w:val="center"/>
        </w:trPr>
        <w:tc>
          <w:tcPr>
            <w:tcW w:w="1134" w:type="dxa"/>
            <w:tcBorders>
              <w:left w:val="single" w:sz="6" w:space="0" w:color="auto"/>
            </w:tcBorders>
          </w:tcPr>
          <w:p w14:paraId="5549D579" w14:textId="77777777" w:rsidR="00E240A1" w:rsidRPr="004046E7" w:rsidRDefault="004360CE" w:rsidP="00496979">
            <w:pPr>
              <w:pStyle w:val="Tabletext"/>
              <w:spacing w:before="80" w:after="80" w:line="200" w:lineRule="exact"/>
              <w:jc w:val="center"/>
            </w:pPr>
            <w:r w:rsidRPr="004046E7">
              <w:t>81</w:t>
            </w:r>
            <w:r w:rsidRPr="004046E7">
              <w:br/>
              <w:t>82</w:t>
            </w:r>
            <w:r w:rsidRPr="004046E7">
              <w:br/>
              <w:t>83</w:t>
            </w:r>
            <w:r w:rsidRPr="004046E7">
              <w:br/>
              <w:t>84</w:t>
            </w:r>
            <w:r w:rsidRPr="004046E7">
              <w:br/>
              <w:t>85</w:t>
            </w:r>
          </w:p>
        </w:tc>
        <w:tc>
          <w:tcPr>
            <w:tcW w:w="1361" w:type="dxa"/>
            <w:tcBorders>
              <w:top w:val="single" w:sz="6" w:space="0" w:color="auto"/>
              <w:left w:val="single" w:sz="6" w:space="0" w:color="auto"/>
              <w:bottom w:val="single" w:sz="6" w:space="0" w:color="auto"/>
            </w:tcBorders>
          </w:tcPr>
          <w:p w14:paraId="0C8F735A"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619.5</w:t>
            </w:r>
            <w:r w:rsidRPr="004046E7">
              <w:br/>
              <w:t>12</w:t>
            </w:r>
            <w:r w:rsidRPr="004046E7">
              <w:rPr>
                <w:rFonts w:ascii="Tms Rmn" w:hAnsi="Tms Rmn"/>
                <w:sz w:val="12"/>
              </w:rPr>
              <w:t> </w:t>
            </w:r>
            <w:r w:rsidRPr="004046E7">
              <w:t>620</w:t>
            </w:r>
            <w:r w:rsidRPr="004046E7">
              <w:br/>
              <w:t>12</w:t>
            </w:r>
            <w:r w:rsidRPr="004046E7">
              <w:rPr>
                <w:rFonts w:ascii="Tms Rmn" w:hAnsi="Tms Rmn"/>
                <w:sz w:val="12"/>
              </w:rPr>
              <w:t> </w:t>
            </w:r>
            <w:r w:rsidRPr="004046E7">
              <w:t>620.5</w:t>
            </w:r>
            <w:r w:rsidRPr="004046E7">
              <w:br/>
              <w:t>12</w:t>
            </w:r>
            <w:r w:rsidRPr="004046E7">
              <w:rPr>
                <w:rFonts w:ascii="Tms Rmn" w:hAnsi="Tms Rmn"/>
                <w:sz w:val="12"/>
              </w:rPr>
              <w:t> </w:t>
            </w:r>
            <w:r w:rsidRPr="004046E7">
              <w:t>621</w:t>
            </w:r>
            <w:r w:rsidRPr="004046E7">
              <w:br/>
              <w:t>12</w:t>
            </w:r>
            <w:r w:rsidRPr="004046E7">
              <w:rPr>
                <w:rFonts w:ascii="Tms Rmn" w:hAnsi="Tms Rmn"/>
                <w:sz w:val="12"/>
              </w:rPr>
              <w:t> </w:t>
            </w:r>
            <w:r w:rsidRPr="004046E7">
              <w:t>621.5</w:t>
            </w:r>
          </w:p>
        </w:tc>
        <w:tc>
          <w:tcPr>
            <w:tcW w:w="1361" w:type="dxa"/>
            <w:tcBorders>
              <w:top w:val="single" w:sz="6" w:space="0" w:color="auto"/>
              <w:left w:val="single" w:sz="6" w:space="0" w:color="auto"/>
              <w:bottom w:val="single" w:sz="6" w:space="0" w:color="auto"/>
              <w:right w:val="single" w:sz="4" w:space="0" w:color="auto"/>
            </w:tcBorders>
          </w:tcPr>
          <w:p w14:paraId="764908DA"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517</w:t>
            </w:r>
            <w:r w:rsidRPr="004046E7">
              <w:br/>
              <w:t>12</w:t>
            </w:r>
            <w:r w:rsidRPr="004046E7">
              <w:rPr>
                <w:rFonts w:ascii="Tms Rmn" w:hAnsi="Tms Rmn"/>
                <w:sz w:val="12"/>
              </w:rPr>
              <w:t> </w:t>
            </w:r>
            <w:r w:rsidRPr="004046E7">
              <w:t>517.5</w:t>
            </w:r>
            <w:r w:rsidRPr="004046E7">
              <w:br/>
              <w:t>12</w:t>
            </w:r>
            <w:r w:rsidRPr="004046E7">
              <w:rPr>
                <w:rFonts w:ascii="Tms Rmn" w:hAnsi="Tms Rmn"/>
                <w:sz w:val="12"/>
              </w:rPr>
              <w:t> </w:t>
            </w:r>
            <w:r w:rsidRPr="004046E7">
              <w:t>518</w:t>
            </w:r>
            <w:r w:rsidRPr="004046E7">
              <w:br/>
              <w:t>12</w:t>
            </w:r>
            <w:r w:rsidRPr="004046E7">
              <w:rPr>
                <w:rFonts w:ascii="Tms Rmn" w:hAnsi="Tms Rmn"/>
                <w:sz w:val="12"/>
              </w:rPr>
              <w:t> </w:t>
            </w:r>
            <w:r w:rsidRPr="004046E7">
              <w:t>518.5</w:t>
            </w:r>
            <w:r w:rsidRPr="004046E7">
              <w:br/>
              <w:t>12</w:t>
            </w:r>
            <w:r w:rsidRPr="004046E7">
              <w:rPr>
                <w:rFonts w:ascii="Tms Rmn" w:hAnsi="Tms Rmn"/>
                <w:sz w:val="12"/>
              </w:rPr>
              <w:t> </w:t>
            </w:r>
            <w:r w:rsidRPr="004046E7">
              <w:t>519</w:t>
            </w:r>
          </w:p>
        </w:tc>
      </w:tr>
      <w:tr w:rsidR="00496979" w:rsidRPr="004046E7" w14:paraId="5379E808" w14:textId="77777777" w:rsidTr="00496979">
        <w:trPr>
          <w:cantSplit/>
          <w:jc w:val="center"/>
        </w:trPr>
        <w:tc>
          <w:tcPr>
            <w:tcW w:w="1134" w:type="dxa"/>
            <w:tcBorders>
              <w:left w:val="single" w:sz="6" w:space="0" w:color="auto"/>
            </w:tcBorders>
          </w:tcPr>
          <w:p w14:paraId="0257B8C5" w14:textId="77777777" w:rsidR="00E240A1" w:rsidRPr="004046E7" w:rsidRDefault="004360CE" w:rsidP="00496979">
            <w:pPr>
              <w:pStyle w:val="Tabletext"/>
              <w:spacing w:before="80" w:after="80" w:line="200" w:lineRule="exact"/>
              <w:jc w:val="center"/>
            </w:pPr>
            <w:r w:rsidRPr="004046E7">
              <w:t>86</w:t>
            </w:r>
            <w:r w:rsidRPr="004046E7">
              <w:br/>
              <w:t>87</w:t>
            </w:r>
            <w:r w:rsidRPr="004046E7">
              <w:br/>
              <w:t>88</w:t>
            </w:r>
            <w:r w:rsidRPr="004046E7">
              <w:br/>
              <w:t>89</w:t>
            </w:r>
            <w:r w:rsidRPr="004046E7">
              <w:br/>
              <w:t>90</w:t>
            </w:r>
          </w:p>
        </w:tc>
        <w:tc>
          <w:tcPr>
            <w:tcW w:w="1361" w:type="dxa"/>
            <w:tcBorders>
              <w:top w:val="single" w:sz="6" w:space="0" w:color="auto"/>
              <w:left w:val="single" w:sz="6" w:space="0" w:color="auto"/>
              <w:bottom w:val="single" w:sz="6" w:space="0" w:color="auto"/>
            </w:tcBorders>
          </w:tcPr>
          <w:p w14:paraId="7A581F20" w14:textId="5FA10CC8"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622</w:t>
            </w:r>
            <w:r w:rsidRPr="004046E7">
              <w:br/>
            </w:r>
            <w:del w:id="424" w:author="CEPT" w:date="2023-08-24T15:07:00Z">
              <w:r w:rsidRPr="004046E7" w:rsidDel="00840535">
                <w:delText>12</w:delText>
              </w:r>
              <w:r w:rsidRPr="004046E7" w:rsidDel="00840535">
                <w:rPr>
                  <w:rFonts w:ascii="Tms Rmn" w:hAnsi="Tms Rmn"/>
                  <w:sz w:val="12"/>
                </w:rPr>
                <w:delText> </w:delText>
              </w:r>
              <w:r w:rsidRPr="004046E7" w:rsidDel="00840535">
                <w:delText>520</w:delText>
              </w:r>
            </w:del>
            <w:r w:rsidRPr="004046E7">
              <w:rPr>
                <w:position w:val="6"/>
                <w:sz w:val="16"/>
              </w:rPr>
              <w:br/>
            </w:r>
            <w:r w:rsidRPr="004046E7">
              <w:t>12</w:t>
            </w:r>
            <w:r w:rsidRPr="004046E7">
              <w:rPr>
                <w:rFonts w:ascii="Tms Rmn" w:hAnsi="Tms Rmn"/>
                <w:sz w:val="12"/>
              </w:rPr>
              <w:t> </w:t>
            </w:r>
            <w:r w:rsidRPr="004046E7">
              <w:t>622.5</w:t>
            </w:r>
            <w:r w:rsidRPr="004046E7">
              <w:br/>
              <w:t>12</w:t>
            </w:r>
            <w:r w:rsidRPr="004046E7">
              <w:rPr>
                <w:rFonts w:ascii="Tms Rmn" w:hAnsi="Tms Rmn"/>
                <w:sz w:val="12"/>
              </w:rPr>
              <w:t> </w:t>
            </w:r>
            <w:r w:rsidRPr="004046E7">
              <w:t>623</w:t>
            </w:r>
            <w:r w:rsidRPr="004046E7">
              <w:br/>
              <w:t>12</w:t>
            </w:r>
            <w:r w:rsidRPr="004046E7">
              <w:rPr>
                <w:rFonts w:ascii="Tms Rmn" w:hAnsi="Tms Rmn"/>
                <w:sz w:val="12"/>
              </w:rPr>
              <w:t> </w:t>
            </w:r>
            <w:r w:rsidRPr="004046E7">
              <w:t>623.5</w:t>
            </w:r>
          </w:p>
        </w:tc>
        <w:tc>
          <w:tcPr>
            <w:tcW w:w="1361" w:type="dxa"/>
            <w:tcBorders>
              <w:top w:val="single" w:sz="6" w:space="0" w:color="auto"/>
              <w:left w:val="single" w:sz="6" w:space="0" w:color="auto"/>
              <w:bottom w:val="single" w:sz="6" w:space="0" w:color="auto"/>
              <w:right w:val="single" w:sz="4" w:space="0" w:color="auto"/>
            </w:tcBorders>
          </w:tcPr>
          <w:p w14:paraId="21AF0C5C" w14:textId="22BA7BAB"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519.5</w:t>
            </w:r>
            <w:r w:rsidRPr="004046E7">
              <w:br/>
            </w:r>
            <w:del w:id="425" w:author="CEPT" w:date="2023-08-24T15:07:00Z">
              <w:r w:rsidRPr="004046E7" w:rsidDel="00840535">
                <w:delText>12</w:delText>
              </w:r>
              <w:r w:rsidRPr="004046E7" w:rsidDel="00840535">
                <w:rPr>
                  <w:rFonts w:ascii="Tms Rmn" w:hAnsi="Tms Rmn"/>
                  <w:sz w:val="12"/>
                </w:rPr>
                <w:delText> </w:delText>
              </w:r>
              <w:r w:rsidRPr="004046E7" w:rsidDel="00840535">
                <w:delText>520</w:delText>
              </w:r>
            </w:del>
            <w:r w:rsidRPr="004046E7">
              <w:rPr>
                <w:position w:val="6"/>
                <w:sz w:val="16"/>
              </w:rPr>
              <w:br/>
            </w:r>
            <w:r w:rsidRPr="004046E7">
              <w:t>12</w:t>
            </w:r>
            <w:r w:rsidRPr="004046E7">
              <w:rPr>
                <w:rFonts w:ascii="Tms Rmn" w:hAnsi="Tms Rmn"/>
                <w:sz w:val="12"/>
              </w:rPr>
              <w:t> </w:t>
            </w:r>
            <w:r w:rsidRPr="004046E7">
              <w:t>520.5</w:t>
            </w:r>
            <w:r w:rsidRPr="004046E7">
              <w:br/>
              <w:t>12</w:t>
            </w:r>
            <w:r w:rsidRPr="004046E7">
              <w:rPr>
                <w:rFonts w:ascii="Tms Rmn" w:hAnsi="Tms Rmn"/>
                <w:sz w:val="12"/>
              </w:rPr>
              <w:t> </w:t>
            </w:r>
            <w:r w:rsidRPr="004046E7">
              <w:t>521</w:t>
            </w:r>
            <w:r w:rsidRPr="004046E7">
              <w:br/>
              <w:t>12</w:t>
            </w:r>
            <w:r w:rsidRPr="004046E7">
              <w:rPr>
                <w:rFonts w:ascii="Tms Rmn" w:hAnsi="Tms Rmn"/>
                <w:sz w:val="12"/>
              </w:rPr>
              <w:t> </w:t>
            </w:r>
            <w:r w:rsidRPr="004046E7">
              <w:t>521.5</w:t>
            </w:r>
          </w:p>
        </w:tc>
      </w:tr>
      <w:tr w:rsidR="00496979" w:rsidRPr="004046E7" w14:paraId="27BCDD03" w14:textId="77777777" w:rsidTr="00496979">
        <w:trPr>
          <w:cantSplit/>
          <w:jc w:val="center"/>
        </w:trPr>
        <w:tc>
          <w:tcPr>
            <w:tcW w:w="1134" w:type="dxa"/>
            <w:tcBorders>
              <w:left w:val="single" w:sz="6" w:space="0" w:color="auto"/>
              <w:bottom w:val="single" w:sz="6" w:space="0" w:color="auto"/>
            </w:tcBorders>
          </w:tcPr>
          <w:p w14:paraId="06C7671B" w14:textId="77777777" w:rsidR="00E240A1" w:rsidRPr="004046E7" w:rsidRDefault="004360CE" w:rsidP="00496979">
            <w:pPr>
              <w:pStyle w:val="Tabletext"/>
              <w:spacing w:before="80" w:after="80" w:line="200" w:lineRule="exact"/>
              <w:jc w:val="center"/>
            </w:pPr>
            <w:r w:rsidRPr="004046E7">
              <w:t>91</w:t>
            </w:r>
            <w:r w:rsidRPr="004046E7">
              <w:br/>
              <w:t>92</w:t>
            </w:r>
          </w:p>
        </w:tc>
        <w:tc>
          <w:tcPr>
            <w:tcW w:w="1361" w:type="dxa"/>
            <w:tcBorders>
              <w:top w:val="single" w:sz="6" w:space="0" w:color="auto"/>
              <w:left w:val="single" w:sz="6" w:space="0" w:color="auto"/>
              <w:bottom w:val="single" w:sz="6" w:space="0" w:color="auto"/>
            </w:tcBorders>
          </w:tcPr>
          <w:p w14:paraId="2ACB3560"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624</w:t>
            </w:r>
            <w:r w:rsidRPr="004046E7">
              <w:br/>
              <w:t>12</w:t>
            </w:r>
            <w:r w:rsidRPr="004046E7">
              <w:rPr>
                <w:rFonts w:ascii="Tms Rmn" w:hAnsi="Tms Rmn"/>
                <w:sz w:val="12"/>
              </w:rPr>
              <w:t> </w:t>
            </w:r>
            <w:r w:rsidRPr="004046E7">
              <w:t>624.5</w:t>
            </w:r>
          </w:p>
        </w:tc>
        <w:tc>
          <w:tcPr>
            <w:tcW w:w="1361" w:type="dxa"/>
            <w:tcBorders>
              <w:top w:val="single" w:sz="6" w:space="0" w:color="auto"/>
              <w:left w:val="single" w:sz="6" w:space="0" w:color="auto"/>
              <w:bottom w:val="single" w:sz="6" w:space="0" w:color="auto"/>
              <w:right w:val="single" w:sz="4" w:space="0" w:color="auto"/>
            </w:tcBorders>
          </w:tcPr>
          <w:p w14:paraId="50CB710D" w14:textId="77777777" w:rsidR="00E240A1" w:rsidRPr="004046E7" w:rsidRDefault="004360CE" w:rsidP="00496979">
            <w:pPr>
              <w:pStyle w:val="Tabletext"/>
              <w:tabs>
                <w:tab w:val="clear" w:pos="284"/>
              </w:tabs>
              <w:spacing w:before="80" w:after="80" w:line="200" w:lineRule="exact"/>
              <w:ind w:left="208"/>
            </w:pPr>
            <w:r w:rsidRPr="004046E7">
              <w:t>12</w:t>
            </w:r>
            <w:r w:rsidRPr="004046E7">
              <w:rPr>
                <w:rFonts w:ascii="Tms Rmn" w:hAnsi="Tms Rmn"/>
                <w:sz w:val="12"/>
              </w:rPr>
              <w:t> </w:t>
            </w:r>
            <w:r w:rsidRPr="004046E7">
              <w:t>522</w:t>
            </w:r>
            <w:r w:rsidRPr="004046E7">
              <w:br/>
              <w:t>12</w:t>
            </w:r>
            <w:r w:rsidRPr="004046E7">
              <w:rPr>
                <w:rFonts w:ascii="Tms Rmn" w:hAnsi="Tms Rmn"/>
                <w:sz w:val="12"/>
              </w:rPr>
              <w:t> </w:t>
            </w:r>
            <w:r w:rsidRPr="004046E7">
              <w:t>522.5</w:t>
            </w:r>
          </w:p>
        </w:tc>
      </w:tr>
    </w:tbl>
    <w:p w14:paraId="1377750A" w14:textId="3AABA4F9" w:rsidR="00E240A1" w:rsidRDefault="00840535" w:rsidP="00496979">
      <w:pPr>
        <w:rPr>
          <w:sz w:val="16"/>
        </w:rPr>
      </w:pPr>
      <w:r>
        <w:rPr>
          <w:sz w:val="16"/>
        </w:rPr>
        <w:t>…</w:t>
      </w:r>
    </w:p>
    <w:p w14:paraId="5C7E2D43" w14:textId="75C9246B" w:rsidR="002939D9" w:rsidRDefault="004360CE">
      <w:pPr>
        <w:pStyle w:val="Reasons"/>
      </w:pPr>
      <w:r>
        <w:rPr>
          <w:b/>
        </w:rPr>
        <w:t>Reasons:</w:t>
      </w:r>
      <w:r>
        <w:tab/>
      </w:r>
      <w:r w:rsidR="007A553B" w:rsidRPr="006E0DBB">
        <w:t xml:space="preserve">Introduction of the ACS in Appendix </w:t>
      </w:r>
      <w:r w:rsidR="007A553B" w:rsidRPr="006E0DBB">
        <w:rPr>
          <w:b/>
        </w:rPr>
        <w:t>17</w:t>
      </w:r>
      <w:r w:rsidR="007A553B" w:rsidRPr="006E0DBB">
        <w:t xml:space="preserve"> using the frequencies of NBDP previously used for distress.</w:t>
      </w:r>
    </w:p>
    <w:p w14:paraId="6F9B3F20" w14:textId="7B9FE2AA" w:rsidR="002939D9" w:rsidRDefault="004360CE">
      <w:pPr>
        <w:pStyle w:val="Proposal"/>
      </w:pPr>
      <w:r>
        <w:t>MOD</w:t>
      </w:r>
      <w:r>
        <w:tab/>
        <w:t>EUR/</w:t>
      </w:r>
      <w:r w:rsidR="00EF0029">
        <w:t>XXXX</w:t>
      </w:r>
      <w:r w:rsidR="001B6E04">
        <w:t>A11A1/101</w:t>
      </w:r>
    </w:p>
    <w:p w14:paraId="31D19C06" w14:textId="3BEC3181" w:rsidR="00E240A1" w:rsidRPr="009933AB" w:rsidRDefault="004360CE" w:rsidP="0087044E">
      <w:pPr>
        <w:pStyle w:val="ResNo"/>
      </w:pPr>
      <w:bookmarkStart w:id="426" w:name="_Toc39649309"/>
      <w:r w:rsidRPr="009933AB">
        <w:t xml:space="preserve">RESOLUTION </w:t>
      </w:r>
      <w:r w:rsidRPr="009933AB">
        <w:rPr>
          <w:rStyle w:val="href"/>
        </w:rPr>
        <w:t>18</w:t>
      </w:r>
      <w:r w:rsidRPr="009933AB">
        <w:t xml:space="preserve"> (Rev.WRC</w:t>
      </w:r>
      <w:r w:rsidRPr="009933AB">
        <w:noBreakHyphen/>
      </w:r>
      <w:del w:id="427" w:author="CEPT" w:date="2023-08-24T15:08:00Z">
        <w:r w:rsidRPr="009933AB" w:rsidDel="00DB5D91">
          <w:rPr>
            <w:lang w:eastAsia="ja-JP"/>
          </w:rPr>
          <w:delText>15</w:delText>
        </w:r>
      </w:del>
      <w:ins w:id="428" w:author="CEPT" w:date="2023-08-24T15:08:00Z">
        <w:r w:rsidR="00DB5D91">
          <w:rPr>
            <w:lang w:eastAsia="ja-JP"/>
          </w:rPr>
          <w:t>23</w:t>
        </w:r>
      </w:ins>
      <w:r w:rsidRPr="009933AB">
        <w:t>)</w:t>
      </w:r>
      <w:bookmarkEnd w:id="426"/>
    </w:p>
    <w:p w14:paraId="515B4D26" w14:textId="77777777" w:rsidR="00E240A1" w:rsidRPr="009933AB" w:rsidRDefault="004360CE" w:rsidP="0087044E">
      <w:pPr>
        <w:pStyle w:val="Restitle"/>
      </w:pPr>
      <w:bookmarkStart w:id="429" w:name="_Toc450048571"/>
      <w:bookmarkStart w:id="430" w:name="_Toc39649310"/>
      <w:r w:rsidRPr="009933AB">
        <w:t>Relating to the procedure for identifying and announcing the position of</w:t>
      </w:r>
      <w:r w:rsidRPr="009933AB">
        <w:br/>
        <w:t>ships and aircraft of States not parties to an armed conflict</w:t>
      </w:r>
      <w:bookmarkEnd w:id="429"/>
      <w:bookmarkEnd w:id="430"/>
    </w:p>
    <w:p w14:paraId="36AB82C5" w14:textId="4FC0E227" w:rsidR="00E240A1" w:rsidRPr="009933AB" w:rsidRDefault="004360CE" w:rsidP="0087044E">
      <w:pPr>
        <w:pStyle w:val="Normalaftertitle"/>
      </w:pPr>
      <w:r w:rsidRPr="009933AB">
        <w:t>The World Radiocommunication Conference (</w:t>
      </w:r>
      <w:del w:id="431" w:author="CEPT" w:date="2023-08-24T15:08:00Z">
        <w:r w:rsidRPr="009933AB" w:rsidDel="00DB5D91">
          <w:delText>Geneva</w:delText>
        </w:r>
      </w:del>
      <w:ins w:id="432" w:author="CEPT" w:date="2023-08-24T15:08:00Z">
        <w:r w:rsidR="00DB5D91">
          <w:t>Dubai</w:t>
        </w:r>
      </w:ins>
      <w:r w:rsidRPr="009933AB">
        <w:t>, 20</w:t>
      </w:r>
      <w:del w:id="433" w:author="CEPT" w:date="2023-08-24T15:08:00Z">
        <w:r w:rsidRPr="009933AB" w:rsidDel="00DB5D91">
          <w:delText>15</w:delText>
        </w:r>
      </w:del>
      <w:ins w:id="434" w:author="CEPT" w:date="2023-08-24T15:08:00Z">
        <w:r w:rsidR="00DB5D91">
          <w:t>23</w:t>
        </w:r>
      </w:ins>
      <w:r w:rsidRPr="009933AB">
        <w:t>),</w:t>
      </w:r>
    </w:p>
    <w:p w14:paraId="4EA82C28" w14:textId="4D3C4876" w:rsidR="00E240A1" w:rsidRPr="00DB5D91" w:rsidRDefault="00DB5D91" w:rsidP="0087044E">
      <w:pPr>
        <w:rPr>
          <w:iCs/>
        </w:rPr>
      </w:pPr>
      <w:r w:rsidRPr="00DB5D91">
        <w:rPr>
          <w:iCs/>
        </w:rPr>
        <w:t>…</w:t>
      </w:r>
    </w:p>
    <w:p w14:paraId="2D656124" w14:textId="77777777" w:rsidR="00E240A1" w:rsidRPr="009933AB" w:rsidRDefault="004360CE" w:rsidP="0087044E">
      <w:pPr>
        <w:pStyle w:val="Call"/>
        <w:rPr>
          <w:lang w:eastAsia="ja-JP"/>
        </w:rPr>
      </w:pPr>
      <w:r w:rsidRPr="009933AB">
        <w:t>resolves</w:t>
      </w:r>
    </w:p>
    <w:p w14:paraId="254C6990" w14:textId="62398712" w:rsidR="00E240A1" w:rsidRDefault="004360CE" w:rsidP="0087044E">
      <w:r w:rsidRPr="009933AB">
        <w:t>1</w:t>
      </w:r>
      <w:r w:rsidRPr="009933AB">
        <w:tab/>
        <w:t>that the frequencies for urgency signal and messages specified in the Radio Regulations may be used by ships and aircraft of States not parties to an armed conflict for self-identification and establishing communications</w:t>
      </w:r>
      <w:r>
        <w:t>;</w:t>
      </w:r>
      <w:r w:rsidRPr="009933AB">
        <w:t xml:space="preserve"> </w:t>
      </w:r>
      <w:r>
        <w:t>t</w:t>
      </w:r>
      <w:r w:rsidRPr="009933AB">
        <w:t>he transmission will consist of the urgency or safety signals, as appropriate, described in Article </w:t>
      </w:r>
      <w:r w:rsidRPr="009933AB">
        <w:rPr>
          <w:b/>
        </w:rPr>
        <w:t>33</w:t>
      </w:r>
      <w:r w:rsidRPr="009933AB">
        <w:t xml:space="preserve"> followed by the addition of the single word “NEUTRAL” pronounced as in French “neutral” in radiotelephony</w:t>
      </w:r>
      <w:del w:id="435" w:author="CEPT" w:date="2023-08-24T15:08:00Z">
        <w:r w:rsidRPr="009933AB" w:rsidDel="00DB5D91">
          <w:delText xml:space="preserve"> and</w:delText>
        </w:r>
        <w:r w:rsidDel="00DB5D91">
          <w:delText>,</w:delText>
        </w:r>
        <w:r w:rsidRPr="009933AB" w:rsidDel="00DB5D91">
          <w:delText xml:space="preserve"> if available on board</w:delText>
        </w:r>
        <w:r w:rsidDel="00DB5D91">
          <w:delText xml:space="preserve"> ships and aircraft,</w:delText>
        </w:r>
        <w:r w:rsidRPr="009933AB" w:rsidDel="00DB5D91">
          <w:delText xml:space="preserve"> by the addition of the single group “NNN” in radiotelegraphy</w:delText>
        </w:r>
      </w:del>
      <w:r>
        <w:t>;</w:t>
      </w:r>
      <w:r w:rsidRPr="009933AB">
        <w:t xml:space="preserve"> </w:t>
      </w:r>
      <w:r>
        <w:t>a</w:t>
      </w:r>
      <w:r w:rsidRPr="009933AB">
        <w:t>s soon as practicable, communications shall be transferred to an appropriate working frequency;</w:t>
      </w:r>
    </w:p>
    <w:p w14:paraId="7F7A77B9" w14:textId="16E9D048" w:rsidR="00E240A1" w:rsidRPr="009933AB" w:rsidRDefault="0097609A" w:rsidP="0087044E">
      <w:pPr>
        <w:keepNext/>
      </w:pPr>
      <w:r>
        <w:lastRenderedPageBreak/>
        <w:t>…</w:t>
      </w:r>
    </w:p>
    <w:p w14:paraId="4E8AFA8C" w14:textId="7694C41E" w:rsidR="002939D9" w:rsidRDefault="004360CE">
      <w:pPr>
        <w:pStyle w:val="Reasons"/>
      </w:pPr>
      <w:r>
        <w:rPr>
          <w:b/>
        </w:rPr>
        <w:t>Reasons:</w:t>
      </w:r>
      <w:r>
        <w:tab/>
      </w:r>
      <w:r w:rsidR="001C12C3" w:rsidRPr="006E0DBB">
        <w:rPr>
          <w:rFonts w:eastAsia="SimSun"/>
        </w:rPr>
        <w:t xml:space="preserve">NBDP has been deleted from the GMDSS, with the exception of MSI reception on certain frequencies which are contained in Appendix </w:t>
      </w:r>
      <w:r w:rsidR="001C12C3" w:rsidRPr="006E0DBB">
        <w:rPr>
          <w:rFonts w:eastAsia="SimSun"/>
          <w:b/>
          <w:bCs/>
        </w:rPr>
        <w:t>15</w:t>
      </w:r>
      <w:r w:rsidR="001C12C3" w:rsidRPr="006E0DBB">
        <w:rPr>
          <w:rFonts w:eastAsia="SimSun"/>
        </w:rPr>
        <w:t xml:space="preserve">. The frequencies for NBDP-COM in Appendix </w:t>
      </w:r>
      <w:r w:rsidR="001C12C3" w:rsidRPr="006E0DBB">
        <w:rPr>
          <w:rFonts w:eastAsia="SimSun"/>
          <w:b/>
          <w:bCs/>
        </w:rPr>
        <w:t>15</w:t>
      </w:r>
      <w:r w:rsidR="001C12C3" w:rsidRPr="006E0DBB">
        <w:rPr>
          <w:rFonts w:eastAsia="SimSun"/>
        </w:rPr>
        <w:t xml:space="preserve"> are withdrawn.</w:t>
      </w:r>
    </w:p>
    <w:p w14:paraId="44BAB89B" w14:textId="653F44CD" w:rsidR="002939D9" w:rsidRDefault="004360CE">
      <w:pPr>
        <w:pStyle w:val="Proposal"/>
      </w:pPr>
      <w:r>
        <w:t>MOD</w:t>
      </w:r>
      <w:r>
        <w:tab/>
        <w:t>EUR/</w:t>
      </w:r>
      <w:r w:rsidR="00EF0029">
        <w:t>XXXX</w:t>
      </w:r>
      <w:r w:rsidR="001B6E04">
        <w:t>A11A1/102</w:t>
      </w:r>
    </w:p>
    <w:p w14:paraId="4A48F3CA" w14:textId="673E3F33" w:rsidR="00E240A1" w:rsidRDefault="004360CE" w:rsidP="00AE2262">
      <w:pPr>
        <w:pStyle w:val="ResNo"/>
      </w:pPr>
      <w:bookmarkStart w:id="436" w:name="_Toc39649479"/>
      <w:r>
        <w:t xml:space="preserve">RESOLUTION </w:t>
      </w:r>
      <w:r>
        <w:rPr>
          <w:rStyle w:val="href"/>
        </w:rPr>
        <w:t>349</w:t>
      </w:r>
      <w:r>
        <w:t xml:space="preserve"> (REV.WRC</w:t>
      </w:r>
      <w:r>
        <w:noBreakHyphen/>
      </w:r>
      <w:del w:id="437" w:author="CEPT" w:date="2023-08-24T15:09:00Z">
        <w:r w:rsidDel="001C12C3">
          <w:delText>19</w:delText>
        </w:r>
      </w:del>
      <w:ins w:id="438" w:author="CEPT" w:date="2023-08-24T15:09:00Z">
        <w:r w:rsidR="001C12C3">
          <w:t>23</w:t>
        </w:r>
      </w:ins>
      <w:r>
        <w:t>)</w:t>
      </w:r>
      <w:bookmarkEnd w:id="436"/>
    </w:p>
    <w:p w14:paraId="6BBD7248" w14:textId="77777777" w:rsidR="00E240A1" w:rsidRDefault="004360CE" w:rsidP="00AE2262">
      <w:pPr>
        <w:pStyle w:val="Restitle"/>
      </w:pPr>
      <w:bookmarkStart w:id="439" w:name="_Toc450048705"/>
      <w:bookmarkStart w:id="440" w:name="_Toc327364436"/>
      <w:bookmarkStart w:id="441" w:name="_Toc319401810"/>
      <w:bookmarkStart w:id="442" w:name="_Toc35789343"/>
      <w:bookmarkStart w:id="443" w:name="_Toc35857040"/>
      <w:bookmarkStart w:id="444" w:name="_Toc35877675"/>
      <w:bookmarkStart w:id="445" w:name="_Toc35963618"/>
      <w:bookmarkStart w:id="446" w:name="_Toc39649480"/>
      <w:r>
        <w:t xml:space="preserve">Operational procedures for cancelling false distress alerts in </w:t>
      </w:r>
      <w:r>
        <w:br/>
        <w:t>the Global Maritime Distress and Safety System</w:t>
      </w:r>
      <w:bookmarkEnd w:id="439"/>
      <w:bookmarkEnd w:id="440"/>
      <w:bookmarkEnd w:id="441"/>
      <w:bookmarkEnd w:id="442"/>
      <w:bookmarkEnd w:id="443"/>
      <w:bookmarkEnd w:id="444"/>
      <w:bookmarkEnd w:id="445"/>
      <w:bookmarkEnd w:id="446"/>
    </w:p>
    <w:p w14:paraId="5DD6358E" w14:textId="5BC14EAA" w:rsidR="00E240A1" w:rsidRDefault="004360CE" w:rsidP="00AE2262">
      <w:pPr>
        <w:pStyle w:val="Normalaftertitle"/>
      </w:pPr>
      <w:r>
        <w:t>The World Radiocommunication Conference (</w:t>
      </w:r>
      <w:del w:id="447" w:author="CEPT" w:date="2023-08-24T15:09:00Z">
        <w:r w:rsidDel="001C12C3">
          <w:delText>Sharm el-Sheikh</w:delText>
        </w:r>
      </w:del>
      <w:ins w:id="448" w:author="CEPT" w:date="2023-08-24T15:09:00Z">
        <w:r w:rsidR="001C12C3">
          <w:t>Dubai</w:t>
        </w:r>
      </w:ins>
      <w:r>
        <w:t xml:space="preserve">, </w:t>
      </w:r>
      <w:del w:id="449" w:author="CEPT" w:date="2023-08-24T15:09:00Z">
        <w:r w:rsidDel="001C12C3">
          <w:delText>2019</w:delText>
        </w:r>
      </w:del>
      <w:ins w:id="450" w:author="CEPT" w:date="2023-08-24T15:09:00Z">
        <w:r w:rsidR="001C12C3">
          <w:t>2023</w:t>
        </w:r>
      </w:ins>
      <w:r>
        <w:t>),</w:t>
      </w:r>
    </w:p>
    <w:p w14:paraId="322597A8" w14:textId="5241DF70" w:rsidR="00E240A1" w:rsidRPr="0076123F" w:rsidRDefault="0076123F" w:rsidP="00AE2262">
      <w:pPr>
        <w:rPr>
          <w:iCs/>
        </w:rPr>
      </w:pPr>
      <w:r w:rsidRPr="0076123F">
        <w:rPr>
          <w:iCs/>
        </w:rPr>
        <w:t>…</w:t>
      </w:r>
    </w:p>
    <w:p w14:paraId="6737D7D4" w14:textId="77777777" w:rsidR="00E240A1" w:rsidRDefault="004360CE" w:rsidP="00AE2262">
      <w:pPr>
        <w:pStyle w:val="Call"/>
      </w:pPr>
      <w:r>
        <w:t>noting</w:t>
      </w:r>
    </w:p>
    <w:p w14:paraId="645FCB03" w14:textId="57E3317D" w:rsidR="00E240A1" w:rsidRDefault="004360CE" w:rsidP="00AE2262">
      <w:r>
        <w:t xml:space="preserve">that the International Maritime Organization (IMO) </w:t>
      </w:r>
      <w:ins w:id="451" w:author="CEPT" w:date="2023-08-24T15:10:00Z">
        <w:r w:rsidR="008849AD" w:rsidRPr="006E0DBB">
          <w:t xml:space="preserve">is referring to these </w:t>
        </w:r>
      </w:ins>
      <w:del w:id="452" w:author="CEPT" w:date="2023-08-24T15:10:00Z">
        <w:r w:rsidDel="008849AD">
          <w:delText xml:space="preserve">has developed similar </w:delText>
        </w:r>
      </w:del>
      <w:r>
        <w:t>operational procedures to cancel false distress alerts</w:t>
      </w:r>
      <w:ins w:id="453" w:author="CEPT" w:date="2023-08-24T15:10:00Z">
        <w:r w:rsidR="008849AD">
          <w:t xml:space="preserve"> in their documentation</w:t>
        </w:r>
      </w:ins>
      <w:r>
        <w:t>,</w:t>
      </w:r>
    </w:p>
    <w:p w14:paraId="45AAB0C3" w14:textId="664AA360" w:rsidR="00E240A1" w:rsidRDefault="008849AD" w:rsidP="00AE2262">
      <w:r>
        <w:t>…</w:t>
      </w:r>
    </w:p>
    <w:p w14:paraId="404BFEEF" w14:textId="2BC32C19" w:rsidR="00E240A1" w:rsidRDefault="004360CE" w:rsidP="00AE2262">
      <w:pPr>
        <w:pStyle w:val="AnnexNo"/>
      </w:pPr>
      <w:r>
        <w:t>ANNEX TO RESOLUTION 349 (Rev.WRC</w:t>
      </w:r>
      <w:r>
        <w:noBreakHyphen/>
      </w:r>
      <w:del w:id="454" w:author="CEPT" w:date="2023-08-24T15:11:00Z">
        <w:r w:rsidDel="008849AD">
          <w:delText>19</w:delText>
        </w:r>
      </w:del>
      <w:ins w:id="455" w:author="CEPT" w:date="2023-08-24T15:11:00Z">
        <w:r w:rsidR="008849AD">
          <w:t>23</w:t>
        </w:r>
      </w:ins>
      <w:r>
        <w:t>)</w:t>
      </w:r>
    </w:p>
    <w:p w14:paraId="3E7FE559" w14:textId="77777777" w:rsidR="00E240A1" w:rsidRDefault="004360CE" w:rsidP="00AE2262">
      <w:pPr>
        <w:pStyle w:val="Annextitle"/>
      </w:pPr>
      <w:r>
        <w:t>Cancelling of false distress alerts</w:t>
      </w:r>
    </w:p>
    <w:p w14:paraId="4B8E6EF5" w14:textId="77777777" w:rsidR="00E240A1" w:rsidRDefault="004360CE" w:rsidP="00AE2262">
      <w:pPr>
        <w:pStyle w:val="Normalaftertitle"/>
      </w:pPr>
      <w:r>
        <w:t>If a distress alert is inadvertently transmitted, the following steps shall be taken to cancel the distress alert.</w:t>
      </w:r>
    </w:p>
    <w:p w14:paraId="32438EDD" w14:textId="77777777" w:rsidR="00E240A1" w:rsidRDefault="004360CE" w:rsidP="00AE2262">
      <w:pPr>
        <w:pStyle w:val="Titre1"/>
      </w:pPr>
      <w:bookmarkStart w:id="456" w:name="_Toc327364437"/>
      <w:bookmarkStart w:id="457" w:name="_Toc324918337"/>
      <w:r>
        <w:t>1</w:t>
      </w:r>
      <w:r>
        <w:tab/>
        <w:t>VHF digital selective calling</w:t>
      </w:r>
      <w:bookmarkEnd w:id="456"/>
      <w:bookmarkEnd w:id="457"/>
    </w:p>
    <w:p w14:paraId="3CBB9DCC" w14:textId="7A4EB5B0" w:rsidR="00912117" w:rsidRPr="006E0DBB" w:rsidRDefault="004360CE" w:rsidP="00912117">
      <w:pPr>
        <w:pStyle w:val="enumlev1"/>
        <w:rPr>
          <w:ins w:id="458" w:author="CEPT" w:date="2023-08-24T15:11:00Z"/>
        </w:rPr>
      </w:pPr>
      <w:r>
        <w:t>1)</w:t>
      </w:r>
      <w:r>
        <w:tab/>
      </w:r>
      <w:del w:id="459" w:author="CEPT" w:date="2023-08-24T15:11:00Z">
        <w:r w:rsidDel="00912117">
          <w:delText>Reset the equipment immediately;</w:delText>
        </w:r>
      </w:del>
      <w:ins w:id="460" w:author="CEPT" w:date="2023-08-24T15:11:00Z">
        <w:r w:rsidR="00912117" w:rsidRPr="006E0DBB">
          <w:t>Follow the instructions on the radio screen, if applicable, or</w:t>
        </w:r>
      </w:ins>
    </w:p>
    <w:p w14:paraId="64CC704D" w14:textId="16332E9B" w:rsidR="00E240A1" w:rsidRDefault="00912117" w:rsidP="00AE2262">
      <w:pPr>
        <w:pStyle w:val="enumlev1"/>
      </w:pPr>
      <w:ins w:id="461" w:author="CEPT" w:date="2023-08-24T15:11:00Z">
        <w:r w:rsidRPr="006E0DBB">
          <w:tab/>
          <w:t>Switch on and switch off after 10 seconds, and follow the instructions on the radio screen, if applicable</w:t>
        </w:r>
      </w:ins>
      <w:ins w:id="462" w:author="CEPT" w:date="2023-08-24T15:12:00Z">
        <w:r w:rsidR="00517007">
          <w:t>;</w:t>
        </w:r>
      </w:ins>
    </w:p>
    <w:p w14:paraId="11FD26C6" w14:textId="7F9E0E58" w:rsidR="00E240A1" w:rsidRDefault="004360CE" w:rsidP="00AE2262">
      <w:pPr>
        <w:pStyle w:val="enumlev1"/>
      </w:pPr>
      <w:r>
        <w:t>2)</w:t>
      </w:r>
      <w:r>
        <w:tab/>
        <w:t xml:space="preserve">If the DSC equipment is capable of cancellation, </w:t>
      </w:r>
      <w:ins w:id="463" w:author="CEPT" w:date="2023-08-24T15:12:00Z">
        <w:r w:rsidR="00624400" w:rsidRPr="006E0DBB">
          <w:t xml:space="preserve">start the distress self-cancel operation </w:t>
        </w:r>
      </w:ins>
      <w:del w:id="464" w:author="CEPT" w:date="2023-08-24T15:12:00Z">
        <w:r w:rsidDel="00624400">
          <w:delText xml:space="preserve">cancel the alert </w:delText>
        </w:r>
      </w:del>
      <w:r>
        <w:t>in accordance with the most recent version of Recommendation ITU</w:t>
      </w:r>
      <w:r>
        <w:noBreakHyphen/>
        <w:t>R M.493;</w:t>
      </w:r>
    </w:p>
    <w:p w14:paraId="37C52384" w14:textId="77777777" w:rsidR="00E240A1" w:rsidRDefault="004360CE" w:rsidP="00AE2262">
      <w:pPr>
        <w:pStyle w:val="enumlev1"/>
      </w:pPr>
      <w:r>
        <w:t>3)</w:t>
      </w:r>
      <w:r>
        <w:tab/>
        <w:t>Set to channel 16; and</w:t>
      </w:r>
    </w:p>
    <w:p w14:paraId="20F05187" w14:textId="77777777" w:rsidR="00E240A1" w:rsidRDefault="004360CE" w:rsidP="00AE2262">
      <w:pPr>
        <w:pStyle w:val="enumlev1"/>
      </w:pPr>
      <w:r>
        <w:t>4)</w:t>
      </w:r>
      <w:r>
        <w:tab/>
        <w:t>Transmit a broadcast message to “All Stations” giving the ship’s name, call sign and maritime mobile service identity (MMSI), and cancel the false distress alert.</w:t>
      </w:r>
    </w:p>
    <w:p w14:paraId="4C756D08" w14:textId="77777777" w:rsidR="00BD6A85" w:rsidRPr="006E0DBB" w:rsidRDefault="00BD6A85" w:rsidP="00BD6A85">
      <w:pPr>
        <w:rPr>
          <w:ins w:id="465" w:author="CEPT" w:date="2023-08-24T15:12:00Z"/>
        </w:rPr>
      </w:pPr>
      <w:bookmarkStart w:id="466" w:name="_Toc327364438"/>
      <w:bookmarkStart w:id="467" w:name="_Toc324918338"/>
      <w:ins w:id="468" w:author="CEPT" w:date="2023-08-24T15:12:00Z">
        <w:r w:rsidRPr="006E0DBB">
          <w:t>5)</w:t>
        </w:r>
        <w:r w:rsidRPr="006E0DBB">
          <w:tab/>
          <w:t>Example of message:</w:t>
        </w:r>
      </w:ins>
    </w:p>
    <w:p w14:paraId="4FE49E2D" w14:textId="77777777" w:rsidR="00BD6A85" w:rsidRPr="006E0DBB" w:rsidRDefault="00BD6A85" w:rsidP="00BD6A85">
      <w:pPr>
        <w:pStyle w:val="enumlev2"/>
        <w:rPr>
          <w:ins w:id="469" w:author="CEPT" w:date="2023-08-24T15:12:00Z"/>
          <w:lang w:eastAsia="zh-CN"/>
        </w:rPr>
      </w:pPr>
      <w:ins w:id="470" w:author="CEPT" w:date="2023-08-24T15:12:00Z">
        <w:r w:rsidRPr="006E0DBB">
          <w:rPr>
            <w:lang w:eastAsia="zh-CN"/>
          </w:rPr>
          <w:t>–</w:t>
        </w:r>
        <w:r w:rsidRPr="006E0DBB">
          <w:rPr>
            <w:lang w:eastAsia="zh-CN"/>
          </w:rPr>
          <w:tab/>
          <w:t>the words “ALL STATIONS”, spoken three times;</w:t>
        </w:r>
      </w:ins>
    </w:p>
    <w:p w14:paraId="10950F20" w14:textId="77777777" w:rsidR="00BD6A85" w:rsidRPr="006E0DBB" w:rsidRDefault="00BD6A85" w:rsidP="00BD6A85">
      <w:pPr>
        <w:pStyle w:val="enumlev2"/>
        <w:rPr>
          <w:ins w:id="471" w:author="CEPT" w:date="2023-08-24T15:12:00Z"/>
          <w:lang w:eastAsia="zh-CN"/>
        </w:rPr>
      </w:pPr>
      <w:ins w:id="472" w:author="CEPT" w:date="2023-08-24T15:12:00Z">
        <w:r w:rsidRPr="006E0DBB">
          <w:rPr>
            <w:lang w:eastAsia="zh-CN"/>
          </w:rPr>
          <w:t xml:space="preserve">– </w:t>
        </w:r>
        <w:r w:rsidRPr="006E0DBB">
          <w:rPr>
            <w:lang w:eastAsia="zh-CN"/>
          </w:rPr>
          <w:tab/>
          <w:t>the words “THIS IS”;</w:t>
        </w:r>
      </w:ins>
    </w:p>
    <w:p w14:paraId="4171EBE2" w14:textId="77777777" w:rsidR="00BD6A85" w:rsidRPr="006E0DBB" w:rsidRDefault="00BD6A85" w:rsidP="00BD6A85">
      <w:pPr>
        <w:pStyle w:val="enumlev2"/>
        <w:rPr>
          <w:ins w:id="473" w:author="CEPT" w:date="2023-08-24T15:12:00Z"/>
          <w:lang w:eastAsia="zh-CN"/>
        </w:rPr>
      </w:pPr>
      <w:ins w:id="474" w:author="CEPT" w:date="2023-08-24T15:12:00Z">
        <w:r w:rsidRPr="006E0DBB">
          <w:rPr>
            <w:lang w:eastAsia="zh-CN"/>
          </w:rPr>
          <w:t xml:space="preserve">– </w:t>
        </w:r>
        <w:r w:rsidRPr="006E0DBB">
          <w:rPr>
            <w:lang w:eastAsia="zh-CN"/>
          </w:rPr>
          <w:tab/>
          <w:t>the name of the vessel, spoken three times;</w:t>
        </w:r>
      </w:ins>
    </w:p>
    <w:p w14:paraId="4A730BDA" w14:textId="77777777" w:rsidR="00BD6A85" w:rsidRPr="006E0DBB" w:rsidRDefault="00BD6A85" w:rsidP="00BD6A85">
      <w:pPr>
        <w:pStyle w:val="enumlev2"/>
        <w:rPr>
          <w:ins w:id="475" w:author="CEPT" w:date="2023-08-24T15:12:00Z"/>
          <w:lang w:eastAsia="zh-CN"/>
        </w:rPr>
      </w:pPr>
      <w:ins w:id="476" w:author="CEPT" w:date="2023-08-24T15:12:00Z">
        <w:r w:rsidRPr="006E0DBB">
          <w:rPr>
            <w:lang w:eastAsia="zh-CN"/>
          </w:rPr>
          <w:t xml:space="preserve">– </w:t>
        </w:r>
        <w:r w:rsidRPr="006E0DBB">
          <w:rPr>
            <w:lang w:eastAsia="zh-CN"/>
          </w:rPr>
          <w:tab/>
          <w:t>the call sign or other identification;</w:t>
        </w:r>
      </w:ins>
    </w:p>
    <w:p w14:paraId="3A9A805D" w14:textId="77777777" w:rsidR="00BD6A85" w:rsidRPr="006E0DBB" w:rsidRDefault="00BD6A85" w:rsidP="00BD6A85">
      <w:pPr>
        <w:pStyle w:val="enumlev2"/>
        <w:rPr>
          <w:ins w:id="477" w:author="CEPT" w:date="2023-08-24T15:12:00Z"/>
          <w:lang w:eastAsia="zh-CN"/>
        </w:rPr>
      </w:pPr>
      <w:ins w:id="478" w:author="CEPT" w:date="2023-08-24T15:12:00Z">
        <w:r w:rsidRPr="006E0DBB">
          <w:rPr>
            <w:lang w:eastAsia="zh-CN"/>
          </w:rPr>
          <w:t xml:space="preserve">– </w:t>
        </w:r>
        <w:r w:rsidRPr="006E0DBB">
          <w:rPr>
            <w:lang w:eastAsia="zh-CN"/>
          </w:rPr>
          <w:tab/>
          <w:t>the MMSI (if the initial alert has been sent by DSC);</w:t>
        </w:r>
      </w:ins>
    </w:p>
    <w:p w14:paraId="543B4547" w14:textId="77777777" w:rsidR="00BD6A85" w:rsidRPr="006E0DBB" w:rsidRDefault="00BD6A85" w:rsidP="00BD6A85">
      <w:pPr>
        <w:pStyle w:val="enumlev2"/>
        <w:rPr>
          <w:ins w:id="479" w:author="CEPT" w:date="2023-08-24T15:12:00Z"/>
          <w:lang w:eastAsia="zh-CN"/>
        </w:rPr>
      </w:pPr>
      <w:ins w:id="480" w:author="CEPT" w:date="2023-08-24T15:12:00Z">
        <w:r w:rsidRPr="006E0DBB">
          <w:rPr>
            <w:lang w:eastAsia="zh-CN"/>
          </w:rPr>
          <w:lastRenderedPageBreak/>
          <w:t xml:space="preserve">– </w:t>
        </w:r>
        <w:r w:rsidRPr="006E0DBB">
          <w:rPr>
            <w:lang w:eastAsia="zh-CN"/>
          </w:rPr>
          <w:tab/>
          <w:t>the words “PLEASE CANCEL MY DISTRESS ALERT OF” followed by the time in UTC.</w:t>
        </w:r>
      </w:ins>
    </w:p>
    <w:p w14:paraId="3E7461F7" w14:textId="77777777" w:rsidR="00E240A1" w:rsidRDefault="004360CE" w:rsidP="00AE2262">
      <w:pPr>
        <w:pStyle w:val="Titre1"/>
      </w:pPr>
      <w:r>
        <w:t>2</w:t>
      </w:r>
      <w:r>
        <w:tab/>
        <w:t>MF digital selective calling</w:t>
      </w:r>
      <w:bookmarkEnd w:id="466"/>
      <w:bookmarkEnd w:id="467"/>
    </w:p>
    <w:p w14:paraId="3E3A6A50" w14:textId="268563C9" w:rsidR="00D271F6" w:rsidRPr="006E0DBB" w:rsidRDefault="004360CE" w:rsidP="00D271F6">
      <w:pPr>
        <w:pStyle w:val="enumlev1"/>
        <w:rPr>
          <w:ins w:id="481" w:author="CEPT" w:date="2023-08-24T15:12:00Z"/>
        </w:rPr>
      </w:pPr>
      <w:r>
        <w:t>1)</w:t>
      </w:r>
      <w:r>
        <w:tab/>
      </w:r>
      <w:del w:id="482" w:author="CEPT" w:date="2023-08-24T15:13:00Z">
        <w:r w:rsidDel="00D271F6">
          <w:delText>Reset the equipment immediately;</w:delText>
        </w:r>
      </w:del>
      <w:ins w:id="483" w:author="CEPT" w:date="2023-08-24T15:12:00Z">
        <w:r w:rsidR="00D271F6" w:rsidRPr="00D271F6">
          <w:t xml:space="preserve"> </w:t>
        </w:r>
        <w:r w:rsidR="00D271F6" w:rsidRPr="006E0DBB">
          <w:t>Follow the instructions on the radio screen, if applicable, or</w:t>
        </w:r>
      </w:ins>
    </w:p>
    <w:p w14:paraId="11DF03DF" w14:textId="22995480" w:rsidR="00E240A1" w:rsidRDefault="00D271F6" w:rsidP="00AE2262">
      <w:pPr>
        <w:pStyle w:val="enumlev1"/>
      </w:pPr>
      <w:ins w:id="484" w:author="CEPT" w:date="2023-08-24T15:12:00Z">
        <w:r w:rsidRPr="006E0DBB">
          <w:tab/>
          <w:t>Switch on and switch off after 10 seconds, and follow the instructions on the radio screen, if applicable</w:t>
        </w:r>
      </w:ins>
      <w:ins w:id="485" w:author="CEPT" w:date="2023-08-24T15:13:00Z">
        <w:r>
          <w:t>;</w:t>
        </w:r>
      </w:ins>
    </w:p>
    <w:p w14:paraId="33A42BE6" w14:textId="3B3DE7AA" w:rsidR="00E240A1" w:rsidRDefault="004360CE" w:rsidP="00AE2262">
      <w:pPr>
        <w:pStyle w:val="enumlev1"/>
      </w:pPr>
      <w:r>
        <w:t>2)</w:t>
      </w:r>
      <w:r>
        <w:tab/>
        <w:t xml:space="preserve">If the DSC equipment is capable of cancellation, </w:t>
      </w:r>
      <w:ins w:id="486" w:author="CEPT" w:date="2023-08-24T15:14:00Z">
        <w:r w:rsidR="0036028A" w:rsidRPr="006E0DBB">
          <w:t xml:space="preserve">start the distress self-cancel operation </w:t>
        </w:r>
      </w:ins>
      <w:del w:id="487" w:author="CEPT" w:date="2023-08-24T15:14:00Z">
        <w:r w:rsidDel="0036028A">
          <w:delText xml:space="preserve">cancel the alert </w:delText>
        </w:r>
      </w:del>
      <w:r>
        <w:t>in accordance with the most recent version of Recommendation ITU</w:t>
      </w:r>
      <w:r>
        <w:noBreakHyphen/>
        <w:t>R M.493;</w:t>
      </w:r>
    </w:p>
    <w:p w14:paraId="3C34DEA3" w14:textId="0232DA7B" w:rsidR="00E240A1" w:rsidRDefault="004360CE" w:rsidP="00AE2262">
      <w:pPr>
        <w:pStyle w:val="enumlev1"/>
      </w:pPr>
      <w:r>
        <w:t>3)</w:t>
      </w:r>
      <w:r>
        <w:tab/>
        <w:t xml:space="preserve">Tune for radiotelephony transmission on 2 182 kHz; </w:t>
      </w:r>
      <w:del w:id="488" w:author="CEPT" w:date="2023-08-24T15:14:00Z">
        <w:r w:rsidDel="0036028A">
          <w:delText>and</w:delText>
        </w:r>
      </w:del>
    </w:p>
    <w:p w14:paraId="22372F34" w14:textId="77777777" w:rsidR="00425A22" w:rsidRDefault="004360CE" w:rsidP="00AE2262">
      <w:pPr>
        <w:pStyle w:val="enumlev1"/>
        <w:rPr>
          <w:ins w:id="489" w:author="CEPT" w:date="2023-08-24T15:14:00Z"/>
        </w:rPr>
      </w:pPr>
      <w:r>
        <w:t>4)</w:t>
      </w:r>
      <w:r>
        <w:tab/>
        <w:t>Transmit a broadcast message to “All Stations” giving the ship’s name, call sign and MMSI, and cancel the false alert</w:t>
      </w:r>
      <w:ins w:id="490" w:author="CEPT" w:date="2023-08-24T15:14:00Z">
        <w:r w:rsidR="00425A22">
          <w:t>;</w:t>
        </w:r>
      </w:ins>
    </w:p>
    <w:p w14:paraId="534DE303" w14:textId="6B07E873" w:rsidR="00E240A1" w:rsidRDefault="00425A22" w:rsidP="00AE2262">
      <w:pPr>
        <w:pStyle w:val="enumlev1"/>
      </w:pPr>
      <w:ins w:id="491" w:author="CEPT" w:date="2023-08-24T15:14:00Z">
        <w:r>
          <w:tab/>
          <w:t>For example of message see section 1</w:t>
        </w:r>
      </w:ins>
      <w:r>
        <w:t>.</w:t>
      </w:r>
    </w:p>
    <w:p w14:paraId="6E0AD516" w14:textId="77777777" w:rsidR="00E240A1" w:rsidRDefault="004360CE" w:rsidP="00AE2262">
      <w:pPr>
        <w:pStyle w:val="Titre1"/>
      </w:pPr>
      <w:bookmarkStart w:id="492" w:name="_Toc327364439"/>
      <w:bookmarkStart w:id="493" w:name="_Toc324918339"/>
      <w:r>
        <w:t>3</w:t>
      </w:r>
      <w:r>
        <w:tab/>
        <w:t>HF digital selective calling</w:t>
      </w:r>
      <w:bookmarkEnd w:id="492"/>
      <w:bookmarkEnd w:id="493"/>
    </w:p>
    <w:p w14:paraId="038260B9" w14:textId="161E2368" w:rsidR="00F900E7" w:rsidRPr="006E0DBB" w:rsidRDefault="004360CE" w:rsidP="00F900E7">
      <w:pPr>
        <w:pStyle w:val="enumlev1"/>
        <w:rPr>
          <w:ins w:id="494" w:author="CEPT" w:date="2023-08-24T15:14:00Z"/>
        </w:rPr>
      </w:pPr>
      <w:r>
        <w:t>1)</w:t>
      </w:r>
      <w:r>
        <w:tab/>
      </w:r>
      <w:del w:id="495" w:author="CEPT" w:date="2023-08-24T15:14:00Z">
        <w:r w:rsidDel="00F900E7">
          <w:delText>Reset the equipment immediately;</w:delText>
        </w:r>
      </w:del>
      <w:ins w:id="496" w:author="CEPT" w:date="2023-08-24T15:14:00Z">
        <w:r w:rsidR="00F900E7" w:rsidRPr="006E0DBB">
          <w:t>Follow the instructions on the radio screen, if applicable, or</w:t>
        </w:r>
      </w:ins>
    </w:p>
    <w:p w14:paraId="309D9585" w14:textId="0230334C" w:rsidR="00E240A1" w:rsidRDefault="00F900E7" w:rsidP="00AE2262">
      <w:pPr>
        <w:pStyle w:val="enumlev1"/>
      </w:pPr>
      <w:ins w:id="497" w:author="CEPT" w:date="2023-08-24T15:14:00Z">
        <w:r w:rsidRPr="006E0DBB">
          <w:tab/>
          <w:t>Switch on and switch off after 10 seconds, and follow the instructions on the radio screen, if applicable</w:t>
        </w:r>
      </w:ins>
    </w:p>
    <w:p w14:paraId="287DD1C8" w14:textId="37868ECA" w:rsidR="00E240A1" w:rsidRDefault="004360CE" w:rsidP="00AE2262">
      <w:pPr>
        <w:pStyle w:val="enumlev1"/>
      </w:pPr>
      <w:r>
        <w:t>2)</w:t>
      </w:r>
      <w:r>
        <w:tab/>
        <w:t xml:space="preserve">If the DSC equipment is capable of cancellation, </w:t>
      </w:r>
      <w:ins w:id="498" w:author="CEPT" w:date="2023-08-24T15:15:00Z">
        <w:r w:rsidR="00EA6DF0" w:rsidRPr="006E0DBB">
          <w:t xml:space="preserve">start the distress self-cancel operation </w:t>
        </w:r>
      </w:ins>
      <w:del w:id="499" w:author="CEPT" w:date="2023-08-24T15:15:00Z">
        <w:r w:rsidDel="00EA6DF0">
          <w:delText xml:space="preserve">cancel the alert </w:delText>
        </w:r>
      </w:del>
      <w:r>
        <w:t>in accordance with the most recent version of Recommendation ITU</w:t>
      </w:r>
      <w:r>
        <w:noBreakHyphen/>
        <w:t>R M.493;</w:t>
      </w:r>
    </w:p>
    <w:p w14:paraId="7DE59D8D" w14:textId="19BC96A5" w:rsidR="00E240A1" w:rsidRDefault="004360CE" w:rsidP="00AE2262">
      <w:pPr>
        <w:pStyle w:val="enumlev1"/>
      </w:pPr>
      <w:r>
        <w:t>3)</w:t>
      </w:r>
      <w:r>
        <w:tab/>
        <w:t>Tune for radiotelephony on the distress and safety frequency in each frequency band in which a false distress alert was transmitted (see Appendix </w:t>
      </w:r>
      <w:r w:rsidRPr="00C86138">
        <w:rPr>
          <w:rStyle w:val="Appref"/>
          <w:b/>
          <w:bCs/>
          <w:color w:val="000000"/>
        </w:rPr>
        <w:t>15</w:t>
      </w:r>
      <w:r>
        <w:t xml:space="preserve">); </w:t>
      </w:r>
      <w:del w:id="500" w:author="CEPT" w:date="2023-08-24T15:15:00Z">
        <w:r w:rsidDel="00EA6DF0">
          <w:delText>and</w:delText>
        </w:r>
      </w:del>
    </w:p>
    <w:p w14:paraId="6887DD20" w14:textId="26D3CFF4" w:rsidR="00592F2D" w:rsidRDefault="004360CE" w:rsidP="00592F2D">
      <w:pPr>
        <w:pStyle w:val="enumlev1"/>
        <w:rPr>
          <w:ins w:id="501" w:author="CEPT" w:date="2023-08-24T15:16:00Z"/>
        </w:rPr>
      </w:pPr>
      <w:r>
        <w:t>4)</w:t>
      </w:r>
      <w:r>
        <w:tab/>
        <w:t>Transmit a broadcast message to “All Stations” giving the ship’s name, call sign and MMSI, and cancel the false alert on the distress and safety frequency in each frequency band in which the false distress alert was transmitted</w:t>
      </w:r>
      <w:ins w:id="502" w:author="CEPT" w:date="2023-08-24T15:16:00Z">
        <w:r w:rsidR="00592F2D">
          <w:t>;</w:t>
        </w:r>
      </w:ins>
    </w:p>
    <w:p w14:paraId="6CDA1764" w14:textId="75448F9E" w:rsidR="00E240A1" w:rsidRDefault="00592F2D" w:rsidP="00AE2262">
      <w:pPr>
        <w:pStyle w:val="enumlev1"/>
      </w:pPr>
      <w:ins w:id="503" w:author="CEPT" w:date="2023-08-24T15:16:00Z">
        <w:r>
          <w:tab/>
          <w:t>For example of message see section 1</w:t>
        </w:r>
      </w:ins>
      <w:r>
        <w:t>.</w:t>
      </w:r>
    </w:p>
    <w:p w14:paraId="05C04A32" w14:textId="77777777" w:rsidR="00E240A1" w:rsidRDefault="004360CE" w:rsidP="00AE2262">
      <w:pPr>
        <w:pStyle w:val="Titre1"/>
      </w:pPr>
      <w:bookmarkStart w:id="504" w:name="_Toc327364440"/>
      <w:bookmarkStart w:id="505" w:name="_Toc324918340"/>
      <w:r>
        <w:t>4</w:t>
      </w:r>
      <w:r>
        <w:tab/>
      </w:r>
      <w:bookmarkEnd w:id="504"/>
      <w:bookmarkEnd w:id="505"/>
      <w:r>
        <w:t>Ship earth station</w:t>
      </w:r>
    </w:p>
    <w:p w14:paraId="3CEB252C" w14:textId="77777777" w:rsidR="00E240A1" w:rsidRDefault="004360CE" w:rsidP="00AE2262">
      <w:r>
        <w:t>Notify the appropriate rescue coordination centre that the alert is cancelled by sending a distress priority message. Provide ship name, call sign and ship earth station identity with the cancelled alert message.</w:t>
      </w:r>
    </w:p>
    <w:p w14:paraId="1810EB3B" w14:textId="77777777" w:rsidR="00ED261B" w:rsidRPr="006E0DBB" w:rsidRDefault="00ED261B" w:rsidP="00ED261B">
      <w:pPr>
        <w:rPr>
          <w:ins w:id="506" w:author="CEPT" w:date="2023-08-24T15:16:00Z"/>
        </w:rPr>
      </w:pPr>
      <w:bookmarkStart w:id="507" w:name="_Toc327364441"/>
      <w:bookmarkStart w:id="508" w:name="_Toc324918341"/>
      <w:ins w:id="509" w:author="CEPT" w:date="2023-08-24T15:16:00Z">
        <w:r w:rsidRPr="006E0DBB">
          <w:t>Example of message by telegraphy:</w:t>
        </w:r>
      </w:ins>
    </w:p>
    <w:p w14:paraId="5C1CFB71" w14:textId="77777777" w:rsidR="00ED261B" w:rsidRPr="006E0DBB" w:rsidRDefault="00ED261B" w:rsidP="00ED261B">
      <w:pPr>
        <w:rPr>
          <w:ins w:id="510" w:author="CEPT" w:date="2023-08-24T15:16:00Z"/>
        </w:rPr>
      </w:pPr>
      <w:ins w:id="511" w:author="CEPT" w:date="2023-08-24T15:16:00Z">
        <w:r w:rsidRPr="006E0DBB">
          <w:rPr>
            <w:lang w:eastAsia="zh-CN"/>
          </w:rPr>
          <w:t>–</w:t>
        </w:r>
        <w:r w:rsidRPr="006E0DBB">
          <w:rPr>
            <w:lang w:eastAsia="zh-CN"/>
          </w:rPr>
          <w:tab/>
        </w:r>
        <w:r w:rsidRPr="006E0DBB">
          <w:t>NAME, CALL SIGN, IDENTITY NUMBER, POSITION</w:t>
        </w:r>
      </w:ins>
    </w:p>
    <w:p w14:paraId="5EE7030D" w14:textId="77777777" w:rsidR="00ED261B" w:rsidRPr="006E0DBB" w:rsidRDefault="00ED261B" w:rsidP="00ED261B">
      <w:pPr>
        <w:rPr>
          <w:ins w:id="512" w:author="CEPT" w:date="2023-08-24T15:16:00Z"/>
        </w:rPr>
      </w:pPr>
      <w:ins w:id="513" w:author="CEPT" w:date="2023-08-24T15:16:00Z">
        <w:r w:rsidRPr="006E0DBB">
          <w:rPr>
            <w:lang w:eastAsia="zh-CN"/>
          </w:rPr>
          <w:t>–</w:t>
        </w:r>
        <w:r w:rsidRPr="006E0DBB">
          <w:rPr>
            <w:lang w:eastAsia="zh-CN"/>
          </w:rPr>
          <w:tab/>
        </w:r>
        <w:r w:rsidRPr="006E0DBB">
          <w:t>Cancel my Inmarsat- distress</w:t>
        </w:r>
      </w:ins>
    </w:p>
    <w:p w14:paraId="5F6D043B" w14:textId="77777777" w:rsidR="00ED261B" w:rsidRPr="006E0DBB" w:rsidRDefault="00ED261B" w:rsidP="00ED261B">
      <w:pPr>
        <w:rPr>
          <w:ins w:id="514" w:author="CEPT" w:date="2023-08-24T15:16:00Z"/>
        </w:rPr>
      </w:pPr>
      <w:ins w:id="515" w:author="CEPT" w:date="2023-08-24T15:16:00Z">
        <w:r w:rsidRPr="006E0DBB">
          <w:rPr>
            <w:lang w:eastAsia="zh-CN"/>
          </w:rPr>
          <w:t>–</w:t>
        </w:r>
        <w:r w:rsidRPr="006E0DBB">
          <w:rPr>
            <w:lang w:eastAsia="zh-CN"/>
          </w:rPr>
          <w:tab/>
        </w:r>
        <w:r w:rsidRPr="006E0DBB">
          <w:t>Alert of DATE, TIME UTC</w:t>
        </w:r>
      </w:ins>
    </w:p>
    <w:p w14:paraId="74482498" w14:textId="77777777" w:rsidR="00ED261B" w:rsidRPr="006E0DBB" w:rsidRDefault="00ED261B" w:rsidP="00ED261B">
      <w:pPr>
        <w:rPr>
          <w:ins w:id="516" w:author="CEPT" w:date="2023-08-24T15:16:00Z"/>
        </w:rPr>
      </w:pPr>
      <w:ins w:id="517" w:author="CEPT" w:date="2023-08-24T15:16:00Z">
        <w:r w:rsidRPr="006E0DBB">
          <w:rPr>
            <w:lang w:eastAsia="zh-CN"/>
          </w:rPr>
          <w:t>–</w:t>
        </w:r>
        <w:r w:rsidRPr="006E0DBB">
          <w:rPr>
            <w:lang w:eastAsia="zh-CN"/>
          </w:rPr>
          <w:tab/>
        </w:r>
        <w:r w:rsidRPr="006E0DBB">
          <w:t>=Master+</w:t>
        </w:r>
      </w:ins>
    </w:p>
    <w:p w14:paraId="0EB0E145" w14:textId="77777777" w:rsidR="00ED261B" w:rsidRPr="006E0DBB" w:rsidRDefault="00ED261B" w:rsidP="00ED261B">
      <w:pPr>
        <w:rPr>
          <w:ins w:id="518" w:author="CEPT" w:date="2023-08-24T15:16:00Z"/>
        </w:rPr>
      </w:pPr>
      <w:ins w:id="519" w:author="CEPT" w:date="2023-08-24T15:16:00Z">
        <w:r w:rsidRPr="006E0DBB">
          <w:t>Example of message by radiotelephony:</w:t>
        </w:r>
      </w:ins>
    </w:p>
    <w:p w14:paraId="32BEC5E5" w14:textId="77777777" w:rsidR="00ED261B" w:rsidRPr="006E0DBB" w:rsidRDefault="00ED261B" w:rsidP="00ED261B">
      <w:pPr>
        <w:pStyle w:val="enumlev1"/>
        <w:rPr>
          <w:ins w:id="520" w:author="CEPT" w:date="2023-08-24T15:16:00Z"/>
          <w:lang w:eastAsia="zh-CN"/>
        </w:rPr>
      </w:pPr>
      <w:ins w:id="521" w:author="CEPT" w:date="2023-08-24T15:16:00Z">
        <w:r w:rsidRPr="006E0DBB">
          <w:rPr>
            <w:lang w:eastAsia="zh-CN"/>
          </w:rPr>
          <w:t>–</w:t>
        </w:r>
        <w:r w:rsidRPr="006E0DBB">
          <w:rPr>
            <w:lang w:eastAsia="zh-CN"/>
          </w:rPr>
          <w:tab/>
          <w:t>the words “ALL STATIONS”, spoken three times;</w:t>
        </w:r>
      </w:ins>
    </w:p>
    <w:p w14:paraId="5BBAB403" w14:textId="77777777" w:rsidR="00ED261B" w:rsidRPr="006E0DBB" w:rsidRDefault="00ED261B" w:rsidP="00ED261B">
      <w:pPr>
        <w:pStyle w:val="enumlev1"/>
        <w:rPr>
          <w:ins w:id="522" w:author="CEPT" w:date="2023-08-24T15:16:00Z"/>
          <w:lang w:eastAsia="zh-CN"/>
        </w:rPr>
      </w:pPr>
      <w:ins w:id="523" w:author="CEPT" w:date="2023-08-24T15:16:00Z">
        <w:r w:rsidRPr="006E0DBB">
          <w:rPr>
            <w:lang w:eastAsia="zh-CN"/>
          </w:rPr>
          <w:t xml:space="preserve">– </w:t>
        </w:r>
        <w:r w:rsidRPr="006E0DBB">
          <w:rPr>
            <w:lang w:eastAsia="zh-CN"/>
          </w:rPr>
          <w:tab/>
          <w:t>the words “THIS IS”;</w:t>
        </w:r>
      </w:ins>
    </w:p>
    <w:p w14:paraId="2498BE6B" w14:textId="77777777" w:rsidR="00ED261B" w:rsidRPr="006E0DBB" w:rsidRDefault="00ED261B" w:rsidP="00ED261B">
      <w:pPr>
        <w:pStyle w:val="enumlev1"/>
        <w:rPr>
          <w:ins w:id="524" w:author="CEPT" w:date="2023-08-24T15:16:00Z"/>
          <w:lang w:eastAsia="zh-CN"/>
        </w:rPr>
      </w:pPr>
      <w:ins w:id="525" w:author="CEPT" w:date="2023-08-24T15:16:00Z">
        <w:r w:rsidRPr="006E0DBB">
          <w:rPr>
            <w:lang w:eastAsia="zh-CN"/>
          </w:rPr>
          <w:lastRenderedPageBreak/>
          <w:t xml:space="preserve">– </w:t>
        </w:r>
        <w:r w:rsidRPr="006E0DBB">
          <w:rPr>
            <w:lang w:eastAsia="zh-CN"/>
          </w:rPr>
          <w:tab/>
          <w:t>the name of the vessel, spoken three times;</w:t>
        </w:r>
      </w:ins>
    </w:p>
    <w:p w14:paraId="12CDD4DB" w14:textId="77777777" w:rsidR="00ED261B" w:rsidRPr="006E0DBB" w:rsidRDefault="00ED261B" w:rsidP="00ED261B">
      <w:pPr>
        <w:pStyle w:val="enumlev1"/>
        <w:rPr>
          <w:ins w:id="526" w:author="CEPT" w:date="2023-08-24T15:16:00Z"/>
          <w:lang w:eastAsia="zh-CN"/>
        </w:rPr>
      </w:pPr>
      <w:ins w:id="527" w:author="CEPT" w:date="2023-08-24T15:16:00Z">
        <w:r w:rsidRPr="006E0DBB">
          <w:rPr>
            <w:lang w:eastAsia="zh-CN"/>
          </w:rPr>
          <w:t xml:space="preserve">– </w:t>
        </w:r>
        <w:r w:rsidRPr="006E0DBB">
          <w:rPr>
            <w:lang w:eastAsia="zh-CN"/>
          </w:rPr>
          <w:tab/>
          <w:t>the call sign or other identification;</w:t>
        </w:r>
      </w:ins>
    </w:p>
    <w:p w14:paraId="7D6BA20F" w14:textId="77777777" w:rsidR="00ED261B" w:rsidRPr="006E0DBB" w:rsidRDefault="00ED261B" w:rsidP="00ED261B">
      <w:pPr>
        <w:pStyle w:val="enumlev1"/>
        <w:rPr>
          <w:ins w:id="528" w:author="CEPT" w:date="2023-08-24T15:16:00Z"/>
          <w:lang w:eastAsia="zh-CN"/>
        </w:rPr>
      </w:pPr>
      <w:ins w:id="529" w:author="CEPT" w:date="2023-08-24T15:16:00Z">
        <w:r w:rsidRPr="006E0DBB">
          <w:rPr>
            <w:lang w:eastAsia="zh-CN"/>
          </w:rPr>
          <w:t xml:space="preserve">– </w:t>
        </w:r>
        <w:r w:rsidRPr="006E0DBB">
          <w:rPr>
            <w:lang w:eastAsia="zh-CN"/>
          </w:rPr>
          <w:tab/>
          <w:t xml:space="preserve">the </w:t>
        </w:r>
        <w:r w:rsidRPr="006E0DBB">
          <w:t>identity</w:t>
        </w:r>
        <w:r w:rsidRPr="006E0DBB">
          <w:rPr>
            <w:lang w:eastAsia="zh-CN"/>
          </w:rPr>
          <w:t xml:space="preserve"> number/MMSI ;</w:t>
        </w:r>
      </w:ins>
    </w:p>
    <w:p w14:paraId="253504C0" w14:textId="77777777" w:rsidR="00ED261B" w:rsidRPr="006E0DBB" w:rsidRDefault="00ED261B" w:rsidP="00ED261B">
      <w:pPr>
        <w:pStyle w:val="enumlev1"/>
        <w:rPr>
          <w:ins w:id="530" w:author="CEPT" w:date="2023-08-24T15:16:00Z"/>
          <w:sz w:val="32"/>
          <w:szCs w:val="32"/>
          <w:lang w:eastAsia="zh-CN"/>
        </w:rPr>
      </w:pPr>
      <w:ins w:id="531" w:author="CEPT" w:date="2023-08-24T15:16:00Z">
        <w:r w:rsidRPr="006E0DBB">
          <w:rPr>
            <w:lang w:eastAsia="zh-CN"/>
          </w:rPr>
          <w:t xml:space="preserve">– </w:t>
        </w:r>
        <w:r w:rsidRPr="006E0DBB">
          <w:rPr>
            <w:lang w:eastAsia="zh-CN"/>
          </w:rPr>
          <w:tab/>
          <w:t>the words “PLEASE CANCEL MY DISTRESS ALERT OF” followed by the time in UTC.</w:t>
        </w:r>
      </w:ins>
    </w:p>
    <w:p w14:paraId="5F9FD70E" w14:textId="507550AA" w:rsidR="00E240A1" w:rsidRDefault="004360CE" w:rsidP="00AE2262">
      <w:pPr>
        <w:pStyle w:val="Titre1"/>
      </w:pPr>
      <w:r>
        <w:t>5</w:t>
      </w:r>
      <w:r>
        <w:tab/>
      </w:r>
      <w:ins w:id="532" w:author="CEPT" w:date="2023-08-24T15:17:00Z">
        <w:r w:rsidR="00ED261B">
          <w:t>Satellite e</w:t>
        </w:r>
      </w:ins>
      <w:del w:id="533" w:author="CEPT" w:date="2023-08-24T15:17:00Z">
        <w:r w:rsidDel="00ED261B">
          <w:delText>E</w:delText>
        </w:r>
      </w:del>
      <w:r>
        <w:t>mergency position indicating radiobeacon (EPIRB)</w:t>
      </w:r>
      <w:bookmarkEnd w:id="507"/>
      <w:bookmarkEnd w:id="508"/>
    </w:p>
    <w:p w14:paraId="120A0D41" w14:textId="329C4D79" w:rsidR="00E240A1" w:rsidRDefault="004360CE" w:rsidP="00AE2262">
      <w:r>
        <w:t>If for any reason an EPIRB is activated inadvertently</w:t>
      </w:r>
      <w:ins w:id="534" w:author="CEPT" w:date="2023-08-24T15:17:00Z">
        <w:r w:rsidR="00ED261B">
          <w:t xml:space="preserve"> or accidentally</w:t>
        </w:r>
      </w:ins>
      <w:r>
        <w:t>, immediately stop the inadvertent transmission and contact the appropriate rescue coordination centre through a coast station or land earth station and cancel the distress alert.</w:t>
      </w:r>
    </w:p>
    <w:p w14:paraId="26AB2FEF" w14:textId="77777777" w:rsidR="00E240A1" w:rsidRDefault="004360CE" w:rsidP="00AE2262">
      <w:pPr>
        <w:pStyle w:val="Titre1"/>
      </w:pPr>
      <w:bookmarkStart w:id="535" w:name="_Toc327364442"/>
      <w:bookmarkStart w:id="536" w:name="_Toc324918342"/>
      <w:r>
        <w:t>6</w:t>
      </w:r>
      <w:r>
        <w:tab/>
        <w:t>General</w:t>
      </w:r>
      <w:bookmarkEnd w:id="535"/>
      <w:bookmarkEnd w:id="536"/>
    </w:p>
    <w:p w14:paraId="105ABBF1" w14:textId="77777777" w:rsidR="00E240A1" w:rsidRDefault="004360CE" w:rsidP="00AE2262">
      <w:pPr>
        <w:rPr>
          <w:ins w:id="537" w:author="CEPT" w:date="2023-08-24T15:17:00Z"/>
        </w:rPr>
      </w:pPr>
      <w:r>
        <w:t>Notwithstanding the above, ships may use additional appropriate means available to them to inform the appropriate authorities that a false distress alert has been transmitted and should be cancelled.</w:t>
      </w:r>
    </w:p>
    <w:p w14:paraId="5EBFA5D3" w14:textId="48FD859F" w:rsidR="00CC5BBD" w:rsidRDefault="00CC5BBD" w:rsidP="00AE2262">
      <w:ins w:id="538" w:author="CEPT" w:date="2023-08-24T15:17:00Z">
        <w:r w:rsidRPr="006E0DBB">
          <w:t>No action will normally be taken against any ship or mariner for reporting and cancelling a false distress alert. However, in view of the serious consequences of false alerts, and the strict ban on their transmission, authorities may take actions in cases of repeated violation.</w:t>
        </w:r>
      </w:ins>
    </w:p>
    <w:p w14:paraId="03E8D768" w14:textId="7BBEB7D2" w:rsidR="002939D9" w:rsidRDefault="004360CE">
      <w:pPr>
        <w:pStyle w:val="Reasons"/>
      </w:pPr>
      <w:r>
        <w:rPr>
          <w:b/>
        </w:rPr>
        <w:t>Reasons:</w:t>
      </w:r>
      <w:r>
        <w:tab/>
      </w:r>
      <w:r w:rsidR="003E0FDF" w:rsidRPr="006E0DBB">
        <w:t xml:space="preserve">This addendum is intended as guidance to the mariner. The upcoming IMO Resolution MSC.514(105) on avoidance of false distress alerts refers directly to Resolution </w:t>
      </w:r>
      <w:r w:rsidR="003E0FDF" w:rsidRPr="006E0DBB">
        <w:rPr>
          <w:b/>
          <w:bCs/>
        </w:rPr>
        <w:t>349</w:t>
      </w:r>
      <w:r w:rsidR="003E0FDF">
        <w:rPr>
          <w:b/>
          <w:bCs/>
        </w:rPr>
        <w:t xml:space="preserve"> (Rev. WRC-19)</w:t>
      </w:r>
      <w:r w:rsidR="003E0FDF" w:rsidRPr="006E0DBB">
        <w:t>, which is included in the ITU-R Manual for Use by the Maritime Mobile and Maritime Mobile-Satellite Services (Maritime Manual).</w:t>
      </w:r>
    </w:p>
    <w:p w14:paraId="26B1EFED" w14:textId="77777777" w:rsidR="00BE52E2" w:rsidRDefault="00BE52E2" w:rsidP="00BE52E2">
      <w:pPr>
        <w:pStyle w:val="Proposal"/>
      </w:pPr>
      <w:bookmarkStart w:id="539" w:name="_Hlk143880329"/>
      <w:bookmarkStart w:id="540" w:name="_Toc39649483"/>
      <w:r w:rsidRPr="00B00D58">
        <w:t>MOD</w:t>
      </w:r>
      <w:r w:rsidRPr="00B00D58">
        <w:tab/>
        <w:t>EUR/XXXXA11A1/103</w:t>
      </w:r>
      <w:bookmarkEnd w:id="539"/>
    </w:p>
    <w:p w14:paraId="0B628B43" w14:textId="2111814C" w:rsidR="00E240A1" w:rsidRPr="006905BC" w:rsidRDefault="004360CE" w:rsidP="0087044E">
      <w:pPr>
        <w:pStyle w:val="ResNo"/>
      </w:pPr>
      <w:r w:rsidRPr="00B00D58">
        <w:t xml:space="preserve">RESOLUTION </w:t>
      </w:r>
      <w:r w:rsidRPr="00B00D58">
        <w:rPr>
          <w:rStyle w:val="href"/>
        </w:rPr>
        <w:t>354</w:t>
      </w:r>
      <w:r w:rsidRPr="00B00D58">
        <w:t xml:space="preserve"> (</w:t>
      </w:r>
      <w:ins w:id="541" w:author="ITU" w:date="2023-08-25T18:10:00Z">
        <w:r w:rsidR="00BE52E2" w:rsidRPr="00B00D58">
          <w:t>REv.</w:t>
        </w:r>
      </w:ins>
      <w:r w:rsidRPr="00B00D58">
        <w:t>WRC</w:t>
      </w:r>
      <w:r w:rsidRPr="00B00D58">
        <w:noBreakHyphen/>
      </w:r>
      <w:del w:id="542" w:author="ITU" w:date="2023-08-25T18:10:00Z">
        <w:r w:rsidRPr="00B00D58" w:rsidDel="00BE52E2">
          <w:delText>07</w:delText>
        </w:r>
      </w:del>
      <w:ins w:id="543" w:author="ITU" w:date="2023-08-25T18:10:00Z">
        <w:r w:rsidR="00BE52E2" w:rsidRPr="00B00D58">
          <w:t>23</w:t>
        </w:r>
      </w:ins>
      <w:r w:rsidRPr="00B00D58">
        <w:t>)</w:t>
      </w:r>
      <w:bookmarkEnd w:id="540"/>
    </w:p>
    <w:p w14:paraId="5E853300" w14:textId="77777777" w:rsidR="00E240A1" w:rsidRPr="006905BC" w:rsidRDefault="004360CE" w:rsidP="0087044E">
      <w:pPr>
        <w:pStyle w:val="Restitle"/>
      </w:pPr>
      <w:bookmarkStart w:id="544" w:name="_Toc327364446"/>
      <w:bookmarkStart w:id="545" w:name="_Toc450048709"/>
      <w:bookmarkStart w:id="546" w:name="_Toc39649484"/>
      <w:r w:rsidRPr="006905BC">
        <w:t>Distress and safety radiotelephony procedures for 2 182 kHz</w:t>
      </w:r>
      <w:bookmarkEnd w:id="544"/>
      <w:bookmarkEnd w:id="545"/>
      <w:bookmarkEnd w:id="546"/>
      <w:r w:rsidRPr="006905BC">
        <w:t xml:space="preserve"> </w:t>
      </w:r>
    </w:p>
    <w:p w14:paraId="4BF4D71A" w14:textId="2A975ADC" w:rsidR="00BE52E2" w:rsidRPr="00BE52E2" w:rsidRDefault="00BE52E2" w:rsidP="00BE52E2">
      <w:pPr>
        <w:pStyle w:val="Normalaftertitle"/>
        <w:rPr>
          <w:highlight w:val="cyan"/>
        </w:rPr>
      </w:pPr>
      <w:r w:rsidRPr="00B00D58">
        <w:t>The World Radiocommunication Conference (</w:t>
      </w:r>
      <w:del w:id="547" w:author="ITU" w:date="2023-08-25T18:10:00Z">
        <w:r w:rsidRPr="00B00D58" w:rsidDel="00BE52E2">
          <w:delText>Geneva</w:delText>
        </w:r>
      </w:del>
      <w:del w:id="548" w:author="ITU" w:date="2023-08-25T18:11:00Z">
        <w:r w:rsidRPr="00B00D58" w:rsidDel="00BE52E2">
          <w:delText>,</w:delText>
        </w:r>
      </w:del>
      <w:del w:id="549" w:author="ITU" w:date="2023-08-25T18:10:00Z">
        <w:r w:rsidRPr="00B00D58" w:rsidDel="00BE52E2">
          <w:delText xml:space="preserve"> 2007</w:delText>
        </w:r>
      </w:del>
      <w:ins w:id="550" w:author="ITU" w:date="2023-08-25T18:11:00Z">
        <w:r w:rsidRPr="00B00D58">
          <w:t>Dubai,</w:t>
        </w:r>
      </w:ins>
      <w:ins w:id="551" w:author="ITU" w:date="2023-08-25T18:10:00Z">
        <w:r w:rsidRPr="00B00D58">
          <w:t xml:space="preserve"> 2023</w:t>
        </w:r>
      </w:ins>
      <w:r w:rsidRPr="00B00D58">
        <w:t>),</w:t>
      </w:r>
    </w:p>
    <w:p w14:paraId="5C2EC5F4" w14:textId="618BD43E" w:rsidR="00BE52E2" w:rsidRPr="00BE52E2" w:rsidRDefault="00BE52E2" w:rsidP="00BE52E2">
      <w:r w:rsidRPr="00B00D58">
        <w:t>…</w:t>
      </w:r>
    </w:p>
    <w:p w14:paraId="60159D32" w14:textId="1ED3A021" w:rsidR="00E240A1" w:rsidRPr="006905BC" w:rsidRDefault="004360CE" w:rsidP="0087044E">
      <w:pPr>
        <w:pStyle w:val="AnnexNo"/>
      </w:pPr>
      <w:r w:rsidRPr="00B00D58">
        <w:t>ANNEX TO RESOLUTION 354 (</w:t>
      </w:r>
      <w:ins w:id="552" w:author="ITU" w:date="2023-08-25T18:11:00Z">
        <w:r w:rsidR="00BE52E2" w:rsidRPr="00B00D58">
          <w:t>REv.</w:t>
        </w:r>
      </w:ins>
      <w:r w:rsidRPr="00B00D58">
        <w:t>WRC</w:t>
      </w:r>
      <w:r w:rsidRPr="00B00D58">
        <w:noBreakHyphen/>
      </w:r>
      <w:del w:id="553" w:author="ITU" w:date="2023-08-25T18:11:00Z">
        <w:r w:rsidRPr="00B00D58" w:rsidDel="00BE52E2">
          <w:delText>07</w:delText>
        </w:r>
      </w:del>
      <w:ins w:id="554" w:author="ITU" w:date="2023-08-25T18:11:00Z">
        <w:r w:rsidR="00BE52E2" w:rsidRPr="00B00D58">
          <w:t>23</w:t>
        </w:r>
      </w:ins>
      <w:r w:rsidRPr="00B00D58">
        <w:t>)</w:t>
      </w:r>
    </w:p>
    <w:p w14:paraId="383C6773" w14:textId="77777777" w:rsidR="00E240A1" w:rsidRPr="006905BC" w:rsidRDefault="004360CE" w:rsidP="0087044E">
      <w:pPr>
        <w:pStyle w:val="Annextitle"/>
      </w:pPr>
      <w:r w:rsidRPr="006905BC">
        <w:t>Distress and safety radiotelephony procedures for 2 182 kHz</w:t>
      </w:r>
      <w:r w:rsidRPr="006905BC">
        <w:rPr>
          <w:rStyle w:val="Appelnotedebasdep"/>
        </w:rPr>
        <w:footnoteReference w:customMarkFollows="1" w:id="2"/>
        <w:t>*</w:t>
      </w:r>
    </w:p>
    <w:p w14:paraId="005969EB" w14:textId="77777777" w:rsidR="00E240A1" w:rsidRPr="006905BC" w:rsidRDefault="004360CE" w:rsidP="0087044E">
      <w:pPr>
        <w:pStyle w:val="PartNo"/>
      </w:pPr>
      <w:r w:rsidRPr="006905BC">
        <w:t>PART A1 − GENERAL</w:t>
      </w:r>
    </w:p>
    <w:p w14:paraId="01410643" w14:textId="59FB3648" w:rsidR="00E240A1" w:rsidRPr="006905BC" w:rsidRDefault="004E48B2" w:rsidP="0087044E">
      <w:r>
        <w:t>…</w:t>
      </w:r>
    </w:p>
    <w:p w14:paraId="08B8DD41" w14:textId="77777777" w:rsidR="008F7FBC" w:rsidRPr="006E0DBB" w:rsidRDefault="008F7FBC" w:rsidP="008F7FBC">
      <w:r w:rsidRPr="006E0DBB">
        <w:lastRenderedPageBreak/>
        <w:t>§ 4</w:t>
      </w:r>
      <w:r w:rsidRPr="006E0DBB">
        <w:tab/>
        <w:t>The abbreviations and signals of Recommendation ITU</w:t>
      </w:r>
      <w:r w:rsidRPr="006E0DBB">
        <w:noBreakHyphen/>
        <w:t>R M.1172 and the Phonetic Alphabet and Figure Code in Appendix </w:t>
      </w:r>
      <w:r w:rsidRPr="006E0DBB">
        <w:rPr>
          <w:b/>
        </w:rPr>
        <w:t>1</w:t>
      </w:r>
      <w:r w:rsidRPr="006E0DBB">
        <w:rPr>
          <w:rStyle w:val="Appref"/>
          <w:b/>
        </w:rPr>
        <w:t>4</w:t>
      </w:r>
      <w:r w:rsidRPr="006E0DBB">
        <w:t xml:space="preserve"> should be used where applicable</w:t>
      </w:r>
      <w:r w:rsidRPr="006E0DBB">
        <w:rPr>
          <w:rStyle w:val="Appelnotedebasdep"/>
        </w:rPr>
        <w:footnoteReference w:customMarkFollows="1" w:id="3"/>
        <w:t>2</w:t>
      </w:r>
      <w:r w:rsidRPr="006E0DBB">
        <w:t>.</w:t>
      </w:r>
    </w:p>
    <w:p w14:paraId="7EDB813E" w14:textId="2409FB76" w:rsidR="00E240A1" w:rsidRDefault="004360CE" w:rsidP="0087044E">
      <w:r w:rsidRPr="006905BC">
        <w:t>§ 5</w:t>
      </w:r>
      <w:r w:rsidRPr="006905BC">
        <w:tab/>
        <w:t>Distress, urgency and safety communications may also be made using digital selective calling and satellite techniques</w:t>
      </w:r>
      <w:del w:id="558" w:author="CEPT" w:date="2023-08-24T15:21:00Z">
        <w:r w:rsidRPr="006905BC" w:rsidDel="00B6563B">
          <w:delText xml:space="preserve"> and/or direct-printing telegraphy</w:delText>
        </w:r>
      </w:del>
      <w:r w:rsidRPr="006905BC">
        <w:t>, in accordance with the provisions specified in Chapter </w:t>
      </w:r>
      <w:r w:rsidRPr="006905BC">
        <w:rPr>
          <w:b/>
        </w:rPr>
        <w:t>VII</w:t>
      </w:r>
      <w:r w:rsidRPr="006905BC">
        <w:t xml:space="preserve"> and relevant ITU</w:t>
      </w:r>
      <w:r w:rsidRPr="006905BC">
        <w:noBreakHyphen/>
        <w:t>R Recommendations.</w:t>
      </w:r>
    </w:p>
    <w:p w14:paraId="2599E15C" w14:textId="7D4E441B" w:rsidR="00E240A1" w:rsidRPr="006905BC" w:rsidRDefault="00B6563B" w:rsidP="0087044E">
      <w:r>
        <w:t>…</w:t>
      </w:r>
    </w:p>
    <w:p w14:paraId="25706407" w14:textId="1A6F71D5" w:rsidR="00CE3929" w:rsidRDefault="00CE3929" w:rsidP="00CE3929">
      <w:pPr>
        <w:pStyle w:val="Reasons"/>
      </w:pPr>
      <w:r>
        <w:rPr>
          <w:b/>
        </w:rPr>
        <w:t>Reasons:</w:t>
      </w:r>
      <w:r>
        <w:tab/>
      </w:r>
      <w:r w:rsidR="00C863C9" w:rsidRPr="006E0DBB">
        <w:t>Update of Resolution</w:t>
      </w:r>
      <w:r w:rsidR="00C863C9">
        <w:t xml:space="preserve"> </w:t>
      </w:r>
      <w:r w:rsidR="00C863C9">
        <w:rPr>
          <w:b/>
          <w:bCs/>
        </w:rPr>
        <w:t>354</w:t>
      </w:r>
      <w:r w:rsidR="00C6164F">
        <w:rPr>
          <w:b/>
          <w:bCs/>
        </w:rPr>
        <w:t xml:space="preserve"> (WRC-07)</w:t>
      </w:r>
      <w:r w:rsidR="00C863C9" w:rsidRPr="006E0DBB">
        <w:t xml:space="preserve"> to take into account the suppression of NBDP for the GMDSS. In order to avoid potential confusion, it is necessary to remind the mariners and administrations of the difference in pronunciations of figures in Appendix </w:t>
      </w:r>
      <w:r w:rsidR="00C863C9" w:rsidRPr="006E0DBB">
        <w:rPr>
          <w:b/>
          <w:bCs/>
        </w:rPr>
        <w:t>14</w:t>
      </w:r>
      <w:r w:rsidR="00C863C9" w:rsidRPr="006E0DBB">
        <w:t xml:space="preserve"> and IMO SMCP.</w:t>
      </w:r>
    </w:p>
    <w:p w14:paraId="3D7920A6" w14:textId="77777777" w:rsidR="00E240A1" w:rsidRPr="006905BC" w:rsidRDefault="004360CE" w:rsidP="0087044E">
      <w:pPr>
        <w:pStyle w:val="PartNo"/>
      </w:pPr>
      <w:r w:rsidRPr="006905BC">
        <w:t>PART A2 − FREQUENCIES FOR DISTRESS AND SAFETY</w:t>
      </w:r>
    </w:p>
    <w:p w14:paraId="0197689F" w14:textId="191ABE0F" w:rsidR="00B70B28" w:rsidRDefault="00B70B28" w:rsidP="00B70B28">
      <w:pPr>
        <w:pStyle w:val="Proposal"/>
      </w:pPr>
      <w:r>
        <w:t>MOD</w:t>
      </w:r>
      <w:r>
        <w:tab/>
        <w:t>EUR/</w:t>
      </w:r>
      <w:r w:rsidR="00EF0029">
        <w:t>XXXX</w:t>
      </w:r>
      <w:r w:rsidR="001B6E04">
        <w:t>A11A1/104</w:t>
      </w:r>
    </w:p>
    <w:p w14:paraId="62655AED" w14:textId="77777777" w:rsidR="00E240A1" w:rsidRPr="006905BC" w:rsidRDefault="004360CE" w:rsidP="0087044E">
      <w:pPr>
        <w:pStyle w:val="Section1"/>
        <w:keepNext/>
      </w:pPr>
      <w:r w:rsidRPr="006905BC">
        <w:t>Section II − Protection of distress and safety frequencies</w:t>
      </w:r>
    </w:p>
    <w:p w14:paraId="675C3BEA" w14:textId="12A3A39E" w:rsidR="00E240A1" w:rsidRPr="006905BC" w:rsidRDefault="00B70B28" w:rsidP="0087044E">
      <w:r>
        <w:t>…</w:t>
      </w:r>
    </w:p>
    <w:p w14:paraId="5EE86D5F" w14:textId="77777777" w:rsidR="00E240A1" w:rsidRPr="006905BC" w:rsidRDefault="004360CE" w:rsidP="0087044E">
      <w:pPr>
        <w:pStyle w:val="Section2"/>
      </w:pPr>
      <w:r w:rsidRPr="006905BC">
        <w:t>B  −  2 182 kHz</w:t>
      </w:r>
    </w:p>
    <w:p w14:paraId="15B8ADC8" w14:textId="17100E62" w:rsidR="00E240A1" w:rsidRPr="006905BC" w:rsidRDefault="004360CE" w:rsidP="0087044E">
      <w:r w:rsidRPr="006905BC">
        <w:t>§ 6</w:t>
      </w:r>
      <w:r w:rsidRPr="006905BC">
        <w:tab/>
        <w:t>1)</w:t>
      </w:r>
      <w:r w:rsidRPr="006905BC">
        <w:tab/>
        <w:t xml:space="preserve">Except for transmissions authorized on the carrier frequency 2 182 kHz and on the frequencies 2 174.5 kHz, 2 177 kHz, 2 187.5 kHz and 2 189.5 kHz, all transmissions on the frequencies between 2 173.5 kHz and 2 190.5 kHz are forbidden (see </w:t>
      </w:r>
      <w:ins w:id="559" w:author="刘法龙" w:date="2023-02-21T18:54:00Z">
        <w:r w:rsidR="0073180B" w:rsidRPr="006E0DBB">
          <w:t>No.</w:t>
        </w:r>
      </w:ins>
      <w:ins w:id="560" w:author="ITU" w:date="2023-03-04T20:11:00Z">
        <w:r w:rsidR="0073180B" w:rsidRPr="006E0DBB">
          <w:t xml:space="preserve"> </w:t>
        </w:r>
      </w:ins>
      <w:ins w:id="561" w:author="刘法龙" w:date="2023-02-21T17:44:00Z">
        <w:r w:rsidR="0073180B" w:rsidRPr="006E0DBB">
          <w:rPr>
            <w:b/>
            <w:bCs/>
          </w:rPr>
          <w:t>5.110</w:t>
        </w:r>
        <w:r w:rsidR="0073180B" w:rsidRPr="006E0DBB">
          <w:t xml:space="preserve"> for 2</w:t>
        </w:r>
      </w:ins>
      <w:ins w:id="562" w:author="ITU" w:date="2023-03-04T20:10:00Z">
        <w:r w:rsidR="0073180B" w:rsidRPr="006E0DBB">
          <w:t> </w:t>
        </w:r>
      </w:ins>
      <w:ins w:id="563" w:author="刘法龙" w:date="2023-02-21T17:44:00Z">
        <w:r w:rsidR="0073180B" w:rsidRPr="006E0DBB">
          <w:t>174.5</w:t>
        </w:r>
      </w:ins>
      <w:ins w:id="564" w:author="ITU" w:date="2023-03-04T20:10:00Z">
        <w:r w:rsidR="0073180B" w:rsidRPr="006E0DBB">
          <w:rPr>
            <w:bCs/>
          </w:rPr>
          <w:t> </w:t>
        </w:r>
      </w:ins>
      <w:ins w:id="565" w:author="刘法龙" w:date="2023-02-21T17:44:00Z">
        <w:r w:rsidR="0073180B" w:rsidRPr="006E0DBB">
          <w:t xml:space="preserve">kHz, </w:t>
        </w:r>
      </w:ins>
      <w:ins w:id="566" w:author="刘法龙" w:date="2023-02-21T18:54:00Z">
        <w:r w:rsidR="0073180B" w:rsidRPr="006E0DBB">
          <w:t>No</w:t>
        </w:r>
      </w:ins>
      <w:ins w:id="567" w:author="刘法龙" w:date="2023-02-21T17:44:00Z">
        <w:r w:rsidR="0073180B" w:rsidRPr="006E0DBB">
          <w:t>s</w:t>
        </w:r>
      </w:ins>
      <w:ins w:id="568" w:author="刘法龙" w:date="2023-02-21T18:54:00Z">
        <w:r w:rsidR="0073180B" w:rsidRPr="006E0DBB">
          <w:t>.</w:t>
        </w:r>
      </w:ins>
      <w:ins w:id="569" w:author="刘法龙" w:date="2023-02-21T17:44:00Z">
        <w:r w:rsidR="0073180B" w:rsidRPr="006E0DBB">
          <w:t xml:space="preserve"> </w:t>
        </w:r>
        <w:r w:rsidR="0073180B" w:rsidRPr="006E0DBB">
          <w:rPr>
            <w:b/>
            <w:bCs/>
          </w:rPr>
          <w:t>52.13</w:t>
        </w:r>
      </w:ins>
      <w:ins w:id="570" w:author="刘法龙" w:date="2023-02-21T17:45:00Z">
        <w:r w:rsidR="0073180B" w:rsidRPr="006E0DBB">
          <w:rPr>
            <w:b/>
            <w:bCs/>
          </w:rPr>
          <w:t>0</w:t>
        </w:r>
        <w:r w:rsidR="0073180B" w:rsidRPr="006E0DBB">
          <w:t xml:space="preserve"> to </w:t>
        </w:r>
        <w:r w:rsidR="0073180B" w:rsidRPr="006E0DBB">
          <w:rPr>
            <w:b/>
            <w:bCs/>
          </w:rPr>
          <w:t>52.136</w:t>
        </w:r>
        <w:r w:rsidR="0073180B" w:rsidRPr="006E0DBB">
          <w:t xml:space="preserve"> for </w:t>
        </w:r>
      </w:ins>
      <w:ins w:id="571" w:author="刘法龙" w:date="2023-02-21T17:46:00Z">
        <w:r w:rsidR="0073180B" w:rsidRPr="006E0DBB">
          <w:t>2</w:t>
        </w:r>
      </w:ins>
      <w:ins w:id="572" w:author="ITU" w:date="2023-03-04T20:10:00Z">
        <w:r w:rsidR="0073180B" w:rsidRPr="006E0DBB">
          <w:t> </w:t>
        </w:r>
      </w:ins>
      <w:ins w:id="573" w:author="刘法龙" w:date="2023-02-21T17:46:00Z">
        <w:r w:rsidR="0073180B" w:rsidRPr="006E0DBB">
          <w:t>177</w:t>
        </w:r>
      </w:ins>
      <w:ins w:id="574" w:author="ITU" w:date="2023-03-04T20:10:00Z">
        <w:r w:rsidR="0073180B" w:rsidRPr="006E0DBB">
          <w:rPr>
            <w:bCs/>
          </w:rPr>
          <w:t> </w:t>
        </w:r>
      </w:ins>
      <w:ins w:id="575" w:author="刘法龙" w:date="2023-02-21T17:46:00Z">
        <w:r w:rsidR="0073180B" w:rsidRPr="006E0DBB">
          <w:t>kHz and 2</w:t>
        </w:r>
      </w:ins>
      <w:ins w:id="576" w:author="ITU" w:date="2023-03-04T20:10:00Z">
        <w:r w:rsidR="0073180B" w:rsidRPr="006E0DBB">
          <w:t> </w:t>
        </w:r>
      </w:ins>
      <w:ins w:id="577" w:author="刘法龙" w:date="2023-02-21T17:46:00Z">
        <w:r w:rsidR="0073180B" w:rsidRPr="006E0DBB">
          <w:t>189.5</w:t>
        </w:r>
      </w:ins>
      <w:ins w:id="578" w:author="ITU" w:date="2023-03-04T20:10:00Z">
        <w:r w:rsidR="0073180B" w:rsidRPr="006E0DBB">
          <w:rPr>
            <w:bCs/>
          </w:rPr>
          <w:t> </w:t>
        </w:r>
      </w:ins>
      <w:ins w:id="579" w:author="刘法龙" w:date="2023-02-21T17:46:00Z">
        <w:r w:rsidR="0073180B" w:rsidRPr="006E0DBB">
          <w:t>kHz and</w:t>
        </w:r>
      </w:ins>
      <w:r w:rsidR="0073180B" w:rsidRPr="006E0DBB">
        <w:t xml:space="preserve"> </w:t>
      </w:r>
      <w:r w:rsidRPr="006905BC">
        <w:t xml:space="preserve">also </w:t>
      </w:r>
      <w:r w:rsidRPr="006905BC">
        <w:rPr>
          <w:szCs w:val="24"/>
        </w:rPr>
        <w:t>Appendix </w:t>
      </w:r>
      <w:r w:rsidRPr="006905BC">
        <w:rPr>
          <w:rStyle w:val="Appref"/>
          <w:b/>
        </w:rPr>
        <w:t>15</w:t>
      </w:r>
      <w:r w:rsidR="00245FA9" w:rsidRPr="00245FA9">
        <w:rPr>
          <w:bCs/>
        </w:rPr>
        <w:t xml:space="preserve"> </w:t>
      </w:r>
      <w:ins w:id="580" w:author="ITU" w:date="2023-03-04T20:10:00Z">
        <w:r w:rsidR="00245FA9" w:rsidRPr="006E0DBB">
          <w:rPr>
            <w:bCs/>
          </w:rPr>
          <w:t>for 2 182 kHz and 2</w:t>
        </w:r>
      </w:ins>
      <w:ins w:id="581" w:author="ITU" w:date="2023-03-04T20:11:00Z">
        <w:r w:rsidR="00245FA9" w:rsidRPr="006E0DBB">
          <w:rPr>
            <w:bCs/>
          </w:rPr>
          <w:t> </w:t>
        </w:r>
      </w:ins>
      <w:ins w:id="582" w:author="ITU" w:date="2023-03-04T20:10:00Z">
        <w:r w:rsidR="00245FA9" w:rsidRPr="006E0DBB">
          <w:rPr>
            <w:bCs/>
          </w:rPr>
          <w:t>187.5 kHz</w:t>
        </w:r>
      </w:ins>
      <w:r w:rsidRPr="006905BC">
        <w:rPr>
          <w:szCs w:val="24"/>
        </w:rPr>
        <w:t>).</w:t>
      </w:r>
    </w:p>
    <w:p w14:paraId="68EF8415" w14:textId="77777777" w:rsidR="00E240A1" w:rsidRPr="006905BC" w:rsidRDefault="004360CE" w:rsidP="0087044E">
      <w:r w:rsidRPr="006905BC">
        <w:tab/>
        <w:t>2)</w:t>
      </w:r>
      <w:r w:rsidRPr="006905BC">
        <w:tab/>
        <w:t>To facilitate the reception of distress calls, all transmissions on 2 182 kHz should be kept to a minimum.</w:t>
      </w:r>
    </w:p>
    <w:p w14:paraId="701336E9" w14:textId="2EAB3A82" w:rsidR="00245FA9" w:rsidRDefault="00245FA9" w:rsidP="00245FA9">
      <w:pPr>
        <w:pStyle w:val="Reasons"/>
      </w:pPr>
      <w:r>
        <w:rPr>
          <w:b/>
        </w:rPr>
        <w:t>Reasons:</w:t>
      </w:r>
      <w:r>
        <w:tab/>
      </w:r>
      <w:r w:rsidR="002A6A28" w:rsidRPr="006E0DBB">
        <w:t>NBDP distress and safety communication has been deleted from the GMDSS. References to related footnotes are also added to clearly indicate the usage of concerned frequencies to avoid any confusion.</w:t>
      </w:r>
    </w:p>
    <w:p w14:paraId="7822BC51" w14:textId="03BAF6AF" w:rsidR="00811CE0" w:rsidRPr="006E0DBB" w:rsidRDefault="00811CE0" w:rsidP="00811CE0">
      <w:pPr>
        <w:pStyle w:val="Proposal"/>
      </w:pPr>
      <w:r w:rsidRPr="006E0DBB">
        <w:t>ADD</w:t>
      </w:r>
      <w:r w:rsidRPr="006E0DBB">
        <w:tab/>
        <w:t>EUR/XXX</w:t>
      </w:r>
      <w:r w:rsidR="001B6E04">
        <w:t>A11A1/105</w:t>
      </w:r>
    </w:p>
    <w:p w14:paraId="679F72B3" w14:textId="77777777" w:rsidR="00811CE0" w:rsidRPr="006E0DBB" w:rsidRDefault="00811CE0" w:rsidP="00811CE0">
      <w:pPr>
        <w:pStyle w:val="ResNo"/>
      </w:pPr>
      <w:r w:rsidRPr="006E0DBB">
        <w:t xml:space="preserve">draft new RESOLUTION </w:t>
      </w:r>
      <w:r w:rsidRPr="006E0DBB">
        <w:rPr>
          <w:rStyle w:val="href"/>
        </w:rPr>
        <w:t>[EUR-A111-NAVDAT-Coordination]</w:t>
      </w:r>
      <w:r w:rsidRPr="006E0DBB">
        <w:t xml:space="preserve"> (WRC</w:t>
      </w:r>
      <w:r w:rsidRPr="006E0DBB">
        <w:noBreakHyphen/>
        <w:t>23)</w:t>
      </w:r>
    </w:p>
    <w:p w14:paraId="09560CF3" w14:textId="77777777" w:rsidR="00B56D26" w:rsidRPr="006E0DBB" w:rsidRDefault="00B56D26" w:rsidP="00B56D26">
      <w:pPr>
        <w:pStyle w:val="Restitle"/>
      </w:pPr>
      <w:bookmarkStart w:id="583" w:name="_Toc327364428"/>
      <w:bookmarkStart w:id="584" w:name="_Toc450048699"/>
      <w:bookmarkStart w:id="585" w:name="_Toc39649474"/>
      <w:r w:rsidRPr="006E0DBB">
        <w:t>Coordination of NAVDAT services</w:t>
      </w:r>
      <w:bookmarkEnd w:id="583"/>
      <w:bookmarkEnd w:id="584"/>
      <w:bookmarkEnd w:id="585"/>
    </w:p>
    <w:p w14:paraId="453B6F90" w14:textId="77777777" w:rsidR="00B56D26" w:rsidRPr="006E0DBB" w:rsidRDefault="00B56D26" w:rsidP="00B56D26">
      <w:pPr>
        <w:pStyle w:val="Normalaftertitle"/>
      </w:pPr>
      <w:r w:rsidRPr="006E0DBB">
        <w:t>The World Radiocommunication Conference (Dubai, 2023),</w:t>
      </w:r>
    </w:p>
    <w:p w14:paraId="1433C460" w14:textId="77777777" w:rsidR="00B56D26" w:rsidRPr="006E0DBB" w:rsidRDefault="00B56D26" w:rsidP="00B56D26">
      <w:pPr>
        <w:pStyle w:val="Call"/>
      </w:pPr>
      <w:r w:rsidRPr="006E0DBB">
        <w:lastRenderedPageBreak/>
        <w:t>considering</w:t>
      </w:r>
    </w:p>
    <w:p w14:paraId="21016148" w14:textId="76A6505F" w:rsidR="00B56D26" w:rsidRPr="006E0DBB" w:rsidRDefault="00B56D26" w:rsidP="00B56D26">
      <w:pPr>
        <w:jc w:val="both"/>
      </w:pPr>
      <w:r w:rsidRPr="006E0DBB">
        <w:rPr>
          <w:i/>
        </w:rPr>
        <w:t>a)</w:t>
      </w:r>
      <w:r w:rsidRPr="006E0DBB">
        <w:tab/>
        <w:t xml:space="preserve">that the International Maritime Organization (IMO), coordinates the operational aspects of NAVDAT services, such as allocation of transmitter identification and time schedules, in the planning stages for transmissions on the frequencies 500 kHz and/or 4 226 kHz and other frequencies which are defined in </w:t>
      </w:r>
      <w:r w:rsidR="00C008D0">
        <w:t>No.</w:t>
      </w:r>
      <w:r w:rsidRPr="006E0DBB">
        <w:t xml:space="preserve"> </w:t>
      </w:r>
      <w:r w:rsidRPr="006E0DBB">
        <w:rPr>
          <w:b/>
        </w:rPr>
        <w:t>5.79</w:t>
      </w:r>
      <w:r w:rsidRPr="006E0DBB">
        <w:t xml:space="preserve"> and Appendix </w:t>
      </w:r>
      <w:r w:rsidRPr="00C008D0">
        <w:rPr>
          <w:b/>
          <w:bCs/>
        </w:rPr>
        <w:t>15</w:t>
      </w:r>
      <w:r w:rsidRPr="006E0DBB">
        <w:t>;</w:t>
      </w:r>
    </w:p>
    <w:p w14:paraId="4CFDC8CB" w14:textId="2F008B08" w:rsidR="00B56D26" w:rsidRPr="006E0DBB" w:rsidRDefault="00B56D26" w:rsidP="00B56D26">
      <w:pPr>
        <w:jc w:val="both"/>
      </w:pPr>
      <w:r w:rsidRPr="006E0DBB">
        <w:rPr>
          <w:i/>
        </w:rPr>
        <w:t>b)</w:t>
      </w:r>
      <w:r w:rsidRPr="006E0DBB">
        <w:tab/>
        <w:t xml:space="preserve">that coordination in the frequencies 500 kHz and/or 4 226 kHz and other frequencies which are defined in </w:t>
      </w:r>
      <w:r w:rsidR="00C008D0">
        <w:t>No.</w:t>
      </w:r>
      <w:r w:rsidRPr="006E0DBB">
        <w:t xml:space="preserve"> </w:t>
      </w:r>
      <w:r w:rsidRPr="006E0DBB">
        <w:rPr>
          <w:b/>
        </w:rPr>
        <w:t>5.79</w:t>
      </w:r>
      <w:r w:rsidRPr="006E0DBB">
        <w:t xml:space="preserve"> and Appendix </w:t>
      </w:r>
      <w:r w:rsidRPr="006E0DBB">
        <w:rPr>
          <w:b/>
          <w:bCs/>
        </w:rPr>
        <w:t>15</w:t>
      </w:r>
      <w:r w:rsidRPr="006E0DBB">
        <w:t>, is essentially operational,</w:t>
      </w:r>
    </w:p>
    <w:p w14:paraId="3F0CF215" w14:textId="77777777" w:rsidR="00B56D26" w:rsidRPr="006E0DBB" w:rsidRDefault="00B56D26" w:rsidP="00B56D26">
      <w:pPr>
        <w:pStyle w:val="Call"/>
      </w:pPr>
      <w:r w:rsidRPr="006E0DBB">
        <w:t>resolves</w:t>
      </w:r>
    </w:p>
    <w:p w14:paraId="6EAFDD67" w14:textId="17C13460" w:rsidR="00B56D26" w:rsidRPr="006E0DBB" w:rsidRDefault="00B56D26" w:rsidP="00B56D26">
      <w:pPr>
        <w:jc w:val="both"/>
      </w:pPr>
      <w:r w:rsidRPr="006E0DBB">
        <w:t xml:space="preserve">to invite administrations to apply the procedures established by IMO, taking into account the IMO NAVDAT Manual, for coordinating the use of the frequencies 500 kHz and/or 4 226 kHz, and other frequencies which are defined in </w:t>
      </w:r>
      <w:r w:rsidR="0006603D">
        <w:t>No.</w:t>
      </w:r>
      <w:r w:rsidRPr="006E0DBB">
        <w:t xml:space="preserve"> </w:t>
      </w:r>
      <w:r w:rsidRPr="006E0DBB">
        <w:rPr>
          <w:b/>
        </w:rPr>
        <w:t>5.79</w:t>
      </w:r>
      <w:r w:rsidRPr="006E0DBB">
        <w:t xml:space="preserve"> and Appendix </w:t>
      </w:r>
      <w:r w:rsidRPr="006E0DBB">
        <w:rPr>
          <w:b/>
          <w:bCs/>
        </w:rPr>
        <w:t>15</w:t>
      </w:r>
      <w:r w:rsidRPr="006E0DBB">
        <w:t>,</w:t>
      </w:r>
    </w:p>
    <w:p w14:paraId="6BCDA716" w14:textId="77777777" w:rsidR="00B56D26" w:rsidRPr="006E0DBB" w:rsidRDefault="00B56D26" w:rsidP="00B56D26">
      <w:pPr>
        <w:pStyle w:val="Call"/>
      </w:pPr>
      <w:r w:rsidRPr="006E0DBB">
        <w:t>instructs the Secretary-General</w:t>
      </w:r>
    </w:p>
    <w:p w14:paraId="4B8FDBC5" w14:textId="51589FF2" w:rsidR="00B56D26" w:rsidRPr="006E0DBB" w:rsidRDefault="00B56D26" w:rsidP="00B56D26">
      <w:pPr>
        <w:jc w:val="both"/>
      </w:pPr>
      <w:r w:rsidRPr="006E0DBB">
        <w:t xml:space="preserve">to invite IMO to provide ITU with information on a regular basis on operational coordination for NAVDAT services on the frequencies 500 kHz and/or 4 226 kHz and other frequencies which are defined in </w:t>
      </w:r>
      <w:r w:rsidR="0006603D">
        <w:t>No.</w:t>
      </w:r>
      <w:r w:rsidRPr="006E0DBB">
        <w:t xml:space="preserve"> </w:t>
      </w:r>
      <w:r w:rsidRPr="006E0DBB">
        <w:rPr>
          <w:b/>
        </w:rPr>
        <w:t>5.79</w:t>
      </w:r>
      <w:r w:rsidRPr="006E0DBB">
        <w:t xml:space="preserve"> and Appendix </w:t>
      </w:r>
      <w:r w:rsidRPr="006E0DBB">
        <w:rPr>
          <w:b/>
          <w:bCs/>
        </w:rPr>
        <w:t>15</w:t>
      </w:r>
      <w:r w:rsidRPr="006E0DBB">
        <w:t>,</w:t>
      </w:r>
    </w:p>
    <w:p w14:paraId="68EEFA3E" w14:textId="77777777" w:rsidR="00B56D26" w:rsidRPr="006E0DBB" w:rsidRDefault="00B56D26" w:rsidP="00B56D26">
      <w:pPr>
        <w:pStyle w:val="Call"/>
      </w:pPr>
      <w:r w:rsidRPr="006E0DBB">
        <w:t>instructs the Director of the Radiocommunication Bureau</w:t>
      </w:r>
    </w:p>
    <w:p w14:paraId="33030905" w14:textId="77777777" w:rsidR="00B56D26" w:rsidRPr="006E0DBB" w:rsidRDefault="00B56D26" w:rsidP="00B56D26">
      <w:pPr>
        <w:jc w:val="both"/>
      </w:pPr>
      <w:r w:rsidRPr="006E0DBB">
        <w:t xml:space="preserve">to publish this information in the </w:t>
      </w:r>
      <w:r w:rsidRPr="006E0DBB">
        <w:rPr>
          <w:i/>
          <w:iCs/>
          <w:color w:val="000000"/>
        </w:rPr>
        <w:t>List of Coast Stations and Special Service Stations</w:t>
      </w:r>
      <w:r w:rsidRPr="006E0DBB">
        <w:t xml:space="preserve"> (</w:t>
      </w:r>
      <w:r w:rsidRPr="00F25387">
        <w:rPr>
          <w:i/>
          <w:iCs/>
        </w:rPr>
        <w:t>List IV</w:t>
      </w:r>
      <w:r w:rsidRPr="006E0DBB">
        <w:t>) (see No. </w:t>
      </w:r>
      <w:r w:rsidRPr="006E0DBB">
        <w:rPr>
          <w:rStyle w:val="Artref"/>
          <w:b/>
          <w:color w:val="000000"/>
        </w:rPr>
        <w:t>20.7</w:t>
      </w:r>
      <w:r w:rsidRPr="006E0DBB">
        <w:t>).</w:t>
      </w:r>
    </w:p>
    <w:p w14:paraId="167DDF42" w14:textId="77777777" w:rsidR="00B56D26" w:rsidRPr="006E0DBB" w:rsidRDefault="00B56D26" w:rsidP="00B56D26">
      <w:pPr>
        <w:pStyle w:val="Reasons"/>
      </w:pPr>
      <w:r w:rsidRPr="006E0DBB">
        <w:rPr>
          <w:b/>
        </w:rPr>
        <w:t>Reasons:</w:t>
      </w:r>
      <w:r w:rsidRPr="006E0DBB">
        <w:tab/>
      </w:r>
      <w:r w:rsidRPr="006E0DBB">
        <w:rPr>
          <w:rFonts w:eastAsia="SimSun"/>
        </w:rPr>
        <w:t xml:space="preserve">New Resolution for the coordination of the NAVDAT services identical to the one for the NAVTEX (Resolution </w:t>
      </w:r>
      <w:r w:rsidRPr="006E0DBB">
        <w:rPr>
          <w:rFonts w:eastAsia="SimSun"/>
          <w:b/>
        </w:rPr>
        <w:t>339</w:t>
      </w:r>
      <w:r w:rsidRPr="006E0DBB">
        <w:rPr>
          <w:rFonts w:eastAsia="SimSun"/>
        </w:rPr>
        <w:t xml:space="preserve"> </w:t>
      </w:r>
      <w:r w:rsidRPr="006E0DBB">
        <w:rPr>
          <w:rFonts w:eastAsia="SimSun"/>
          <w:b/>
          <w:bCs/>
        </w:rPr>
        <w:t>(Rev.WRC-07)</w:t>
      </w:r>
      <w:r w:rsidRPr="006E0DBB">
        <w:rPr>
          <w:rFonts w:eastAsia="SimSun"/>
        </w:rPr>
        <w:t>).</w:t>
      </w:r>
    </w:p>
    <w:p w14:paraId="4AB4846A" w14:textId="3CD5D9E6" w:rsidR="00383985" w:rsidRDefault="00383985" w:rsidP="00383985">
      <w:pPr>
        <w:pStyle w:val="Proposal"/>
      </w:pPr>
      <w:r>
        <w:t>MOD</w:t>
      </w:r>
      <w:r>
        <w:tab/>
        <w:t>EUR/XXXX</w:t>
      </w:r>
      <w:r w:rsidR="001B6E04">
        <w:t>A11A1/106</w:t>
      </w:r>
    </w:p>
    <w:p w14:paraId="0A48BDD6" w14:textId="77777777" w:rsidR="00383985" w:rsidRDefault="00383985" w:rsidP="00383985">
      <w:pPr>
        <w:pStyle w:val="ResNo"/>
      </w:pPr>
      <w:bookmarkStart w:id="586" w:name="_Toc39649487"/>
      <w:r>
        <w:t xml:space="preserve">RESOLUTION </w:t>
      </w:r>
      <w:r>
        <w:rPr>
          <w:rStyle w:val="href"/>
        </w:rPr>
        <w:t>361</w:t>
      </w:r>
      <w:r>
        <w:t xml:space="preserve"> (REV.WRC</w:t>
      </w:r>
      <w:r>
        <w:noBreakHyphen/>
      </w:r>
      <w:del w:id="587" w:author="CEPT" w:date="2023-04-27T21:54:00Z">
        <w:r w:rsidDel="001B3695">
          <w:delText>19</w:delText>
        </w:r>
      </w:del>
      <w:ins w:id="588" w:author="CEPT" w:date="2023-04-27T21:54:00Z">
        <w:r>
          <w:t>23</w:t>
        </w:r>
      </w:ins>
      <w:r>
        <w:t>)</w:t>
      </w:r>
      <w:bookmarkEnd w:id="586"/>
    </w:p>
    <w:p w14:paraId="23A780BA" w14:textId="77777777" w:rsidR="00383985" w:rsidRDefault="00383985" w:rsidP="00383985">
      <w:pPr>
        <w:pStyle w:val="Restitle"/>
      </w:pPr>
      <w:bookmarkStart w:id="589" w:name="_Toc35789347"/>
      <w:bookmarkStart w:id="590" w:name="_Toc35857044"/>
      <w:bookmarkStart w:id="591" w:name="_Toc35877679"/>
      <w:bookmarkStart w:id="592" w:name="_Toc35963622"/>
      <w:bookmarkStart w:id="593" w:name="_Toc39649488"/>
      <w:r>
        <w:t xml:space="preserve">Consideration of possible regulatory actions to support modernization of the Global Maritime Distress and Safety System and </w:t>
      </w:r>
      <w:r>
        <w:br/>
        <w:t>the implementation of e</w:t>
      </w:r>
      <w:r>
        <w:noBreakHyphen/>
        <w:t>navigation</w:t>
      </w:r>
      <w:bookmarkEnd w:id="589"/>
      <w:bookmarkEnd w:id="590"/>
      <w:bookmarkEnd w:id="591"/>
      <w:bookmarkEnd w:id="592"/>
      <w:bookmarkEnd w:id="593"/>
    </w:p>
    <w:p w14:paraId="2A6199D7" w14:textId="77777777" w:rsidR="00383985" w:rsidRPr="001B3695" w:rsidRDefault="00383985" w:rsidP="00383985">
      <w:pPr>
        <w:rPr>
          <w:iCs/>
        </w:rPr>
      </w:pPr>
      <w:r w:rsidRPr="001B3695">
        <w:rPr>
          <w:iCs/>
        </w:rPr>
        <w:t>…</w:t>
      </w:r>
    </w:p>
    <w:p w14:paraId="7D5784C6" w14:textId="77777777" w:rsidR="00383985" w:rsidRDefault="00383985" w:rsidP="00383985">
      <w:pPr>
        <w:pStyle w:val="Call"/>
      </w:pPr>
      <w:r>
        <w:t>resolves to invite the 2023 World Radiocommunication Conference</w:t>
      </w:r>
    </w:p>
    <w:p w14:paraId="218D9E90" w14:textId="1A3CFDA8" w:rsidR="00383985" w:rsidDel="00383985" w:rsidRDefault="00383985" w:rsidP="00383985">
      <w:pPr>
        <w:rPr>
          <w:del w:id="594" w:author="CEPT" w:date="2023-08-24T15:32:00Z"/>
        </w:rPr>
      </w:pPr>
      <w:del w:id="595" w:author="CEPT" w:date="2023-08-24T15:32:00Z">
        <w:r w:rsidDel="00383985">
          <w:delText>1</w:delText>
        </w:r>
        <w:r w:rsidDel="00383985">
          <w:tab/>
          <w:delText>to consider possible regulatory actions, based on ITU Radiocommunication Sector (ITU</w:delText>
        </w:r>
        <w:r w:rsidDel="00383985">
          <w:rPr>
            <w:rFonts w:eastAsia="MS Mincho"/>
            <w:lang w:eastAsia="ja-JP"/>
          </w:rPr>
          <w:noBreakHyphen/>
        </w:r>
        <w:r w:rsidDel="00383985">
          <w:delText>R) studies, taking into consideration the activities of IMO, as well as information and requirements provided by IMO, to support GMDSS modernization;</w:delText>
        </w:r>
      </w:del>
    </w:p>
    <w:p w14:paraId="4E5C2BC9" w14:textId="77777777" w:rsidR="00383985" w:rsidRDefault="00383985" w:rsidP="00383985">
      <w:r>
        <w:t>…</w:t>
      </w:r>
    </w:p>
    <w:p w14:paraId="4108AE1D" w14:textId="777B4CDC" w:rsidR="00383985" w:rsidRDefault="00383985" w:rsidP="00383985">
      <w:pPr>
        <w:pStyle w:val="Reasons"/>
      </w:pPr>
    </w:p>
    <w:sectPr w:rsidR="00383985">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BCFE8" w14:textId="77777777" w:rsidR="000E2972" w:rsidRDefault="000E2972">
      <w:r>
        <w:separator/>
      </w:r>
    </w:p>
  </w:endnote>
  <w:endnote w:type="continuationSeparator" w:id="0">
    <w:p w14:paraId="6B5E42B6" w14:textId="77777777" w:rsidR="000E2972" w:rsidRDefault="000E2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8641" w14:textId="77777777" w:rsidR="00E45D05" w:rsidRDefault="00E45D05">
    <w:pPr>
      <w:framePr w:wrap="around" w:vAnchor="text" w:hAnchor="margin" w:xAlign="right" w:y="1"/>
    </w:pPr>
    <w:r>
      <w:fldChar w:fldCharType="begin"/>
    </w:r>
    <w:r>
      <w:instrText xml:space="preserve">PAGE  </w:instrText>
    </w:r>
    <w:r>
      <w:fldChar w:fldCharType="end"/>
    </w:r>
  </w:p>
  <w:p w14:paraId="30B52396" w14:textId="5B0E884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932045">
      <w:rPr>
        <w:noProof/>
      </w:rPr>
      <w:t>20.09.23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7C25F"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5A83E" w14:textId="77777777" w:rsidR="000E2972" w:rsidRDefault="000E2972">
      <w:r>
        <w:rPr>
          <w:b/>
        </w:rPr>
        <w:t>_______________</w:t>
      </w:r>
    </w:p>
  </w:footnote>
  <w:footnote w:type="continuationSeparator" w:id="0">
    <w:p w14:paraId="29933173" w14:textId="77777777" w:rsidR="000E2972" w:rsidRDefault="000E2972">
      <w:r>
        <w:continuationSeparator/>
      </w:r>
    </w:p>
  </w:footnote>
  <w:footnote w:id="1">
    <w:p w14:paraId="0F905AAF" w14:textId="77777777" w:rsidR="00E240A1" w:rsidRPr="00504F2E" w:rsidRDefault="004360CE" w:rsidP="00496979">
      <w:pPr>
        <w:pStyle w:val="Notedebasdepage"/>
      </w:pPr>
      <w:r w:rsidRPr="00504F2E">
        <w:rPr>
          <w:rStyle w:val="Appelnotedebasdep"/>
        </w:rPr>
        <w:t>1</w:t>
      </w:r>
      <w:r w:rsidRPr="00504F2E">
        <w:tab/>
        <w:t>Within the non-shaded boxes.</w:t>
      </w:r>
    </w:p>
  </w:footnote>
  <w:footnote w:id="2">
    <w:p w14:paraId="2FF395C3" w14:textId="77777777" w:rsidR="00E240A1" w:rsidRPr="002E2FF4" w:rsidRDefault="004360CE" w:rsidP="0087044E">
      <w:pPr>
        <w:pStyle w:val="Notedebasdepage"/>
      </w:pPr>
      <w:r w:rsidRPr="002E43F2">
        <w:rPr>
          <w:rStyle w:val="Appelnotedebasdep"/>
        </w:rPr>
        <w:t>*</w:t>
      </w:r>
      <w:r w:rsidRPr="006E4C5F">
        <w:rPr>
          <w:sz w:val="22"/>
          <w:szCs w:val="22"/>
        </w:rPr>
        <w:tab/>
      </w:r>
      <w:r w:rsidRPr="002E2FF4">
        <w:t>Distress and safety communications include distress, urgency and safety calls and messages.</w:t>
      </w:r>
    </w:p>
  </w:footnote>
  <w:footnote w:id="3">
    <w:p w14:paraId="370CCA0D" w14:textId="791EB55F" w:rsidR="008F7FBC" w:rsidRPr="002E2FF4" w:rsidRDefault="008F7FBC" w:rsidP="008F7FBC">
      <w:pPr>
        <w:pStyle w:val="Notedebasdepage"/>
      </w:pPr>
      <w:r w:rsidRPr="00FC0AD6">
        <w:rPr>
          <w:rStyle w:val="Appelnotedebasdep"/>
        </w:rPr>
        <w:t>2</w:t>
      </w:r>
      <w:r w:rsidRPr="006E4C5F">
        <w:rPr>
          <w:sz w:val="22"/>
          <w:szCs w:val="22"/>
        </w:rPr>
        <w:tab/>
      </w:r>
      <w:r w:rsidRPr="002E2FF4">
        <w:t>The use of the Standard Marine Communication Phrases</w:t>
      </w:r>
      <w:ins w:id="555" w:author="CEPT" w:date="2023-08-24T15:23:00Z">
        <w:r>
          <w:t xml:space="preserve"> (SMCP)</w:t>
        </w:r>
      </w:ins>
      <w:r w:rsidRPr="002E2FF4">
        <w:t xml:space="preserve"> and, where language difficulties exist, the International Code of Signals, both published by the International Maritime Organization, is also recommended.</w:t>
      </w:r>
      <w:ins w:id="556" w:author="CEPT" w:date="2023-08-24T15:23:00Z">
        <w:r w:rsidRPr="008F7FBC">
          <w:rPr>
            <w:lang w:eastAsia="zh-CN"/>
          </w:rPr>
          <w:t xml:space="preserve"> </w:t>
        </w:r>
        <w:r w:rsidRPr="00837D6F">
          <w:rPr>
            <w:lang w:eastAsia="zh-CN"/>
          </w:rPr>
          <w:t xml:space="preserve">It needs to be noted that the pronunciations for figures in Appendix </w:t>
        </w:r>
        <w:r w:rsidRPr="00837D6F">
          <w:rPr>
            <w:rStyle w:val="Appref"/>
            <w:b/>
            <w:bCs/>
          </w:rPr>
          <w:t>14</w:t>
        </w:r>
        <w:r w:rsidRPr="00837D6F">
          <w:rPr>
            <w:lang w:eastAsia="zh-CN"/>
          </w:rPr>
          <w:t xml:space="preserve"> and IMO SMCP are different.</w:t>
        </w:r>
        <w:r w:rsidRPr="00837D6F">
          <w:rPr>
            <w:sz w:val="16"/>
            <w:szCs w:val="16"/>
            <w:lang w:eastAsia="zh-CN"/>
          </w:rPr>
          <w:t>     </w:t>
        </w:r>
        <w:r w:rsidRPr="00837D6F">
          <w:rPr>
            <w:sz w:val="18"/>
            <w:szCs w:val="18"/>
            <w:lang w:eastAsia="zh-CN"/>
          </w:rPr>
          <w:t>(WRC-23)</w:t>
        </w:r>
      </w:ins>
      <w:ins w:id="557" w:author="PTC-6" w:date="2022-10-24T18:56:00Z">
        <w:r w:rsidRPr="00825954">
          <w:rPr>
            <w:lang w:eastAsia="zh-CN"/>
          </w:rP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D787C"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1AC411C1" w14:textId="43A137C7" w:rsidR="00A066F1" w:rsidRPr="00A066F1" w:rsidRDefault="00BC75DE" w:rsidP="00241FA2">
    <w:pPr>
      <w:pStyle w:val="En-tte"/>
    </w:pPr>
    <w:r>
      <w:t>WRC</w:t>
    </w:r>
    <w:r w:rsidR="006D70B0">
      <w:t>23</w:t>
    </w:r>
    <w:r w:rsidR="00A066F1">
      <w:t>/</w:t>
    </w:r>
    <w:bookmarkStart w:id="596" w:name="OLE_LINK1"/>
    <w:bookmarkStart w:id="597" w:name="OLE_LINK2"/>
    <w:bookmarkStart w:id="598" w:name="OLE_LINK3"/>
    <w:r w:rsidR="00EF0029">
      <w:t>XXXX</w:t>
    </w:r>
    <w:r w:rsidR="00EB55C6">
      <w:t>(Add.11)</w:t>
    </w:r>
    <w:bookmarkEnd w:id="596"/>
    <w:bookmarkEnd w:id="597"/>
    <w:bookmarkEnd w:id="598"/>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4025111C"/>
    <w:multiLevelType w:val="hybridMultilevel"/>
    <w:tmpl w:val="1FC29D08"/>
    <w:lvl w:ilvl="0" w:tplc="4FAAB786">
      <w:start w:val="2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70DD15F2"/>
    <w:multiLevelType w:val="hybridMultilevel"/>
    <w:tmpl w:val="1FA2DB94"/>
    <w:lvl w:ilvl="0" w:tplc="BF98ABD8">
      <w:start w:val="2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rson w15:author="ITU">
    <w15:presenceInfo w15:providerId="None" w15:userId="ITU"/>
  </w15:person>
  <w15:person w15:author="PTC-6">
    <w15:presenceInfo w15:providerId="None" w15:userId="PTC-6"/>
  </w15:person>
  <w15:person w15:author="刘法龙">
    <w15:presenceInfo w15:providerId="None" w15:userId="刘法龙"/>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D26"/>
    <w:rsid w:val="000041EA"/>
    <w:rsid w:val="00022A29"/>
    <w:rsid w:val="00031A90"/>
    <w:rsid w:val="000355FD"/>
    <w:rsid w:val="00042607"/>
    <w:rsid w:val="00051E39"/>
    <w:rsid w:val="0006603D"/>
    <w:rsid w:val="000705F2"/>
    <w:rsid w:val="0007470E"/>
    <w:rsid w:val="00077239"/>
    <w:rsid w:val="0007795D"/>
    <w:rsid w:val="00086491"/>
    <w:rsid w:val="00091346"/>
    <w:rsid w:val="0009706C"/>
    <w:rsid w:val="0009794E"/>
    <w:rsid w:val="000D154B"/>
    <w:rsid w:val="000D2DAF"/>
    <w:rsid w:val="000E2972"/>
    <w:rsid w:val="000E3A5E"/>
    <w:rsid w:val="000E463E"/>
    <w:rsid w:val="000F73FF"/>
    <w:rsid w:val="00114CF7"/>
    <w:rsid w:val="00116C7A"/>
    <w:rsid w:val="00120873"/>
    <w:rsid w:val="00120E5F"/>
    <w:rsid w:val="00123B68"/>
    <w:rsid w:val="00126F2E"/>
    <w:rsid w:val="00131712"/>
    <w:rsid w:val="0013640D"/>
    <w:rsid w:val="00140A21"/>
    <w:rsid w:val="00146F6F"/>
    <w:rsid w:val="00157A62"/>
    <w:rsid w:val="00161F26"/>
    <w:rsid w:val="00164B4B"/>
    <w:rsid w:val="00184DAC"/>
    <w:rsid w:val="00185304"/>
    <w:rsid w:val="0018736E"/>
    <w:rsid w:val="00187BD9"/>
    <w:rsid w:val="00190B55"/>
    <w:rsid w:val="0019162B"/>
    <w:rsid w:val="001B5B6E"/>
    <w:rsid w:val="001B6E04"/>
    <w:rsid w:val="001C12C3"/>
    <w:rsid w:val="001C3B5F"/>
    <w:rsid w:val="001D058F"/>
    <w:rsid w:val="001D42C9"/>
    <w:rsid w:val="001D56B1"/>
    <w:rsid w:val="001D5DBC"/>
    <w:rsid w:val="001D6C6C"/>
    <w:rsid w:val="001D7BE5"/>
    <w:rsid w:val="001E6E56"/>
    <w:rsid w:val="001F5F9B"/>
    <w:rsid w:val="002009EA"/>
    <w:rsid w:val="00202756"/>
    <w:rsid w:val="00202CA0"/>
    <w:rsid w:val="00215F23"/>
    <w:rsid w:val="00216B6D"/>
    <w:rsid w:val="00216FCB"/>
    <w:rsid w:val="00220854"/>
    <w:rsid w:val="00222D78"/>
    <w:rsid w:val="0022757F"/>
    <w:rsid w:val="00241FA2"/>
    <w:rsid w:val="00245FA9"/>
    <w:rsid w:val="00247556"/>
    <w:rsid w:val="00251733"/>
    <w:rsid w:val="00271316"/>
    <w:rsid w:val="002714E0"/>
    <w:rsid w:val="002939D9"/>
    <w:rsid w:val="002A6A28"/>
    <w:rsid w:val="002B349C"/>
    <w:rsid w:val="002B7EAA"/>
    <w:rsid w:val="002D58BE"/>
    <w:rsid w:val="002F4747"/>
    <w:rsid w:val="00302605"/>
    <w:rsid w:val="00314EA7"/>
    <w:rsid w:val="003236FB"/>
    <w:rsid w:val="00330350"/>
    <w:rsid w:val="00332369"/>
    <w:rsid w:val="003352A1"/>
    <w:rsid w:val="0036028A"/>
    <w:rsid w:val="00361B37"/>
    <w:rsid w:val="00371157"/>
    <w:rsid w:val="00377BD3"/>
    <w:rsid w:val="00383985"/>
    <w:rsid w:val="00384088"/>
    <w:rsid w:val="003852CE"/>
    <w:rsid w:val="0039169B"/>
    <w:rsid w:val="00393736"/>
    <w:rsid w:val="003A7F8C"/>
    <w:rsid w:val="003B2284"/>
    <w:rsid w:val="003B532E"/>
    <w:rsid w:val="003C1548"/>
    <w:rsid w:val="003D0F8B"/>
    <w:rsid w:val="003D6F28"/>
    <w:rsid w:val="003E0DB6"/>
    <w:rsid w:val="003E0FDF"/>
    <w:rsid w:val="003E3941"/>
    <w:rsid w:val="003E7F40"/>
    <w:rsid w:val="003F0D64"/>
    <w:rsid w:val="003F6F35"/>
    <w:rsid w:val="0041348E"/>
    <w:rsid w:val="00417830"/>
    <w:rsid w:val="00420873"/>
    <w:rsid w:val="00425A22"/>
    <w:rsid w:val="004360CE"/>
    <w:rsid w:val="00444EDE"/>
    <w:rsid w:val="00451B56"/>
    <w:rsid w:val="00462F3C"/>
    <w:rsid w:val="00480260"/>
    <w:rsid w:val="004823E2"/>
    <w:rsid w:val="00492075"/>
    <w:rsid w:val="004925FB"/>
    <w:rsid w:val="004969AD"/>
    <w:rsid w:val="00497A31"/>
    <w:rsid w:val="004A26C4"/>
    <w:rsid w:val="004A4650"/>
    <w:rsid w:val="004B13CB"/>
    <w:rsid w:val="004D26EA"/>
    <w:rsid w:val="004D2BFB"/>
    <w:rsid w:val="004D5D5C"/>
    <w:rsid w:val="004E48B2"/>
    <w:rsid w:val="004F3DC0"/>
    <w:rsid w:val="004F5459"/>
    <w:rsid w:val="004F7647"/>
    <w:rsid w:val="0050139F"/>
    <w:rsid w:val="00510A7B"/>
    <w:rsid w:val="00515E25"/>
    <w:rsid w:val="00517007"/>
    <w:rsid w:val="00542A8E"/>
    <w:rsid w:val="0055140B"/>
    <w:rsid w:val="00552C4B"/>
    <w:rsid w:val="00566053"/>
    <w:rsid w:val="00585C4F"/>
    <w:rsid w:val="005861D7"/>
    <w:rsid w:val="00592F2D"/>
    <w:rsid w:val="005964AB"/>
    <w:rsid w:val="005A3461"/>
    <w:rsid w:val="005A56E4"/>
    <w:rsid w:val="005B144B"/>
    <w:rsid w:val="005C099A"/>
    <w:rsid w:val="005C2259"/>
    <w:rsid w:val="005C31A5"/>
    <w:rsid w:val="005D7767"/>
    <w:rsid w:val="005E10C9"/>
    <w:rsid w:val="005E1849"/>
    <w:rsid w:val="005E290B"/>
    <w:rsid w:val="005E61DD"/>
    <w:rsid w:val="005E7E14"/>
    <w:rsid w:val="005F04D8"/>
    <w:rsid w:val="005F0723"/>
    <w:rsid w:val="006023DF"/>
    <w:rsid w:val="00605EC6"/>
    <w:rsid w:val="00614467"/>
    <w:rsid w:val="00615426"/>
    <w:rsid w:val="00616219"/>
    <w:rsid w:val="006164ED"/>
    <w:rsid w:val="00624400"/>
    <w:rsid w:val="0063596F"/>
    <w:rsid w:val="00645B7D"/>
    <w:rsid w:val="006523BF"/>
    <w:rsid w:val="00655C7F"/>
    <w:rsid w:val="00656974"/>
    <w:rsid w:val="00657DE0"/>
    <w:rsid w:val="006613AA"/>
    <w:rsid w:val="00666F40"/>
    <w:rsid w:val="0067272E"/>
    <w:rsid w:val="00675214"/>
    <w:rsid w:val="00685313"/>
    <w:rsid w:val="00692833"/>
    <w:rsid w:val="006A6E9B"/>
    <w:rsid w:val="006B7C2A"/>
    <w:rsid w:val="006C23DA"/>
    <w:rsid w:val="006D0568"/>
    <w:rsid w:val="006D70B0"/>
    <w:rsid w:val="006E3D45"/>
    <w:rsid w:val="006E7A0B"/>
    <w:rsid w:val="0070607A"/>
    <w:rsid w:val="007074C9"/>
    <w:rsid w:val="0071182A"/>
    <w:rsid w:val="007149F9"/>
    <w:rsid w:val="00717448"/>
    <w:rsid w:val="007224DC"/>
    <w:rsid w:val="0073180B"/>
    <w:rsid w:val="00733A30"/>
    <w:rsid w:val="0074174D"/>
    <w:rsid w:val="00745AEE"/>
    <w:rsid w:val="00750F10"/>
    <w:rsid w:val="0076123F"/>
    <w:rsid w:val="00763B3F"/>
    <w:rsid w:val="00773046"/>
    <w:rsid w:val="007742CA"/>
    <w:rsid w:val="00781A7E"/>
    <w:rsid w:val="00790D70"/>
    <w:rsid w:val="007A42AB"/>
    <w:rsid w:val="007A553B"/>
    <w:rsid w:val="007A625B"/>
    <w:rsid w:val="007A6F1F"/>
    <w:rsid w:val="007B10B9"/>
    <w:rsid w:val="007B1D4D"/>
    <w:rsid w:val="007D1BF0"/>
    <w:rsid w:val="007D5320"/>
    <w:rsid w:val="007D627E"/>
    <w:rsid w:val="007E25C9"/>
    <w:rsid w:val="00800972"/>
    <w:rsid w:val="00804475"/>
    <w:rsid w:val="00810AAB"/>
    <w:rsid w:val="00811633"/>
    <w:rsid w:val="00811CE0"/>
    <w:rsid w:val="00814037"/>
    <w:rsid w:val="0082288C"/>
    <w:rsid w:val="00827404"/>
    <w:rsid w:val="00840535"/>
    <w:rsid w:val="00841216"/>
    <w:rsid w:val="00842AF0"/>
    <w:rsid w:val="00845732"/>
    <w:rsid w:val="00845A78"/>
    <w:rsid w:val="00856234"/>
    <w:rsid w:val="0086171E"/>
    <w:rsid w:val="00864DC0"/>
    <w:rsid w:val="0086568F"/>
    <w:rsid w:val="00872FC8"/>
    <w:rsid w:val="008845D0"/>
    <w:rsid w:val="008849AD"/>
    <w:rsid w:val="00884D60"/>
    <w:rsid w:val="00896E56"/>
    <w:rsid w:val="008B43F2"/>
    <w:rsid w:val="008B6CFF"/>
    <w:rsid w:val="008F7FBC"/>
    <w:rsid w:val="00912117"/>
    <w:rsid w:val="00922957"/>
    <w:rsid w:val="009274B4"/>
    <w:rsid w:val="00931693"/>
    <w:rsid w:val="00932045"/>
    <w:rsid w:val="00934EA2"/>
    <w:rsid w:val="00944A5C"/>
    <w:rsid w:val="0095068A"/>
    <w:rsid w:val="00952A66"/>
    <w:rsid w:val="00956FCE"/>
    <w:rsid w:val="00965AB3"/>
    <w:rsid w:val="009735C7"/>
    <w:rsid w:val="0097609A"/>
    <w:rsid w:val="00977556"/>
    <w:rsid w:val="00981A0A"/>
    <w:rsid w:val="009847C2"/>
    <w:rsid w:val="00995746"/>
    <w:rsid w:val="009A56F6"/>
    <w:rsid w:val="009B1EA1"/>
    <w:rsid w:val="009B7C9A"/>
    <w:rsid w:val="009C56E5"/>
    <w:rsid w:val="009C7716"/>
    <w:rsid w:val="009D2734"/>
    <w:rsid w:val="009E5FC8"/>
    <w:rsid w:val="009E687A"/>
    <w:rsid w:val="009E6E0E"/>
    <w:rsid w:val="009F236F"/>
    <w:rsid w:val="009F69C3"/>
    <w:rsid w:val="00A0075D"/>
    <w:rsid w:val="00A030B6"/>
    <w:rsid w:val="00A066F1"/>
    <w:rsid w:val="00A141AF"/>
    <w:rsid w:val="00A16D29"/>
    <w:rsid w:val="00A2787B"/>
    <w:rsid w:val="00A30305"/>
    <w:rsid w:val="00A310C9"/>
    <w:rsid w:val="00A31D2D"/>
    <w:rsid w:val="00A4600A"/>
    <w:rsid w:val="00A538A6"/>
    <w:rsid w:val="00A54C25"/>
    <w:rsid w:val="00A5794E"/>
    <w:rsid w:val="00A710E7"/>
    <w:rsid w:val="00A7372E"/>
    <w:rsid w:val="00A825F8"/>
    <w:rsid w:val="00A8284C"/>
    <w:rsid w:val="00A905AB"/>
    <w:rsid w:val="00A91F8F"/>
    <w:rsid w:val="00A93B85"/>
    <w:rsid w:val="00A95BF6"/>
    <w:rsid w:val="00A96314"/>
    <w:rsid w:val="00AA0B18"/>
    <w:rsid w:val="00AA3C65"/>
    <w:rsid w:val="00AA4220"/>
    <w:rsid w:val="00AA4875"/>
    <w:rsid w:val="00AA666F"/>
    <w:rsid w:val="00AA729A"/>
    <w:rsid w:val="00AC1AE4"/>
    <w:rsid w:val="00AC7312"/>
    <w:rsid w:val="00AD46FE"/>
    <w:rsid w:val="00AD7914"/>
    <w:rsid w:val="00AE3BE8"/>
    <w:rsid w:val="00AE514B"/>
    <w:rsid w:val="00AF177D"/>
    <w:rsid w:val="00B00D58"/>
    <w:rsid w:val="00B028AD"/>
    <w:rsid w:val="00B219D3"/>
    <w:rsid w:val="00B31E04"/>
    <w:rsid w:val="00B356D9"/>
    <w:rsid w:val="00B40888"/>
    <w:rsid w:val="00B56566"/>
    <w:rsid w:val="00B569E6"/>
    <w:rsid w:val="00B56D26"/>
    <w:rsid w:val="00B639E9"/>
    <w:rsid w:val="00B652E7"/>
    <w:rsid w:val="00B6563B"/>
    <w:rsid w:val="00B7014B"/>
    <w:rsid w:val="00B70B28"/>
    <w:rsid w:val="00B731E1"/>
    <w:rsid w:val="00B817CD"/>
    <w:rsid w:val="00B81A7D"/>
    <w:rsid w:val="00B87564"/>
    <w:rsid w:val="00B91EF7"/>
    <w:rsid w:val="00B94AD0"/>
    <w:rsid w:val="00BA5214"/>
    <w:rsid w:val="00BB3A95"/>
    <w:rsid w:val="00BC345A"/>
    <w:rsid w:val="00BC5E26"/>
    <w:rsid w:val="00BC75DE"/>
    <w:rsid w:val="00BD1134"/>
    <w:rsid w:val="00BD6A85"/>
    <w:rsid w:val="00BD6CCE"/>
    <w:rsid w:val="00BE52E2"/>
    <w:rsid w:val="00BF6660"/>
    <w:rsid w:val="00C0018F"/>
    <w:rsid w:val="00C008D0"/>
    <w:rsid w:val="00C0799E"/>
    <w:rsid w:val="00C16A5A"/>
    <w:rsid w:val="00C20466"/>
    <w:rsid w:val="00C214ED"/>
    <w:rsid w:val="00C234E6"/>
    <w:rsid w:val="00C23B9C"/>
    <w:rsid w:val="00C260ED"/>
    <w:rsid w:val="00C324A8"/>
    <w:rsid w:val="00C54517"/>
    <w:rsid w:val="00C56E4D"/>
    <w:rsid w:val="00C56F70"/>
    <w:rsid w:val="00C57B91"/>
    <w:rsid w:val="00C6164F"/>
    <w:rsid w:val="00C61FD2"/>
    <w:rsid w:val="00C64CD8"/>
    <w:rsid w:val="00C82695"/>
    <w:rsid w:val="00C84430"/>
    <w:rsid w:val="00C863C9"/>
    <w:rsid w:val="00C94272"/>
    <w:rsid w:val="00C97C68"/>
    <w:rsid w:val="00CA1A47"/>
    <w:rsid w:val="00CA3DFC"/>
    <w:rsid w:val="00CB03BA"/>
    <w:rsid w:val="00CB44E5"/>
    <w:rsid w:val="00CC247A"/>
    <w:rsid w:val="00CC5711"/>
    <w:rsid w:val="00CC5BBD"/>
    <w:rsid w:val="00CE05E4"/>
    <w:rsid w:val="00CE388F"/>
    <w:rsid w:val="00CE3929"/>
    <w:rsid w:val="00CE5E47"/>
    <w:rsid w:val="00CF020F"/>
    <w:rsid w:val="00CF2B5B"/>
    <w:rsid w:val="00D012D1"/>
    <w:rsid w:val="00D14CE0"/>
    <w:rsid w:val="00D255D4"/>
    <w:rsid w:val="00D268B3"/>
    <w:rsid w:val="00D271F6"/>
    <w:rsid w:val="00D52FD6"/>
    <w:rsid w:val="00D534A0"/>
    <w:rsid w:val="00D54009"/>
    <w:rsid w:val="00D5651D"/>
    <w:rsid w:val="00D57A34"/>
    <w:rsid w:val="00D61651"/>
    <w:rsid w:val="00D65B1E"/>
    <w:rsid w:val="00D66B7C"/>
    <w:rsid w:val="00D7227A"/>
    <w:rsid w:val="00D74898"/>
    <w:rsid w:val="00D801ED"/>
    <w:rsid w:val="00D822DD"/>
    <w:rsid w:val="00D936BC"/>
    <w:rsid w:val="00D96530"/>
    <w:rsid w:val="00DA1CB1"/>
    <w:rsid w:val="00DA65B1"/>
    <w:rsid w:val="00DB5D91"/>
    <w:rsid w:val="00DD3793"/>
    <w:rsid w:val="00DD44AF"/>
    <w:rsid w:val="00DE2AC3"/>
    <w:rsid w:val="00DE5692"/>
    <w:rsid w:val="00DE6300"/>
    <w:rsid w:val="00DF4AFF"/>
    <w:rsid w:val="00DF4BC6"/>
    <w:rsid w:val="00DF5889"/>
    <w:rsid w:val="00DF675B"/>
    <w:rsid w:val="00DF78E0"/>
    <w:rsid w:val="00E03C94"/>
    <w:rsid w:val="00E205BC"/>
    <w:rsid w:val="00E240A1"/>
    <w:rsid w:val="00E26226"/>
    <w:rsid w:val="00E3060F"/>
    <w:rsid w:val="00E45D05"/>
    <w:rsid w:val="00E51158"/>
    <w:rsid w:val="00E55816"/>
    <w:rsid w:val="00E55AEF"/>
    <w:rsid w:val="00E601EA"/>
    <w:rsid w:val="00E6722B"/>
    <w:rsid w:val="00E67F5E"/>
    <w:rsid w:val="00E976C1"/>
    <w:rsid w:val="00EA12E5"/>
    <w:rsid w:val="00EA6DF0"/>
    <w:rsid w:val="00EB0812"/>
    <w:rsid w:val="00EB54B2"/>
    <w:rsid w:val="00EB55C6"/>
    <w:rsid w:val="00ED227C"/>
    <w:rsid w:val="00ED261B"/>
    <w:rsid w:val="00EE4574"/>
    <w:rsid w:val="00EE6F65"/>
    <w:rsid w:val="00EF0029"/>
    <w:rsid w:val="00EF1932"/>
    <w:rsid w:val="00EF71B6"/>
    <w:rsid w:val="00F02766"/>
    <w:rsid w:val="00F04050"/>
    <w:rsid w:val="00F05BD4"/>
    <w:rsid w:val="00F06473"/>
    <w:rsid w:val="00F17286"/>
    <w:rsid w:val="00F25387"/>
    <w:rsid w:val="00F320AA"/>
    <w:rsid w:val="00F50142"/>
    <w:rsid w:val="00F6155B"/>
    <w:rsid w:val="00F65C19"/>
    <w:rsid w:val="00F6698E"/>
    <w:rsid w:val="00F822B0"/>
    <w:rsid w:val="00F8634A"/>
    <w:rsid w:val="00F8643A"/>
    <w:rsid w:val="00F900E7"/>
    <w:rsid w:val="00FB464C"/>
    <w:rsid w:val="00FB4707"/>
    <w:rsid w:val="00FC15AD"/>
    <w:rsid w:val="00FD08E2"/>
    <w:rsid w:val="00FD18DA"/>
    <w:rsid w:val="00FD2546"/>
    <w:rsid w:val="00FD4BC9"/>
    <w:rsid w:val="00FD772E"/>
    <w:rsid w:val="00FE03DB"/>
    <w:rsid w:val="00FE78C7"/>
    <w:rsid w:val="00FF05AE"/>
    <w:rsid w:val="00FF1463"/>
    <w:rsid w:val="00FF43AC"/>
    <w:rsid w:val="00FF466F"/>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E97A0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qForma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qFormat/>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ApprefBold">
    <w:name w:val="App_ref + Bold"/>
    <w:basedOn w:val="Appref"/>
    <w:qFormat/>
    <w:rsid w:val="005045BB"/>
    <w:rPr>
      <w:b/>
      <w:bCs/>
      <w:color w:val="000000"/>
    </w:rPr>
  </w:style>
  <w:style w:type="character" w:customStyle="1" w:styleId="ArtrefBold">
    <w:name w:val="Art_ref + Bold"/>
    <w:basedOn w:val="Artref"/>
    <w:rsid w:val="009B463A"/>
    <w:rPr>
      <w:b/>
      <w:bCs/>
      <w:color w:val="auto"/>
    </w:rPr>
  </w:style>
  <w:style w:type="character" w:customStyle="1" w:styleId="Tabledefbold">
    <w:name w:val="Table_def + bold"/>
    <w:basedOn w:val="Policepardfaut"/>
    <w:rsid w:val="009B463A"/>
    <w:rPr>
      <w:b/>
      <w:bCs w:val="0"/>
      <w:color w:val="auto"/>
      <w:lang w:val="en-GB"/>
    </w:rPr>
  </w:style>
  <w:style w:type="character" w:customStyle="1" w:styleId="ApprefBold0">
    <w:name w:val="App_ref +  Bold"/>
    <w:basedOn w:val="Policepardfaut"/>
    <w:rsid w:val="009B463A"/>
    <w:rPr>
      <w:b/>
      <w:color w:val="auto"/>
    </w:rPr>
  </w:style>
  <w:style w:type="character" w:customStyle="1" w:styleId="ArtrefBold0">
    <w:name w:val="Art_ref +  Bold"/>
    <w:basedOn w:val="Artref"/>
    <w:rsid w:val="009B463A"/>
    <w:rPr>
      <w:b/>
      <w:color w:val="auto"/>
    </w:rPr>
  </w:style>
  <w:style w:type="paragraph" w:styleId="Paragraphedeliste">
    <w:name w:val="List Paragraph"/>
    <w:basedOn w:val="Normal"/>
    <w:uiPriority w:val="34"/>
    <w:qFormat/>
    <w:rsid w:val="007D627E"/>
    <w:pPr>
      <w:ind w:left="720"/>
      <w:contextualSpacing/>
    </w:pPr>
  </w:style>
  <w:style w:type="paragraph" w:styleId="Rvision">
    <w:name w:val="Revision"/>
    <w:hidden/>
    <w:uiPriority w:val="99"/>
    <w:semiHidden/>
    <w:rsid w:val="001D42C9"/>
    <w:rPr>
      <w:rFonts w:ascii="Times New Roman" w:hAnsi="Times New Roman"/>
      <w:sz w:val="24"/>
      <w:lang w:val="en-GB" w:eastAsia="en-US"/>
    </w:rPr>
  </w:style>
  <w:style w:type="character" w:customStyle="1" w:styleId="ReasonsChar">
    <w:name w:val="Reasons Char"/>
    <w:basedOn w:val="Policepardfaut"/>
    <w:link w:val="Reasons"/>
    <w:locked/>
    <w:rsid w:val="00C0799E"/>
    <w:rPr>
      <w:rFonts w:ascii="Times New Roman" w:hAnsi="Times New Roman"/>
      <w:sz w:val="24"/>
      <w:lang w:val="en-GB" w:eastAsia="en-US"/>
    </w:rPr>
  </w:style>
  <w:style w:type="character" w:customStyle="1" w:styleId="ProposalChar">
    <w:name w:val="Proposal Char"/>
    <w:basedOn w:val="Policepardfaut"/>
    <w:link w:val="Proposal"/>
    <w:qFormat/>
    <w:locked/>
    <w:rsid w:val="006523BF"/>
    <w:rPr>
      <w:rFonts w:ascii="Times New Roman" w:hAnsi="Times New Roman Bold"/>
      <w:b/>
      <w:sz w:val="24"/>
      <w:lang w:val="en-GB" w:eastAsia="en-US"/>
    </w:rPr>
  </w:style>
  <w:style w:type="character" w:customStyle="1" w:styleId="TabletextChar">
    <w:name w:val="Table_text Char"/>
    <w:basedOn w:val="Policepardfaut"/>
    <w:link w:val="Tabletext"/>
    <w:qFormat/>
    <w:rsid w:val="003E7F40"/>
    <w:rPr>
      <w:rFonts w:ascii="Times New Roman" w:hAnsi="Times New Roman"/>
      <w:lang w:val="en-GB" w:eastAsia="en-US"/>
    </w:rPr>
  </w:style>
  <w:style w:type="character" w:customStyle="1" w:styleId="enumlev1Char">
    <w:name w:val="enumlev1 Char"/>
    <w:basedOn w:val="Policepardfaut"/>
    <w:link w:val="enumlev1"/>
    <w:qFormat/>
    <w:locked/>
    <w:rsid w:val="00912117"/>
    <w:rPr>
      <w:rFonts w:ascii="Times New Roman" w:hAnsi="Times New Roman"/>
      <w:sz w:val="24"/>
      <w:lang w:val="en-GB" w:eastAsia="en-US"/>
    </w:rPr>
  </w:style>
  <w:style w:type="character" w:customStyle="1" w:styleId="RestitleChar">
    <w:name w:val="Res_title Char"/>
    <w:link w:val="Restitle"/>
    <w:qFormat/>
    <w:rsid w:val="00B56D26"/>
    <w:rPr>
      <w:rFonts w:ascii="Times New Roman Bold" w:hAnsi="Times New Roman Bold"/>
      <w:b/>
      <w:sz w:val="28"/>
      <w:lang w:val="en-GB" w:eastAsia="en-US"/>
    </w:rPr>
  </w:style>
  <w:style w:type="character" w:customStyle="1" w:styleId="CallChar">
    <w:name w:val="Call Char"/>
    <w:basedOn w:val="Policepardfaut"/>
    <w:link w:val="Call"/>
    <w:qFormat/>
    <w:rsid w:val="00B56D26"/>
    <w:rPr>
      <w:rFonts w:ascii="Times New Roman" w:hAnsi="Times New Roman"/>
      <w:i/>
      <w:sz w:val="24"/>
      <w:lang w:val="en-GB" w:eastAsia="en-US"/>
    </w:rPr>
  </w:style>
  <w:style w:type="character" w:customStyle="1" w:styleId="NormalaftertitleChar">
    <w:name w:val="Normal after title Char"/>
    <w:basedOn w:val="Policepardfaut"/>
    <w:link w:val="Normalaftertitle"/>
    <w:locked/>
    <w:rsid w:val="00B56D26"/>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R23-WRC23-C-4469!A11!MSW-E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7CE57-A138-451B-AD9E-0459C9E0E29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5C8641A1-9D63-4AB5-84D4-9A12ACA594A9}">
  <ds:schemaRefs>
    <ds:schemaRef ds:uri="http://schemas.microsoft.com/sharepoint/v3/contenttype/forms"/>
  </ds:schemaRefs>
</ds:datastoreItem>
</file>

<file path=customXml/itemProps3.xml><?xml version="1.0" encoding="utf-8"?>
<ds:datastoreItem xmlns:ds="http://schemas.openxmlformats.org/officeDocument/2006/customXml" ds:itemID="{70E7548D-9CAF-4AB1-BE2B-E985D41BF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6C7FCA-B338-48AA-9438-E6313B0C67A2}">
  <ds:schemaRefs>
    <ds:schemaRef ds:uri="http://schemas.microsoft.com/sharepoint/events"/>
  </ds:schemaRefs>
</ds:datastoreItem>
</file>

<file path=customXml/itemProps5.xml><?xml version="1.0" encoding="utf-8"?>
<ds:datastoreItem xmlns:ds="http://schemas.openxmlformats.org/officeDocument/2006/customXml" ds:itemID="{6897AE65-C15A-4F73-BB66-55EAD1DFD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10802</Words>
  <Characters>59416</Characters>
  <Application>Microsoft Office Word</Application>
  <DocSecurity>0</DocSecurity>
  <Lines>495</Lines>
  <Paragraphs>140</Paragraphs>
  <ScaleCrop>false</ScaleCrop>
  <HeadingPairs>
    <vt:vector size="2" baseType="variant">
      <vt:variant>
        <vt:lpstr>Title</vt:lpstr>
      </vt:variant>
      <vt:variant>
        <vt:i4>1</vt:i4>
      </vt:variant>
    </vt:vector>
  </HeadingPairs>
  <TitlesOfParts>
    <vt:vector size="1" baseType="lpstr">
      <vt:lpstr>R23-WRC23-C-4469!A11!MSW-E</vt:lpstr>
    </vt:vector>
  </TitlesOfParts>
  <Manager>General Secretariat - Pool</Manager>
  <Company>International Telecommunication Union (ITU)</Company>
  <LinksUpToDate>false</LinksUpToDate>
  <CharactersWithSpaces>70078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R23-WRC23-C-4469!A11!MSW-E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2023-09-26T07:14:00Z</dcterms:created>
  <dcterms:modified xsi:type="dcterms:W3CDTF">2023-09-26T07:14:00Z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